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0F3C9" w14:textId="77777777" w:rsidR="00642EFE" w:rsidRPr="009044F1" w:rsidRDefault="00642EFE" w:rsidP="00ED1060">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41CAA6F3" w:rsidR="00642EFE" w:rsidRPr="00BA7128" w:rsidRDefault="00642EFE" w:rsidP="00ED1060">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165F60">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75BB2BD3" w14:textId="60FF0A33" w:rsidR="0091042F" w:rsidRPr="00601797" w:rsidRDefault="00642EFE" w:rsidP="00ED1060">
      <w:pPr>
        <w:pStyle w:val="BodyTextIndent"/>
        <w:widowControl w:val="0"/>
        <w:spacing w:after="160"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183ADF">
        <w:rPr>
          <w:rFonts w:ascii="GHEA Grapalat" w:hAnsi="GHEA Grapalat"/>
          <w:i w:val="0"/>
          <w:color w:val="FF0000"/>
          <w:sz w:val="24"/>
          <w:szCs w:val="24"/>
          <w:lang w:val="hy-AM"/>
        </w:rPr>
        <w:t>0</w:t>
      </w:r>
      <w:r w:rsidR="005D3BA7">
        <w:rPr>
          <w:rFonts w:ascii="GHEA Grapalat" w:hAnsi="GHEA Grapalat"/>
          <w:i w:val="0"/>
          <w:color w:val="FF0000"/>
          <w:sz w:val="24"/>
          <w:szCs w:val="24"/>
          <w:lang w:val="hy-AM"/>
        </w:rPr>
        <w:t>5</w:t>
      </w:r>
      <w:r w:rsidRPr="00601797">
        <w:rPr>
          <w:rFonts w:ascii="GHEA Grapalat" w:hAnsi="GHEA Grapalat"/>
          <w:i w:val="0"/>
          <w:color w:val="FF0000"/>
          <w:sz w:val="24"/>
          <w:szCs w:val="24"/>
        </w:rPr>
        <w:t>" "</w:t>
      </w:r>
      <w:r w:rsidR="00C240CD">
        <w:rPr>
          <w:rFonts w:ascii="GHEA Grapalat" w:hAnsi="GHEA Grapalat"/>
          <w:i w:val="0"/>
          <w:color w:val="FF0000"/>
          <w:sz w:val="24"/>
          <w:szCs w:val="24"/>
          <w:lang w:val="hy-AM"/>
        </w:rPr>
        <w:t>12</w:t>
      </w:r>
      <w:r w:rsidRPr="00601797">
        <w:rPr>
          <w:rFonts w:ascii="GHEA Grapalat" w:hAnsi="GHEA Grapalat"/>
          <w:i w:val="0"/>
          <w:color w:val="FF0000"/>
          <w:sz w:val="24"/>
          <w:szCs w:val="24"/>
        </w:rPr>
        <w:t xml:space="preserve">" </w:t>
      </w:r>
      <w:r w:rsidR="00961D9A">
        <w:rPr>
          <w:rFonts w:ascii="GHEA Grapalat" w:hAnsi="GHEA Grapalat"/>
          <w:i w:val="0"/>
          <w:color w:val="FF0000"/>
          <w:sz w:val="24"/>
          <w:szCs w:val="24"/>
        </w:rPr>
        <w:t>2025</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7CC45436" w:rsidR="0091042F" w:rsidRPr="009044F1" w:rsidRDefault="0006703E" w:rsidP="00ED1060">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660C1">
        <w:rPr>
          <w:rFonts w:ascii="GHEA Grapalat" w:hAnsi="GHEA Grapalat"/>
          <w:i w:val="0"/>
          <w:sz w:val="24"/>
          <w:szCs w:val="24"/>
        </w:rPr>
        <w:t>EQ-BMAShDzB-</w:t>
      </w:r>
      <w:r w:rsidR="00734EFF">
        <w:rPr>
          <w:rFonts w:ascii="GHEA Grapalat" w:hAnsi="GHEA Grapalat"/>
          <w:i w:val="0"/>
          <w:sz w:val="24"/>
          <w:szCs w:val="24"/>
        </w:rPr>
        <w:t>26/5</w:t>
      </w:r>
    </w:p>
    <w:p w14:paraId="78B9F6A4" w14:textId="38559117" w:rsidR="00642EFE" w:rsidRPr="009044F1" w:rsidRDefault="00601797" w:rsidP="00ED1060">
      <w:pPr>
        <w:pStyle w:val="BodyTextIndent"/>
        <w:widowControl w:val="0"/>
        <w:spacing w:line="240" w:lineRule="auto"/>
        <w:ind w:firstLine="567"/>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165F60">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hyperlink r:id="rId8">
        <w:r w:rsidR="00642EFE" w:rsidRPr="009044F1">
          <w:rPr>
            <w:rFonts w:ascii="GHEA Grapalat" w:hAnsi="GHEA Grapalat"/>
            <w:i w:val="0"/>
            <w:sz w:val="24"/>
            <w:szCs w:val="24"/>
          </w:rPr>
          <w:t>www.armeps.am</w:t>
        </w:r>
      </w:hyperlink>
      <w:r w:rsidR="00642EFE" w:rsidRPr="009044F1">
        <w:rPr>
          <w:rFonts w:ascii="GHEA Grapalat" w:hAnsi="GHEA Grapalat"/>
          <w:i w:val="0"/>
          <w:sz w:val="24"/>
          <w:szCs w:val="24"/>
        </w:rPr>
        <w:t>).</w:t>
      </w:r>
    </w:p>
    <w:p w14:paraId="1137FB60" w14:textId="77777777" w:rsidR="00782D60" w:rsidRPr="00782D60" w:rsidRDefault="00A20B69" w:rsidP="00ED1060">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2330D41D" w:rsidR="00341A74" w:rsidRPr="003A1EBB" w:rsidRDefault="009E63DD" w:rsidP="00ED1060">
      <w:pPr>
        <w:pStyle w:val="BodyTextIndent"/>
        <w:widowControl w:val="0"/>
        <w:spacing w:line="240" w:lineRule="auto"/>
        <w:ind w:firstLine="0"/>
        <w:rPr>
          <w:rFonts w:ascii="GHEA Grapalat" w:hAnsi="GHEA Grapalat"/>
          <w:i w:val="0"/>
          <w:sz w:val="24"/>
          <w:szCs w:val="24"/>
        </w:rPr>
      </w:pPr>
      <w:r>
        <w:rPr>
          <w:rFonts w:ascii="GHEA Grapalat" w:eastAsia="MS Mincho" w:hAnsi="GHEA Grapalat"/>
          <w:b/>
          <w:i w:val="0"/>
          <w:iCs/>
          <w:sz w:val="22"/>
          <w:lang w:eastAsia="ja-JP"/>
        </w:rPr>
        <w:t>Срочные строительные работы в детских садах в 12 административных районах Еревана</w:t>
      </w:r>
      <w:r w:rsidR="00782D60">
        <w:rPr>
          <w:rFonts w:ascii="GHEA Grapalat" w:hAnsi="GHEA Grapalat"/>
          <w:i w:val="0"/>
          <w:sz w:val="24"/>
          <w:szCs w:val="24"/>
        </w:rPr>
        <w:t>(далее — договор).</w:t>
      </w:r>
    </w:p>
    <w:p w14:paraId="1D6FB85B" w14:textId="77777777" w:rsidR="00357D48" w:rsidRPr="009044F1" w:rsidRDefault="00A20B69" w:rsidP="00ED1060">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36DC70B1" w:rsidR="00357D48" w:rsidRPr="00645CA8" w:rsidRDefault="00052084" w:rsidP="00ED1060">
      <w:pPr>
        <w:pStyle w:val="BodyTextIndent"/>
        <w:widowControl w:val="0"/>
        <w:spacing w:line="240" w:lineRule="auto"/>
        <w:ind w:firstLine="567"/>
        <w:rPr>
          <w:rFonts w:ascii="GHEA Grapalat" w:hAnsi="GHEA Grapalat"/>
          <w:b/>
          <w:bCs/>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 xml:space="preserve">инимальное </w:t>
      </w:r>
      <w:r w:rsidR="00645CA8" w:rsidRPr="00645CA8">
        <w:rPr>
          <w:rFonts w:ascii="GHEA Grapalat" w:hAnsi="GHEA Grapalat"/>
          <w:b/>
          <w:bCs/>
          <w:i w:val="0"/>
          <w:sz w:val="24"/>
          <w:szCs w:val="24"/>
        </w:rPr>
        <w:t>с</w:t>
      </w:r>
      <w:r w:rsidR="00BC5779" w:rsidRPr="00645CA8">
        <w:rPr>
          <w:rFonts w:ascii="GHEA Grapalat" w:hAnsi="GHEA Grapalat"/>
          <w:b/>
          <w:bCs/>
          <w:i w:val="0"/>
          <w:sz w:val="24"/>
          <w:szCs w:val="24"/>
        </w:rPr>
        <w:t>редняя сумма максимальной цены за единицу в процентах по принципу предпочтения представленного участника.</w:t>
      </w:r>
      <w:r w:rsidR="003F762C" w:rsidRPr="00645CA8">
        <w:rPr>
          <w:rFonts w:ascii="GHEA Grapalat" w:hAnsi="GHEA Grapalat"/>
          <w:b/>
          <w:bCs/>
          <w:i w:val="0"/>
          <w:sz w:val="24"/>
          <w:szCs w:val="24"/>
        </w:rPr>
        <w:t>.</w:t>
      </w:r>
    </w:p>
    <w:p w14:paraId="3B67F68E" w14:textId="77777777" w:rsidR="000E2427" w:rsidRPr="009044F1" w:rsidRDefault="000E2427" w:rsidP="00ED106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ED1060">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1EE50BEA" w:rsidR="005939DE" w:rsidRPr="00C07F24" w:rsidRDefault="00677658" w:rsidP="00ED106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hyperlink r:id="rId9">
        <w:r w:rsidRPr="009044F1">
          <w:rPr>
            <w:rFonts w:ascii="GHEA Grapalat" w:hAnsi="GHEA Grapalat"/>
            <w:i w:val="0"/>
            <w:sz w:val="24"/>
            <w:szCs w:val="24"/>
          </w:rPr>
          <w:t>www.armeps.am</w:t>
        </w:r>
      </w:hyperlink>
      <w:r w:rsidR="002166CE">
        <w:rPr>
          <w:rFonts w:ascii="GHEA Grapalat" w:hAnsi="GHEA Grapalat"/>
          <w:i w:val="0"/>
          <w:sz w:val="24"/>
          <w:szCs w:val="24"/>
        </w:rPr>
        <w:t>),</w:t>
      </w:r>
      <w:r w:rsidR="00ED1060" w:rsidRPr="00ED1060">
        <w:rPr>
          <w:rFonts w:ascii="GHEA Grapalat" w:hAnsi="GHEA Grapalat"/>
          <w:i w:val="0"/>
          <w:sz w:val="24"/>
          <w:szCs w:val="24"/>
        </w:rPr>
        <w:t xml:space="preserve"> </w:t>
      </w:r>
      <w:r w:rsidR="00601797">
        <w:rPr>
          <w:rFonts w:ascii="GHEA Grapalat" w:hAnsi="GHEA Grapalat"/>
        </w:rPr>
        <w:t xml:space="preserve">до </w:t>
      </w:r>
      <w:r w:rsidR="00961D9A">
        <w:rPr>
          <w:rFonts w:ascii="GHEA Grapalat" w:hAnsi="GHEA Grapalat"/>
          <w:b/>
          <w:i w:val="0"/>
          <w:iCs/>
          <w:lang w:val="hy-AM"/>
        </w:rPr>
        <w:t>10:00</w:t>
      </w:r>
      <w:r w:rsidR="00601797" w:rsidRPr="00601797">
        <w:rPr>
          <w:rFonts w:ascii="GHEA Grapalat" w:hAnsi="GHEA Grapalat"/>
          <w:b/>
          <w:i w:val="0"/>
          <w:iCs/>
          <w:lang w:val="hy-AM"/>
        </w:rPr>
        <w:t xml:space="preserve"> часов </w:t>
      </w:r>
      <w:r w:rsidR="005D3BA7">
        <w:rPr>
          <w:rFonts w:ascii="GHEA Grapalat" w:hAnsi="GHEA Grapalat"/>
          <w:b/>
          <w:i w:val="0"/>
          <w:iCs/>
          <w:lang w:val="hy-AM"/>
        </w:rPr>
        <w:t>14.01.2026</w:t>
      </w:r>
      <w:r w:rsidR="00ED1060">
        <w:rPr>
          <w:rFonts w:ascii="GHEA Grapalat" w:hAnsi="GHEA Grapalat"/>
          <w:b/>
          <w:i w:val="0"/>
          <w:iCs/>
          <w:lang w:val="hy-AM"/>
        </w:rPr>
        <w:t xml:space="preserve"> </w:t>
      </w:r>
      <w:r w:rsidRPr="009044F1">
        <w:rPr>
          <w:rFonts w:ascii="GHEA Grapalat" w:hAnsi="GHEA Grapalat"/>
          <w:i w:val="0"/>
          <w:sz w:val="24"/>
          <w:szCs w:val="24"/>
        </w:rPr>
        <w:t>с даты опубликования настоящего объявления.</w:t>
      </w:r>
    </w:p>
    <w:p w14:paraId="36452640" w14:textId="77777777" w:rsidR="00357D48" w:rsidRPr="001B32D9" w:rsidRDefault="005D7731" w:rsidP="00ED106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66937DB2" w:rsidR="004E2FC6" w:rsidRPr="001B32D9" w:rsidRDefault="0060526C" w:rsidP="00ED106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961D9A">
        <w:rPr>
          <w:rFonts w:ascii="GHEA Grapalat" w:hAnsi="GHEA Grapalat"/>
          <w:b/>
          <w:i w:val="0"/>
          <w:iCs/>
          <w:lang w:val="hy-AM"/>
        </w:rPr>
        <w:t>10:00</w:t>
      </w:r>
      <w:r w:rsidR="00601797" w:rsidRPr="00601797">
        <w:rPr>
          <w:rFonts w:ascii="GHEA Grapalat" w:hAnsi="GHEA Grapalat"/>
          <w:b/>
          <w:i w:val="0"/>
          <w:iCs/>
          <w:lang w:val="hy-AM"/>
        </w:rPr>
        <w:t xml:space="preserve"> часов </w:t>
      </w:r>
      <w:r w:rsidR="005D3BA7">
        <w:rPr>
          <w:rFonts w:ascii="GHEA Grapalat" w:hAnsi="GHEA Grapalat"/>
          <w:b/>
          <w:i w:val="0"/>
          <w:iCs/>
          <w:lang w:val="hy-AM"/>
        </w:rPr>
        <w:t>14.01.2026</w:t>
      </w:r>
      <w:r w:rsidR="00ED1060">
        <w:rPr>
          <w:rFonts w:ascii="GHEA Grapalat" w:hAnsi="GHEA Grapalat"/>
          <w:b/>
          <w:i w:val="0"/>
          <w:iCs/>
          <w:lang w:val="hy-AM"/>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ED1060">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ED1060">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6BD3FF80" w:rsidR="006E7AF9" w:rsidRPr="00ED1060" w:rsidRDefault="003D4338" w:rsidP="006E7AF9">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961D9A" w:rsidRPr="00313216">
        <w:rPr>
          <w:rFonts w:ascii="GHEA Grapalat" w:hAnsi="GHEA Grapalat"/>
          <w:sz w:val="24"/>
          <w:szCs w:val="24"/>
        </w:rPr>
        <w:t>194</w:t>
      </w:r>
      <w:r w:rsidR="00ED1060" w:rsidRPr="00ED1060">
        <w:rPr>
          <w:rFonts w:ascii="GHEA Grapalat" w:hAnsi="GHEA Grapalat"/>
          <w:sz w:val="24"/>
          <w:szCs w:val="24"/>
        </w:rPr>
        <w:t>.</w:t>
      </w:r>
    </w:p>
    <w:p w14:paraId="29D580B7" w14:textId="170A8904" w:rsidR="006E7AF9"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Электронная почта</w:t>
      </w:r>
      <w:r w:rsidR="00ED1060" w:rsidRPr="00ED1060">
        <w:rPr>
          <w:rFonts w:ascii="GHEA Grapalat" w:hAnsi="GHEA Grapalat"/>
          <w:i w:val="0"/>
          <w:sz w:val="24"/>
          <w:szCs w:val="24"/>
        </w:rPr>
        <w:t>:</w:t>
      </w:r>
      <w:r>
        <w:rPr>
          <w:rFonts w:ascii="GHEA Grapalat" w:hAnsi="GHEA Grapalat"/>
          <w:i w:val="0"/>
          <w:sz w:val="24"/>
          <w:szCs w:val="24"/>
        </w:rPr>
        <w:t xml:space="preserve"> </w:t>
      </w:r>
      <w:hyperlink r:id="rId10" w:history="1">
        <w:r w:rsidR="00961D9A">
          <w:rPr>
            <w:rStyle w:val="Hyperlink"/>
            <w:rFonts w:ascii="GHEA Grapalat" w:hAnsi="GHEA Grapalat"/>
            <w:i w:val="0"/>
            <w:sz w:val="24"/>
            <w:szCs w:val="24"/>
            <w:lang w:val="en-US"/>
          </w:rPr>
          <w:t>vachagan</w:t>
        </w:r>
        <w:r w:rsidR="00961D9A" w:rsidRPr="00961D9A">
          <w:rPr>
            <w:rStyle w:val="Hyperlink"/>
            <w:rFonts w:ascii="GHEA Grapalat" w:hAnsi="GHEA Grapalat"/>
            <w:i w:val="0"/>
            <w:sz w:val="24"/>
            <w:szCs w:val="24"/>
          </w:rPr>
          <w:t>.</w:t>
        </w:r>
        <w:r w:rsidR="00961D9A">
          <w:rPr>
            <w:rStyle w:val="Hyperlink"/>
            <w:rFonts w:ascii="GHEA Grapalat" w:hAnsi="GHEA Grapalat"/>
            <w:i w:val="0"/>
            <w:sz w:val="24"/>
            <w:szCs w:val="24"/>
            <w:lang w:val="en-US"/>
          </w:rPr>
          <w:t>mejunc</w:t>
        </w:r>
        <w:r w:rsidR="00ED1060" w:rsidRPr="00036712">
          <w:rPr>
            <w:rStyle w:val="Hyperlink"/>
            <w:rFonts w:ascii="GHEA Grapalat" w:hAnsi="GHEA Grapalat"/>
            <w:i w:val="0"/>
            <w:sz w:val="24"/>
            <w:szCs w:val="24"/>
          </w:rPr>
          <w:t>@yerevan.am</w:t>
        </w:r>
      </w:hyperlink>
      <w:r w:rsidR="00ED1060" w:rsidRPr="00ED1060">
        <w:rPr>
          <w:rFonts w:ascii="GHEA Grapalat" w:hAnsi="GHEA Grapalat"/>
          <w:i w:val="0"/>
          <w:sz w:val="24"/>
          <w:szCs w:val="24"/>
        </w:rPr>
        <w:t xml:space="preserve"> .</w:t>
      </w:r>
      <w:r>
        <w:rPr>
          <w:rFonts w:ascii="GHEA Grapalat" w:hAnsi="GHEA Grapalat"/>
          <w:i w:val="0"/>
          <w:sz w:val="24"/>
          <w:szCs w:val="24"/>
        </w:rPr>
        <w:t xml:space="preserve"> </w:t>
      </w:r>
    </w:p>
    <w:p w14:paraId="7EB7C1E5" w14:textId="0153CD52" w:rsidR="006E7AF9" w:rsidRPr="00ED1060"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w:t>
      </w:r>
      <w:r w:rsidR="00ED1060" w:rsidRPr="00ED1060">
        <w:rPr>
          <w:rFonts w:ascii="GHEA Grapalat" w:hAnsi="GHEA Grapalat"/>
          <w:i w:val="0"/>
          <w:sz w:val="24"/>
          <w:szCs w:val="24"/>
        </w:rPr>
        <w:t>:</w:t>
      </w:r>
      <w:r>
        <w:rPr>
          <w:rFonts w:ascii="GHEA Grapalat" w:hAnsi="GHEA Grapalat"/>
          <w:i w:val="0"/>
          <w:sz w:val="24"/>
          <w:szCs w:val="24"/>
        </w:rPr>
        <w:t xml:space="preserve"> г.Еревана</w:t>
      </w:r>
      <w:r w:rsidR="00ED1060" w:rsidRPr="00ED1060">
        <w:rPr>
          <w:rFonts w:ascii="GHEA Grapalat" w:hAnsi="GHEA Grapalat"/>
          <w:i w:val="0"/>
          <w:sz w:val="24"/>
          <w:szCs w:val="24"/>
        </w:rPr>
        <w:t>.</w:t>
      </w:r>
    </w:p>
    <w:p w14:paraId="72486F49" w14:textId="27A190D9"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ED1060">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09DC2C08" w:rsidR="00096865" w:rsidRPr="009044F1" w:rsidRDefault="005D7731" w:rsidP="00ED1060">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5660C1">
        <w:rPr>
          <w:rFonts w:ascii="GHEA Grapalat" w:hAnsi="GHEA Grapalat"/>
          <w:i/>
        </w:rPr>
        <w:t>EQ-BMAShDzB-</w:t>
      </w:r>
      <w:r w:rsidR="00734EFF">
        <w:rPr>
          <w:rFonts w:ascii="GHEA Grapalat" w:hAnsi="GHEA Grapalat"/>
          <w:i/>
        </w:rPr>
        <w:t>26/5</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183ADF">
        <w:rPr>
          <w:rFonts w:ascii="GHEA Grapalat" w:hAnsi="GHEA Grapalat"/>
          <w:i/>
          <w:color w:val="FF0000"/>
          <w:lang w:val="hy-AM"/>
        </w:rPr>
        <w:t>0</w:t>
      </w:r>
      <w:r w:rsidR="005D3BA7">
        <w:rPr>
          <w:rFonts w:ascii="GHEA Grapalat" w:hAnsi="GHEA Grapalat"/>
          <w:i/>
          <w:color w:val="FF0000"/>
          <w:lang w:val="hy-AM"/>
        </w:rPr>
        <w:t>5</w:t>
      </w:r>
      <w:r w:rsidR="006E7AF9" w:rsidRPr="006E7AF9">
        <w:rPr>
          <w:rFonts w:ascii="GHEA Grapalat" w:hAnsi="GHEA Grapalat"/>
          <w:i/>
          <w:color w:val="FF0000"/>
        </w:rPr>
        <w:t>.</w:t>
      </w:r>
      <w:r w:rsidR="00C240CD">
        <w:rPr>
          <w:rFonts w:ascii="GHEA Grapalat" w:hAnsi="GHEA Grapalat"/>
          <w:i/>
          <w:color w:val="FF0000"/>
          <w:lang w:val="hy-AM"/>
        </w:rPr>
        <w:t>12</w:t>
      </w:r>
      <w:r w:rsidR="000E6448" w:rsidRPr="000E6448">
        <w:rPr>
          <w:rFonts w:ascii="GHEA Grapalat" w:hAnsi="GHEA Grapalat"/>
          <w:i/>
          <w:color w:val="FF0000"/>
        </w:rPr>
        <w:t>.</w:t>
      </w:r>
      <w:r w:rsidR="00961D9A">
        <w:rPr>
          <w:rFonts w:ascii="GHEA Grapalat" w:hAnsi="GHEA Grapalat"/>
          <w:i/>
          <w:color w:val="FF0000"/>
        </w:rPr>
        <w:t>2025</w:t>
      </w:r>
      <w:r w:rsidR="009F10E4" w:rsidRPr="006E7AF9">
        <w:rPr>
          <w:rFonts w:ascii="GHEA Grapalat" w:hAnsi="GHEA Grapalat"/>
          <w:i/>
          <w:color w:val="FF0000"/>
        </w:rPr>
        <w:t xml:space="preserve"> </w:t>
      </w:r>
      <w:r w:rsidR="00096865" w:rsidRPr="00ED1060">
        <w:rPr>
          <w:rFonts w:ascii="GHEA Grapalat" w:hAnsi="GHEA Grapalat"/>
          <w:i/>
          <w:color w:val="FF0000"/>
        </w:rPr>
        <w:t>г.</w:t>
      </w:r>
    </w:p>
    <w:p w14:paraId="1B422F9C" w14:textId="77777777" w:rsidR="00096865" w:rsidRPr="009044F1" w:rsidRDefault="00096865" w:rsidP="00B46D58">
      <w:pPr>
        <w:pStyle w:val="BodyText"/>
        <w:widowControl w:val="0"/>
        <w:spacing w:after="160"/>
        <w:ind w:right="-7" w:firstLine="567"/>
        <w:jc w:val="center"/>
        <w:rPr>
          <w:rFonts w:ascii="GHEA Grapalat" w:hAnsi="GHEA Grapalat"/>
        </w:rPr>
      </w:pPr>
    </w:p>
    <w:p w14:paraId="552921E7" w14:textId="77777777" w:rsidR="00096865" w:rsidRPr="003A1EBB" w:rsidRDefault="00096865" w:rsidP="00B46D58">
      <w:pPr>
        <w:pStyle w:val="BodyText"/>
        <w:widowControl w:val="0"/>
        <w:spacing w:after="160"/>
        <w:ind w:right="-7" w:firstLine="567"/>
        <w:jc w:val="center"/>
        <w:rPr>
          <w:rFonts w:ascii="GHEA Grapalat" w:hAnsi="GHEA Grapalat"/>
        </w:rPr>
      </w:pPr>
    </w:p>
    <w:p w14:paraId="26067788" w14:textId="77777777" w:rsidR="000763E5" w:rsidRPr="003A1EBB" w:rsidRDefault="000763E5" w:rsidP="00B46D58">
      <w:pPr>
        <w:pStyle w:val="BodyText"/>
        <w:widowControl w:val="0"/>
        <w:spacing w:after="160"/>
        <w:ind w:right="-7" w:firstLine="567"/>
        <w:jc w:val="center"/>
        <w:rPr>
          <w:rFonts w:ascii="GHEA Grapalat" w:hAnsi="GHEA Grapalat"/>
        </w:rPr>
      </w:pPr>
    </w:p>
    <w:p w14:paraId="4C04C126" w14:textId="64572A1A" w:rsidR="00096865" w:rsidRPr="003A1EBB" w:rsidRDefault="00033ED4" w:rsidP="00B46D58">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B46D58">
      <w:pPr>
        <w:pStyle w:val="BodyText"/>
        <w:widowControl w:val="0"/>
        <w:spacing w:after="160"/>
        <w:ind w:right="-7" w:firstLine="567"/>
        <w:jc w:val="center"/>
        <w:rPr>
          <w:rFonts w:ascii="GHEA Grapalat" w:hAnsi="GHEA Grapalat"/>
        </w:rPr>
      </w:pPr>
    </w:p>
    <w:p w14:paraId="6312CFBB" w14:textId="77777777" w:rsidR="000763E5" w:rsidRPr="003A1EBB" w:rsidRDefault="000763E5" w:rsidP="00B46D58">
      <w:pPr>
        <w:pStyle w:val="BodyText"/>
        <w:widowControl w:val="0"/>
        <w:spacing w:after="160"/>
        <w:ind w:right="-7" w:firstLine="567"/>
        <w:jc w:val="center"/>
        <w:rPr>
          <w:rFonts w:ascii="GHEA Grapalat" w:hAnsi="GHEA Grapalat"/>
        </w:rPr>
      </w:pPr>
    </w:p>
    <w:p w14:paraId="63B8302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C39D7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BCC1F6" w14:textId="54C3D386" w:rsidR="00033ED4" w:rsidRDefault="002B32D6" w:rsidP="00033ED4">
      <w:pPr>
        <w:pStyle w:val="BodyText"/>
        <w:widowControl w:val="0"/>
        <w:spacing w:after="160"/>
        <w:ind w:right="-7"/>
        <w:jc w:val="center"/>
        <w:rPr>
          <w:rFonts w:ascii="GHEA Grapalat" w:hAnsi="GHEA Grapalat"/>
        </w:rPr>
      </w:pPr>
      <w:r w:rsidRPr="009044F1">
        <w:rPr>
          <w:rFonts w:ascii="GHEA Grapalat" w:hAnsi="GHEA Grapalat"/>
        </w:rPr>
        <w:t xml:space="preserve">НА </w:t>
      </w:r>
      <w:r w:rsidR="00165F60">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9E63DD">
        <w:rPr>
          <w:rFonts w:ascii="GHEA Grapalat" w:eastAsia="MS Mincho" w:hAnsi="GHEA Grapalat"/>
          <w:b/>
          <w:i/>
          <w:iCs/>
          <w:sz w:val="22"/>
          <w:szCs w:val="20"/>
          <w:lang w:eastAsia="ja-JP"/>
        </w:rPr>
        <w:t>Срочные строительные работы в детских садах в 12 административных районах Еревана</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B46D58">
      <w:pPr>
        <w:pStyle w:val="BodyText"/>
        <w:widowControl w:val="0"/>
        <w:spacing w:after="160"/>
        <w:ind w:right="-7"/>
        <w:jc w:val="center"/>
        <w:rPr>
          <w:rFonts w:ascii="GHEA Grapalat" w:hAnsi="GHEA Grapalat"/>
        </w:rPr>
      </w:pPr>
    </w:p>
    <w:p w14:paraId="0B3314FF" w14:textId="77777777" w:rsidR="00CE0D95" w:rsidRPr="009044F1" w:rsidRDefault="00CE0D95" w:rsidP="00B46D58">
      <w:pPr>
        <w:pStyle w:val="BodyText"/>
        <w:widowControl w:val="0"/>
        <w:spacing w:after="160"/>
        <w:ind w:right="-7" w:firstLine="567"/>
        <w:jc w:val="center"/>
        <w:rPr>
          <w:rFonts w:ascii="GHEA Grapalat" w:hAnsi="GHEA Grapalat"/>
        </w:rPr>
      </w:pPr>
    </w:p>
    <w:p w14:paraId="41B931A2" w14:textId="77777777" w:rsidR="00CE0D95" w:rsidRPr="009044F1" w:rsidRDefault="00CE0D95" w:rsidP="00B46D58">
      <w:pPr>
        <w:pStyle w:val="BodyText"/>
        <w:widowControl w:val="0"/>
        <w:spacing w:after="160"/>
        <w:ind w:right="-7" w:firstLine="567"/>
        <w:jc w:val="center"/>
        <w:rPr>
          <w:rFonts w:ascii="GHEA Grapalat" w:hAnsi="GHEA Grapalat"/>
        </w:rPr>
      </w:pPr>
    </w:p>
    <w:p w14:paraId="78B1FA20" w14:textId="77777777" w:rsidR="000763E5" w:rsidRDefault="000763E5" w:rsidP="00B46D58">
      <w:pPr>
        <w:rPr>
          <w:rFonts w:ascii="GHEA Grapalat" w:hAnsi="GHEA Grapalat"/>
        </w:rPr>
      </w:pPr>
      <w:r>
        <w:rPr>
          <w:rFonts w:ascii="GHEA Grapalat" w:hAnsi="GHEA Grapalat"/>
        </w:rPr>
        <w:br w:type="page"/>
      </w:r>
    </w:p>
    <w:p w14:paraId="5ED59B8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6406057"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1"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2" w:history="1">
        <w:r w:rsidRPr="00506832">
          <w:rPr>
            <w:rStyle w:val="Hyperlink"/>
            <w:rFonts w:ascii="Sylfaen" w:hAnsi="Sylfaen"/>
            <w:lang w:val="hy-AM"/>
          </w:rPr>
          <w:t>http://gnumner.am/hy/page/ughecuycner_dzernarkner</w:t>
        </w:r>
      </w:hyperlink>
    </w:p>
    <w:p w14:paraId="54449B2E"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B46D58">
      <w:pPr>
        <w:jc w:val="both"/>
        <w:rPr>
          <w:rFonts w:ascii="GHEA Grapalat" w:hAnsi="GHEA Grapalat"/>
          <w:i/>
        </w:rPr>
      </w:pPr>
    </w:p>
    <w:p w14:paraId="09B97B9A" w14:textId="77777777" w:rsidR="00984BDB" w:rsidRPr="009044F1" w:rsidRDefault="00984BDB" w:rsidP="00B46D58">
      <w:pPr>
        <w:widowControl w:val="0"/>
        <w:spacing w:after="160"/>
        <w:ind w:firstLine="567"/>
        <w:jc w:val="both"/>
        <w:rPr>
          <w:rFonts w:ascii="GHEA Grapalat" w:hAnsi="GHEA Grapalat"/>
          <w:i/>
        </w:rPr>
      </w:pPr>
    </w:p>
    <w:p w14:paraId="2BC7862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6EFF140" w14:textId="692367C4" w:rsidR="00033ED4" w:rsidRDefault="009E63DD" w:rsidP="000E6448">
      <w:pPr>
        <w:widowControl w:val="0"/>
        <w:jc w:val="center"/>
        <w:rPr>
          <w:rFonts w:ascii="GHEA Grapalat" w:hAnsi="GHEA Grapalat"/>
          <w:sz w:val="20"/>
          <w:szCs w:val="20"/>
        </w:rPr>
      </w:pPr>
      <w:r>
        <w:rPr>
          <w:rFonts w:ascii="GHEA Grapalat" w:eastAsia="MS Mincho" w:hAnsi="GHEA Grapalat"/>
          <w:b/>
          <w:i/>
          <w:iCs/>
          <w:sz w:val="22"/>
          <w:szCs w:val="20"/>
          <w:lang w:eastAsia="ja-JP"/>
        </w:rPr>
        <w:t>Срочные строительные работы в детских садах в 12 административных районах Еревана</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p>
    <w:p w14:paraId="0FA6F93B" w14:textId="1408EE94"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165F60">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E27DFE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31A646C" w14:textId="77777777" w:rsidR="00096865" w:rsidRPr="009044F1"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0E6448">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41DC03DA" w:rsidR="00096865" w:rsidRPr="00BC5779" w:rsidRDefault="00543BAE" w:rsidP="000E6448">
      <w:pPr>
        <w:widowControl w:val="0"/>
        <w:tabs>
          <w:tab w:val="left" w:pos="1134"/>
        </w:tabs>
        <w:ind w:left="1134" w:hanging="567"/>
        <w:jc w:val="both"/>
        <w:rPr>
          <w:rFonts w:ascii="GHEA Grapalat" w:hAnsi="GHEA Grapalat"/>
          <w:color w:val="FF0000"/>
        </w:rPr>
      </w:pPr>
      <w:r>
        <w:rPr>
          <w:rFonts w:ascii="GHEA Grapalat" w:hAnsi="GHEA Grapalat"/>
        </w:rPr>
        <w:t>5.</w:t>
      </w:r>
      <w:r>
        <w:rPr>
          <w:rFonts w:ascii="GHEA Grapalat" w:hAnsi="GHEA Grapalat"/>
        </w:rPr>
        <w:tab/>
      </w:r>
      <w:r w:rsidR="00BC5779" w:rsidRPr="00BC5779">
        <w:rPr>
          <w:rFonts w:ascii="GHEA Grapalat" w:hAnsi="GHEA Grapalat"/>
          <w:b/>
          <w:bCs/>
        </w:rPr>
        <w:t>Средняя сумма максимальной цены за единицу в процентах Ценовое предложение должно быть представлено в процентах</w:t>
      </w:r>
      <w:r w:rsidR="00BC5779" w:rsidRPr="00BC5779">
        <w:rPr>
          <w:rFonts w:ascii="GHEA Grapalat" w:hAnsi="GHEA Grapalat"/>
        </w:rPr>
        <w:t xml:space="preserve"> </w:t>
      </w:r>
    </w:p>
    <w:p w14:paraId="015A6ED6" w14:textId="77777777" w:rsidR="00096865" w:rsidRPr="009044F1" w:rsidRDefault="00087A30" w:rsidP="000E6448">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7777777" w:rsidR="00096865" w:rsidRPr="009044F1" w:rsidRDefault="00087A30" w:rsidP="000E6448">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84421D">
        <w:rPr>
          <w:rFonts w:ascii="GHEA Grapalat" w:hAnsi="GHEA Grapalat"/>
          <w:b/>
          <w:bCs/>
        </w:rPr>
        <w:t>Обеспечение заявки</w:t>
      </w:r>
      <w:r w:rsidRPr="0084421D">
        <w:rPr>
          <w:rStyle w:val="FootnoteReference"/>
          <w:rFonts w:ascii="GHEA Grapalat" w:hAnsi="GHEA Grapalat"/>
          <w:b/>
          <w:bCs/>
        </w:rPr>
        <w:footnoteReference w:id="3"/>
      </w:r>
      <w:r w:rsidRPr="009044F1">
        <w:rPr>
          <w:rFonts w:ascii="GHEA Grapalat" w:hAnsi="GHEA Grapalat"/>
        </w:rPr>
        <w:t xml:space="preserve"> </w:t>
      </w:r>
    </w:p>
    <w:p w14:paraId="0476E8E7" w14:textId="77777777" w:rsidR="00096865" w:rsidRPr="008842CE" w:rsidRDefault="00087A30" w:rsidP="000E6448">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0E6448">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0E6448">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350CDD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9AB163C" w14:textId="0922D439"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65F60">
        <w:rPr>
          <w:rFonts w:ascii="GHEA Grapalat" w:hAnsi="GHEA Grapalat"/>
          <w:b/>
        </w:rPr>
        <w:t>ОТКРЫТЫЙ КОНКУРС</w:t>
      </w:r>
    </w:p>
    <w:p w14:paraId="31821506" w14:textId="77777777" w:rsidR="00096865" w:rsidRPr="003A1EBB"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0E6448">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0E6448">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pPr>
        <w:rPr>
          <w:rFonts w:ascii="GHEA Grapalat" w:hAnsi="GHEA Grapalat"/>
          <w:spacing w:val="-6"/>
        </w:rPr>
      </w:pPr>
      <w:r>
        <w:rPr>
          <w:rFonts w:ascii="GHEA Grapalat" w:hAnsi="GHEA Grapalat"/>
          <w:spacing w:val="-6"/>
        </w:rPr>
        <w:br w:type="page"/>
      </w:r>
    </w:p>
    <w:p w14:paraId="48760574" w14:textId="19866DAD" w:rsidR="00096865" w:rsidRPr="006D2DF7" w:rsidRDefault="00E17B7F" w:rsidP="000E6448">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165F60">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5660C1">
        <w:rPr>
          <w:rFonts w:ascii="GHEA Grapalat" w:hAnsi="GHEA Grapalat"/>
          <w:spacing w:val="-6"/>
        </w:rPr>
        <w:t>EQ-BMAShDzB-</w:t>
      </w:r>
      <w:r w:rsidR="00734EFF">
        <w:rPr>
          <w:rFonts w:ascii="GHEA Grapalat" w:hAnsi="GHEA Grapalat"/>
          <w:spacing w:val="-6"/>
        </w:rPr>
        <w:t>26/5</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0E6448">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0E6448">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0E6448">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30F226E4" w:rsidR="003E1421" w:rsidRPr="009044F1" w:rsidRDefault="00A81DD5" w:rsidP="000E644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13" w:history="1">
        <w:r w:rsidR="00961D9A">
          <w:rPr>
            <w:rStyle w:val="Hyperlink"/>
            <w:rFonts w:ascii="GHEA Grapalat" w:hAnsi="GHEA Grapalat"/>
            <w:b/>
            <w:i/>
            <w:lang w:val="af-ZA"/>
          </w:rPr>
          <w:t>vachagan.mejunc</w:t>
        </w:r>
        <w:r w:rsidR="000E6448" w:rsidRPr="00036712">
          <w:rPr>
            <w:rStyle w:val="Hyperlink"/>
            <w:rFonts w:ascii="GHEA Grapalat" w:hAnsi="GHEA Grapalat"/>
            <w:b/>
            <w:i/>
            <w:lang w:val="af-ZA"/>
          </w:rPr>
          <w:t>@yerevan.am</w:t>
        </w:r>
      </w:hyperlink>
      <w:r w:rsidR="000E6448">
        <w:rPr>
          <w:rFonts w:ascii="GHEA Grapalat" w:hAnsi="GHEA Grapalat"/>
          <w:b/>
          <w:i/>
          <w:lang w:val="af-ZA"/>
        </w:rPr>
        <w:t xml:space="preserve"> .</w:t>
      </w:r>
    </w:p>
    <w:p w14:paraId="77F484EA" w14:textId="77777777" w:rsidR="00096865" w:rsidRPr="009044F1" w:rsidRDefault="00F5653D" w:rsidP="000E6448">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BDA58E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4CB1069C"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9E63DD">
        <w:rPr>
          <w:rFonts w:ascii="GHEA Grapalat" w:eastAsia="MS Mincho" w:hAnsi="GHEA Grapalat"/>
          <w:b/>
          <w:i w:val="0"/>
          <w:iCs/>
          <w:sz w:val="22"/>
          <w:lang w:eastAsia="ja-JP"/>
        </w:rPr>
        <w:t>Срочные строительные работы в детских садах в 12 административных районах Еревана</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9C751A"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0C5D59">
        <w:trPr>
          <w:trHeight w:val="890"/>
          <w:jc w:val="center"/>
        </w:trPr>
        <w:tc>
          <w:tcPr>
            <w:tcW w:w="1331" w:type="dxa"/>
            <w:vAlign w:val="center"/>
          </w:tcPr>
          <w:p w14:paraId="7E3F6057"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1DB551D8" w:rsidR="00216275" w:rsidRPr="00216275" w:rsidRDefault="00B51BBB" w:rsidP="00B46D58">
            <w:pPr>
              <w:pStyle w:val="BodyTextIndent2"/>
              <w:widowControl w:val="0"/>
              <w:spacing w:after="120"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58D9101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9E0E87" w:rsidRPr="009044F1" w14:paraId="37753846" w14:textId="77777777" w:rsidTr="00216275">
        <w:trPr>
          <w:jc w:val="center"/>
        </w:trPr>
        <w:tc>
          <w:tcPr>
            <w:tcW w:w="1331" w:type="dxa"/>
            <w:vAlign w:val="center"/>
          </w:tcPr>
          <w:p w14:paraId="7C190EE6" w14:textId="77777777" w:rsidR="009E0E87" w:rsidRPr="009044F1" w:rsidRDefault="009E0E87"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2C0F48F" w14:textId="1BA91E0F" w:rsidR="000E6448" w:rsidRPr="000E6448" w:rsidRDefault="000E6448" w:rsidP="000E6448">
            <w:pPr>
              <w:pStyle w:val="BodyTextIndent2"/>
              <w:widowControl w:val="0"/>
              <w:spacing w:after="120" w:line="240" w:lineRule="auto"/>
              <w:ind w:firstLine="0"/>
              <w:jc w:val="center"/>
              <w:rPr>
                <w:rFonts w:ascii="GHEA Grapalat" w:hAnsi="GHEA Grapalat"/>
                <w:sz w:val="22"/>
                <w:szCs w:val="22"/>
              </w:rPr>
            </w:pPr>
            <w:r w:rsidRPr="000E6448">
              <w:rPr>
                <w:rFonts w:ascii="GHEA Grapalat" w:hAnsi="GHEA Grapalat"/>
                <w:sz w:val="22"/>
                <w:szCs w:val="22"/>
              </w:rPr>
              <w:t>До</w:t>
            </w:r>
          </w:p>
          <w:p w14:paraId="685D8C55" w14:textId="41CD0182" w:rsidR="009E0E87" w:rsidRPr="000E6448" w:rsidRDefault="00E33A3F" w:rsidP="000E6448">
            <w:pPr>
              <w:pStyle w:val="BodyTextIndent2"/>
              <w:widowControl w:val="0"/>
              <w:spacing w:after="120" w:line="240" w:lineRule="auto"/>
              <w:ind w:firstLine="0"/>
              <w:jc w:val="center"/>
              <w:rPr>
                <w:rFonts w:ascii="GHEA Grapalat" w:hAnsi="GHEA Grapalat"/>
                <w:sz w:val="24"/>
                <w:szCs w:val="24"/>
              </w:rPr>
            </w:pPr>
            <w:r w:rsidRPr="00E33A3F">
              <w:rPr>
                <w:rFonts w:ascii="GHEA Grapalat" w:hAnsi="GHEA Grapalat" w:cs="Sylfaen"/>
                <w:lang w:val="en-AU"/>
              </w:rPr>
              <w:t>197 000 000</w:t>
            </w:r>
          </w:p>
        </w:tc>
        <w:tc>
          <w:tcPr>
            <w:tcW w:w="6175" w:type="dxa"/>
            <w:vAlign w:val="center"/>
          </w:tcPr>
          <w:p w14:paraId="67DD7F9A" w14:textId="38295418" w:rsidR="009E0E87" w:rsidRPr="009C751A" w:rsidRDefault="009E63DD" w:rsidP="00B46D58">
            <w:pPr>
              <w:pStyle w:val="BodyTextIndent2"/>
              <w:widowControl w:val="0"/>
              <w:spacing w:after="120" w:line="240" w:lineRule="auto"/>
              <w:ind w:firstLine="0"/>
              <w:rPr>
                <w:rFonts w:ascii="GHEA Grapalat" w:hAnsi="GHEA Grapalat"/>
                <w:sz w:val="24"/>
                <w:szCs w:val="24"/>
                <w:vertAlign w:val="subscript"/>
              </w:rPr>
            </w:pPr>
            <w:r>
              <w:rPr>
                <w:rFonts w:ascii="GHEA Grapalat" w:eastAsia="MS Mincho" w:hAnsi="GHEA Grapalat"/>
                <w:b/>
                <w:i/>
                <w:iCs/>
                <w:sz w:val="22"/>
                <w:lang w:eastAsia="ja-JP"/>
              </w:rPr>
              <w:t>Срочные строительные работы в детских садах в 12 административных районах Еревана</w:t>
            </w:r>
          </w:p>
        </w:tc>
      </w:tr>
    </w:tbl>
    <w:p w14:paraId="36AF8C1F"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77A39A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2CA1A2A" w14:textId="77777777" w:rsidR="00734EFF" w:rsidRPr="009044F1" w:rsidRDefault="00734EFF" w:rsidP="00734EFF">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E5A63D9" w14:textId="77777777" w:rsidR="00734EFF" w:rsidRDefault="00734EFF" w:rsidP="00734EFF">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CB54438" w14:textId="77777777" w:rsidR="00734EFF" w:rsidRDefault="00734EFF" w:rsidP="00734EFF">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2106CE4B" w14:textId="77777777" w:rsidR="00734EFF" w:rsidRDefault="00734EFF" w:rsidP="00734EFF">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D24E4B2" w14:textId="77777777" w:rsidR="00734EFF" w:rsidRDefault="00734EFF" w:rsidP="00734EFF">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B664526" w14:textId="77777777" w:rsidR="00734EFF" w:rsidRPr="000C4D47" w:rsidRDefault="00734EFF" w:rsidP="00734EFF">
      <w:pPr>
        <w:pStyle w:val="ListParagraph"/>
        <w:widowControl w:val="0"/>
        <w:numPr>
          <w:ilvl w:val="0"/>
          <w:numId w:val="34"/>
        </w:numPr>
        <w:tabs>
          <w:tab w:val="left" w:pos="1134"/>
        </w:tabs>
        <w:jc w:val="both"/>
        <w:rPr>
          <w:rFonts w:ascii="GHEA Grapalat" w:hAnsi="GHEA Grapalat"/>
          <w:sz w:val="20"/>
          <w:szCs w:val="20"/>
        </w:rPr>
      </w:pPr>
      <w:r w:rsidRPr="000C4D47">
        <w:rPr>
          <w:rFonts w:ascii="GHEA Grapalat" w:hAnsi="GHEA Grapalat"/>
          <w:sz w:val="20"/>
          <w:szCs w:val="20"/>
          <w:lang w:val="hy-AM"/>
        </w:rPr>
        <w:t>7</w:t>
      </w:r>
      <w:r w:rsidRPr="000C4D47">
        <w:rPr>
          <w:rFonts w:ascii="GHEA Grapalat" w:hAnsi="GHEA Grapalat"/>
          <w:sz w:val="20"/>
          <w:szCs w:val="20"/>
        </w:rPr>
        <w:t>) которые на основании абзаца «е» подпункта 2 пункта 1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E1AB3C1" w14:textId="77777777" w:rsidR="00734EFF" w:rsidRPr="000C4D47" w:rsidRDefault="00734EFF" w:rsidP="00734EFF">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2.3.</w:t>
      </w:r>
      <w:r w:rsidRPr="000C4D47">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516EAC5C" w14:textId="77777777" w:rsidR="00734EFF" w:rsidRPr="004D7DD1" w:rsidRDefault="00734EFF" w:rsidP="00734EFF">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w:t>
      </w:r>
      <w:r w:rsidRPr="009044F1">
        <w:rPr>
          <w:rFonts w:ascii="GHEA Grapalat" w:hAnsi="GHEA Grapalat"/>
          <w:color w:val="000000"/>
        </w:rPr>
        <w:lastRenderedPageBreak/>
        <w:t>вопросе принятия решений органами управления юридического лица;</w:t>
      </w:r>
    </w:p>
    <w:p w14:paraId="3959BED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2515570"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w:t>
      </w:r>
      <w:r w:rsidRPr="009044F1">
        <w:rPr>
          <w:rFonts w:ascii="GHEA Grapalat" w:hAnsi="GHEA Grapalat"/>
        </w:rPr>
        <w:lastRenderedPageBreak/>
        <w:t>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683E85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D74C40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4DA34440"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65F60">
        <w:rPr>
          <w:rFonts w:ascii="GHEA Grapalat" w:hAnsi="GHEA Grapalat"/>
          <w:sz w:val="24"/>
          <w:szCs w:val="24"/>
        </w:rPr>
        <w:t>открытый конкурс</w:t>
      </w:r>
      <w:r w:rsidRPr="009044F1">
        <w:rPr>
          <w:rFonts w:ascii="GHEA Grapalat" w:hAnsi="GHEA Grapalat"/>
          <w:sz w:val="24"/>
          <w:szCs w:val="24"/>
        </w:rPr>
        <w:t>.</w:t>
      </w:r>
    </w:p>
    <w:p w14:paraId="2DAEAB8E" w14:textId="07E9E93E"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961D9A">
        <w:rPr>
          <w:rFonts w:ascii="GHEA Grapalat" w:hAnsi="GHEA Grapalat"/>
          <w:b/>
          <w:i/>
          <w:iCs/>
          <w:lang w:val="hy-AM"/>
        </w:rPr>
        <w:t>10:00</w:t>
      </w:r>
      <w:r w:rsidR="00601797" w:rsidRPr="00601797">
        <w:rPr>
          <w:rFonts w:ascii="GHEA Grapalat" w:hAnsi="GHEA Grapalat"/>
          <w:b/>
          <w:i/>
          <w:iCs/>
          <w:lang w:val="hy-AM"/>
        </w:rPr>
        <w:t xml:space="preserve"> часов </w:t>
      </w:r>
      <w:r w:rsidR="005D3BA7">
        <w:rPr>
          <w:rFonts w:ascii="GHEA Grapalat" w:hAnsi="GHEA Grapalat"/>
          <w:b/>
          <w:i/>
          <w:iCs/>
          <w:lang w:val="hy-AM"/>
        </w:rPr>
        <w:t>14.01.2026</w:t>
      </w:r>
      <w:r w:rsidR="00ED1060">
        <w:rPr>
          <w:rFonts w:ascii="GHEA Grapalat" w:hAnsi="GHEA Grapalat"/>
          <w:b/>
          <w:i/>
          <w:iCs/>
          <w:lang w:val="hy-AM"/>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C648DF">
      <w:pPr>
        <w:ind w:firstLine="284"/>
        <w:jc w:val="both"/>
        <w:rPr>
          <w:rFonts w:ascii="GHEA Grapalat" w:hAnsi="GHEA Grapalat"/>
        </w:rPr>
      </w:pPr>
      <w:r>
        <w:rPr>
          <w:rFonts w:ascii="GHEA Grapalat" w:hAnsi="GHEA Grapalat"/>
        </w:rPr>
        <w:lastRenderedPageBreak/>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8B3680F" w14:textId="77777777" w:rsidR="005128DB" w:rsidRDefault="005128DB" w:rsidP="005128DB">
      <w:pPr>
        <w:pStyle w:val="norm"/>
        <w:widowControl w:val="0"/>
        <w:tabs>
          <w:tab w:val="left" w:pos="1134"/>
        </w:tabs>
        <w:spacing w:after="160"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B4A23C0"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BC5779">
        <w:rPr>
          <w:rFonts w:ascii="GHEA Grapalat" w:hAnsi="GHEA Grapalat"/>
          <w:b/>
          <w:bCs/>
          <w:sz w:val="24"/>
          <w:szCs w:val="24"/>
        </w:rPr>
        <w:t xml:space="preserve">утвержденное им </w:t>
      </w:r>
      <w:r w:rsidR="00BC5779" w:rsidRPr="00BC5779">
        <w:rPr>
          <w:rFonts w:ascii="GHEA Grapalat" w:hAnsi="GHEA Grapalat"/>
          <w:b/>
          <w:bCs/>
          <w:sz w:val="24"/>
          <w:szCs w:val="24"/>
        </w:rPr>
        <w:t>Средняя сумма максимальной цены за единицу в процентах</w:t>
      </w:r>
      <w:r w:rsidR="0047117B" w:rsidRPr="009044F1">
        <w:rPr>
          <w:rFonts w:ascii="GHEA Grapalat" w:hAnsi="GHEA Grapalat"/>
          <w:sz w:val="24"/>
          <w:szCs w:val="24"/>
        </w:rPr>
        <w:t>;</w:t>
      </w:r>
    </w:p>
    <w:p w14:paraId="657B228A" w14:textId="189703AF" w:rsidR="006C3115" w:rsidRPr="00501892" w:rsidRDefault="0062795D" w:rsidP="00B46D58">
      <w:pPr>
        <w:widowControl w:val="0"/>
        <w:tabs>
          <w:tab w:val="left" w:pos="1134"/>
        </w:tabs>
        <w:spacing w:after="160"/>
        <w:ind w:firstLine="567"/>
        <w:jc w:val="both"/>
        <w:rPr>
          <w:rFonts w:ascii="GHEA Grapalat" w:hAnsi="GHEA Grapalat"/>
          <w:b/>
          <w:bCs/>
        </w:rPr>
      </w:pPr>
      <w:r w:rsidRPr="00501892">
        <w:rPr>
          <w:rFonts w:ascii="GHEA Grapalat" w:hAnsi="GHEA Grapalat"/>
          <w:b/>
          <w:bCs/>
        </w:rPr>
        <w:t>3</w:t>
      </w:r>
      <w:r w:rsidR="00E326DD" w:rsidRPr="00501892">
        <w:rPr>
          <w:rFonts w:ascii="GHEA Grapalat" w:hAnsi="GHEA Grapalat"/>
          <w:b/>
          <w:bCs/>
        </w:rPr>
        <w:t>)</w:t>
      </w:r>
      <w:r w:rsidR="00444026" w:rsidRPr="00501892">
        <w:rPr>
          <w:rFonts w:ascii="GHEA Grapalat" w:hAnsi="GHEA Grapalat"/>
          <w:b/>
          <w:bCs/>
        </w:rPr>
        <w:tab/>
      </w:r>
      <w:r w:rsidR="00E326DD" w:rsidRPr="00501892">
        <w:rPr>
          <w:rFonts w:ascii="GHEA Grapalat" w:hAnsi="GHEA Grapalat"/>
          <w:b/>
          <w:bCs/>
        </w:rPr>
        <w:t>обеспечение заявки</w:t>
      </w:r>
      <w:r w:rsidR="0067389F" w:rsidRPr="00501892">
        <w:rPr>
          <w:rFonts w:ascii="GHEA Grapalat" w:hAnsi="GHEA Grapalat"/>
          <w:b/>
          <w:bCs/>
        </w:rPr>
        <w:t xml:space="preserve">- </w:t>
      </w:r>
      <w:r w:rsidR="00E326DD" w:rsidRPr="00501892">
        <w:rPr>
          <w:rFonts w:ascii="GHEA Grapalat" w:hAnsi="GHEA Grapalat"/>
          <w:b/>
          <w:bCs/>
        </w:rPr>
        <w:t>в форме наличных денег или банковской гарантии</w:t>
      </w:r>
      <w:r w:rsidR="0067389F" w:rsidRPr="00501892">
        <w:rPr>
          <w:rFonts w:ascii="GHEA Grapalat" w:hAnsi="GHEA Grapalat"/>
          <w:b/>
          <w:bCs/>
        </w:rPr>
        <w:t xml:space="preserve">. </w:t>
      </w:r>
    </w:p>
    <w:p w14:paraId="669FA25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9D3D523" w14:textId="77777777" w:rsidR="008947B7" w:rsidRDefault="008947B7" w:rsidP="008947B7">
      <w:pPr>
        <w:pStyle w:val="FootnoteText"/>
        <w:widowControl w:val="0"/>
        <w:jc w:val="both"/>
        <w:rPr>
          <w:rFonts w:ascii="GHEA Grapalat" w:hAnsi="GHEA Grapalat"/>
          <w:i/>
          <w:lang w:val="hy-AM"/>
        </w:rPr>
      </w:pPr>
      <w:r>
        <w:rPr>
          <w:rFonts w:ascii="GHEA Grapalat" w:hAnsi="GHEA Grapalat"/>
          <w:b/>
          <w:i/>
          <w:vertAlign w:val="superscript"/>
          <w:lang w:val="hy-AM"/>
        </w:rPr>
        <w:t>7.1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6823E7CA" w14:textId="77777777" w:rsidR="00E33599" w:rsidRPr="008947B7" w:rsidRDefault="00E33599" w:rsidP="00B46D58">
      <w:pPr>
        <w:pStyle w:val="norm"/>
        <w:widowControl w:val="0"/>
        <w:spacing w:after="120" w:line="240" w:lineRule="auto"/>
        <w:ind w:firstLine="0"/>
        <w:rPr>
          <w:rFonts w:ascii="GHEA Grapalat" w:hAnsi="GHEA Grapalat" w:cs="Sylfaen"/>
          <w:sz w:val="24"/>
          <w:szCs w:val="24"/>
          <w:lang w:val="hy-AM"/>
        </w:rPr>
      </w:pPr>
    </w:p>
    <w:p w14:paraId="448029D7" w14:textId="77777777" w:rsidR="0049655D" w:rsidRDefault="00C90BCA">
      <w:pPr>
        <w:rPr>
          <w:rFonts w:ascii="GHEA Grapalat" w:hAnsi="GHEA Grapalat"/>
          <w:b/>
        </w:rPr>
      </w:pPr>
      <w:r>
        <w:rPr>
          <w:rFonts w:ascii="GHEA Grapalat" w:hAnsi="GHEA Grapalat"/>
          <w:b/>
        </w:rPr>
        <w:t>-----------------------------</w:t>
      </w:r>
    </w:p>
    <w:p w14:paraId="03D207CF" w14:textId="77777777" w:rsidR="00C90BCA" w:rsidDel="00B2007E" w:rsidRDefault="00C90BCA" w:rsidP="00B46D58">
      <w:pPr>
        <w:widowControl w:val="0"/>
        <w:spacing w:after="160"/>
        <w:jc w:val="center"/>
        <w:rPr>
          <w:del w:id="4" w:author="Inesa Kocharyan" w:date="2022-03-25T12:10:00Z"/>
          <w:rFonts w:ascii="GHEA Grapalat" w:hAnsi="GHEA Grapalat"/>
          <w:b/>
        </w:rPr>
      </w:pPr>
    </w:p>
    <w:p w14:paraId="2B82367D" w14:textId="77777777" w:rsidR="00700398" w:rsidRDefault="00700398" w:rsidP="00B46D58">
      <w:pPr>
        <w:widowControl w:val="0"/>
        <w:spacing w:after="160"/>
        <w:jc w:val="center"/>
        <w:rPr>
          <w:rFonts w:ascii="GHEA Grapalat" w:hAnsi="GHEA Grapalat"/>
          <w:b/>
        </w:rPr>
      </w:pPr>
    </w:p>
    <w:p w14:paraId="3D712C48" w14:textId="77777777" w:rsidR="00700398" w:rsidRDefault="00700398" w:rsidP="00B46D58">
      <w:pPr>
        <w:widowControl w:val="0"/>
        <w:spacing w:after="160"/>
        <w:jc w:val="center"/>
        <w:rPr>
          <w:rFonts w:ascii="GHEA Grapalat" w:hAnsi="GHEA Grapalat"/>
          <w:b/>
        </w:rPr>
      </w:pPr>
    </w:p>
    <w:p w14:paraId="39BC9BF3" w14:textId="77777777" w:rsidR="00700398" w:rsidRDefault="00700398">
      <w:pPr>
        <w:rPr>
          <w:rFonts w:ascii="GHEA Grapalat" w:hAnsi="GHEA Grapalat"/>
          <w:b/>
        </w:rPr>
      </w:pPr>
      <w:r>
        <w:rPr>
          <w:rFonts w:ascii="GHEA Grapalat" w:hAnsi="GHEA Grapalat"/>
          <w:b/>
        </w:rPr>
        <w:br w:type="page"/>
      </w:r>
    </w:p>
    <w:p w14:paraId="13B7924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047418FF" w14:textId="3468586A"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w:t>
      </w:r>
      <w:r w:rsidR="00BC5779" w:rsidRPr="00BC5779">
        <w:rPr>
          <w:rFonts w:ascii="GHEA Grapalat" w:hAnsi="GHEA Grapalat"/>
          <w:b/>
          <w:bCs/>
        </w:rPr>
        <w:t xml:space="preserve">В ПРОЦЕНТНОМ ВЫРАЖЕНИИ </w:t>
      </w:r>
      <w:r w:rsidRPr="009044F1">
        <w:rPr>
          <w:rFonts w:ascii="GHEA Grapalat" w:hAnsi="GHEA Grapalat"/>
        </w:rPr>
        <w:t>должен быть представлен в заявке, посредством системы.</w:t>
      </w:r>
    </w:p>
    <w:p w14:paraId="63455C09" w14:textId="77777777" w:rsidR="00501892" w:rsidRPr="009044F1" w:rsidRDefault="00501892" w:rsidP="0050189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Pr>
          <w:rFonts w:ascii="GHEA Grapalat" w:hAnsi="GHEA Grapalat"/>
          <w:sz w:val="24"/>
          <w:szCs w:val="24"/>
          <w:lang w:val="hy-AM"/>
        </w:rPr>
        <w:t xml:space="preserve"> </w:t>
      </w:r>
      <w:r w:rsidRPr="00BC5779">
        <w:rPr>
          <w:rFonts w:ascii="GHEA Grapalat" w:hAnsi="GHEA Grapalat"/>
          <w:b/>
          <w:bCs/>
        </w:rPr>
        <w:t>В ПРОЦЕНТНОМ ВЫРАЖЕНИИ</w:t>
      </w:r>
      <w:r w:rsidRPr="009044F1">
        <w:rPr>
          <w:rFonts w:ascii="GHEA Grapalat" w:hAnsi="GHEA Grapalat"/>
          <w:sz w:val="24"/>
          <w:szCs w:val="24"/>
        </w:rPr>
        <w:t xml:space="preserve">. Расчет компонентов </w:t>
      </w:r>
      <w:r>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lang w:val="hy-AM"/>
        </w:rPr>
        <w:t xml:space="preserve"> </w:t>
      </w:r>
      <w:r w:rsidRPr="00BC5779">
        <w:rPr>
          <w:rFonts w:ascii="GHEA Grapalat" w:hAnsi="GHEA Grapalat"/>
          <w:b/>
          <w:bCs/>
          <w:sz w:val="24"/>
          <w:szCs w:val="24"/>
          <w:lang w:val="hy-AM"/>
        </w:rPr>
        <w:t>УЧАСТНИК представляет ценовое предложение по образцу, указанному в Приложении 2 настоящего приглашения.</w:t>
      </w:r>
      <w:r w:rsidRPr="00BC5779">
        <w:rPr>
          <w:rFonts w:ascii="GHEA Grapalat" w:hAnsi="GHEA Grapalat"/>
          <w:b/>
          <w:bCs/>
          <w:sz w:val="24"/>
          <w:szCs w:val="24"/>
        </w:rPr>
        <w:t>.</w:t>
      </w:r>
      <w:r w:rsidRPr="009044F1">
        <w:rPr>
          <w:rFonts w:ascii="GHEA Grapalat" w:hAnsi="GHEA Grapalat"/>
          <w:sz w:val="24"/>
          <w:szCs w:val="24"/>
        </w:rPr>
        <w:t xml:space="preserve"> </w:t>
      </w:r>
    </w:p>
    <w:p w14:paraId="7526AF68" w14:textId="77777777" w:rsidR="00501892" w:rsidRPr="00ED437B" w:rsidRDefault="00501892" w:rsidP="0050189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68243079" w14:textId="77777777" w:rsidR="00501892" w:rsidRPr="009044F1" w:rsidRDefault="00501892" w:rsidP="0050189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64905C" w14:textId="77777777" w:rsidR="00501892" w:rsidRPr="00ED437B" w:rsidRDefault="00501892" w:rsidP="00501892">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600303AB" w14:textId="77777777" w:rsidR="00501892" w:rsidRDefault="00501892" w:rsidP="0050189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6EB0A6B0" w14:textId="77777777" w:rsidR="00501892" w:rsidRDefault="00501892" w:rsidP="0050189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9F7998A" w14:textId="77777777" w:rsidR="00501892" w:rsidRPr="009044F1" w:rsidRDefault="00501892" w:rsidP="0050189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4E905981" w14:textId="125C945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w:t>
      </w:r>
      <w:r w:rsidR="00BC5779" w:rsidRPr="00BC5779">
        <w:t xml:space="preserve"> </w:t>
      </w:r>
      <w:r w:rsidR="00645CA8" w:rsidRPr="00BC5779">
        <w:rPr>
          <w:rFonts w:ascii="GHEA Grapalat" w:hAnsi="GHEA Grapalat"/>
          <w:b/>
          <w:bCs/>
          <w:sz w:val="24"/>
          <w:szCs w:val="24"/>
        </w:rPr>
        <w:t>в процентном выражении</w:t>
      </w:r>
      <w:r w:rsidR="00645CA8" w:rsidRPr="009044F1">
        <w:rPr>
          <w:rFonts w:ascii="GHEA Grapalat" w:hAnsi="GHEA Grapalat"/>
          <w:sz w:val="24"/>
          <w:szCs w:val="24"/>
        </w:rPr>
        <w:t xml:space="preserve"> </w:t>
      </w:r>
      <w:r w:rsidRPr="009044F1">
        <w:rPr>
          <w:rFonts w:ascii="GHEA Grapalat" w:hAnsi="GHEA Grapalat"/>
          <w:sz w:val="24"/>
          <w:szCs w:val="24"/>
        </w:rPr>
        <w:t>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 xml:space="preserve">добавленную стоимость. При этом от участника не может требоваться представления обоснований ценового предложения или каких-либо сведений или </w:t>
      </w:r>
      <w:r w:rsidRPr="009044F1">
        <w:rPr>
          <w:rFonts w:ascii="GHEA Grapalat" w:hAnsi="GHEA Grapalat"/>
          <w:sz w:val="24"/>
          <w:szCs w:val="24"/>
        </w:rPr>
        <w:lastRenderedPageBreak/>
        <w:t>документов иного типа; также размер прибыли участника не может быть ограничен приглашением.</w:t>
      </w:r>
    </w:p>
    <w:p w14:paraId="678321D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873D42">
      <w:pPr>
        <w:jc w:val="center"/>
        <w:rPr>
          <w:rFonts w:ascii="GHEA Grapalat" w:hAnsi="GHEA Grapalat"/>
          <w:b/>
        </w:rPr>
      </w:pPr>
    </w:p>
    <w:p w14:paraId="7D88709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FEB0B5B"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71F98E5"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77777777" w:rsidR="009E21BA" w:rsidRPr="009044F1" w:rsidRDefault="009E21BA" w:rsidP="009E21BA">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70C79345"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A0551D">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5831D8">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6"/>
        <w:t>10</w:t>
      </w:r>
    </w:p>
    <w:p w14:paraId="78769A62"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54F86C86" w:rsidR="0063461E" w:rsidRPr="006C7836" w:rsidRDefault="00283198" w:rsidP="00EE7DA2">
      <w:pPr>
        <w:widowControl w:val="0"/>
        <w:tabs>
          <w:tab w:val="left" w:pos="1134"/>
        </w:tabs>
        <w:spacing w:after="160"/>
        <w:ind w:firstLine="567"/>
        <w:jc w:val="both"/>
        <w:rPr>
          <w:rFonts w:ascii="GHEA Grapalat" w:hAnsi="GHEA Grapalat"/>
          <w:color w:val="FF0000"/>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3B49DB">
        <w:rPr>
          <w:rFonts w:ascii="GHEA Grapalat" w:hAnsi="GHEA Grapalat"/>
          <w:i/>
          <w:lang w:val="hy-AM"/>
        </w:rPr>
        <w:t>120</w:t>
      </w:r>
      <w:r w:rsidR="00AD279E" w:rsidRPr="0087711E">
        <w:rPr>
          <w:rFonts w:ascii="Courier New" w:hAnsi="Courier New" w:cs="Courier New"/>
          <w:i/>
        </w:rPr>
        <w:t> </w:t>
      </w:r>
      <w:r w:rsidR="00AD279E" w:rsidRPr="0087711E">
        <w:rPr>
          <w:rFonts w:ascii="GHEA Grapalat" w:hAnsi="GHEA Grapalat"/>
          <w:i/>
        </w:rPr>
        <w:t>(</w:t>
      </w:r>
      <w:r w:rsidR="003B49DB" w:rsidRPr="003B49DB">
        <w:rPr>
          <w:rFonts w:ascii="GHEA Grapalat" w:hAnsi="GHEA Grapalat"/>
          <w:i/>
        </w:rPr>
        <w:t>сто двадцать</w:t>
      </w:r>
      <w:r w:rsidR="00AD279E" w:rsidRPr="0087711E">
        <w:rPr>
          <w:rFonts w:ascii="GHEA Grapalat" w:hAnsi="GHEA Grapalat"/>
          <w:i/>
        </w:rPr>
        <w:t>) рабочих дней</w:t>
      </w:r>
      <w:r w:rsidR="0097732D" w:rsidRPr="006C7836">
        <w:rPr>
          <w:rFonts w:ascii="GHEA Grapalat" w:hAnsi="GHEA Grapalat"/>
          <w:i/>
          <w:color w:val="FF0000"/>
          <w:lang w:val="hy-AM"/>
        </w:rPr>
        <w:t xml:space="preserve"> </w:t>
      </w:r>
      <w:r w:rsidRPr="00AD279E">
        <w:rPr>
          <w:rFonts w:ascii="GHEA Grapalat" w:hAnsi="GHEA Grapalat"/>
        </w:rPr>
        <w:t>со дня подачи заявки.</w:t>
      </w:r>
      <w:r w:rsidR="006C312E" w:rsidRPr="00AD279E">
        <w:rPr>
          <w:rFonts w:ascii="GHEA Grapalat" w:hAnsi="GHEA Grapalat"/>
          <w:vertAlign w:val="superscript"/>
        </w:rPr>
        <w:t>10.1</w:t>
      </w:r>
      <w:r w:rsidRPr="00AD279E">
        <w:rPr>
          <w:rFonts w:ascii="GHEA Grapalat" w:hAnsi="GHEA Grapalat"/>
        </w:rPr>
        <w:t xml:space="preserve"> </w:t>
      </w:r>
    </w:p>
    <w:p w14:paraId="5909A80B" w14:textId="77777777" w:rsidR="0063461E" w:rsidRDefault="0063461E" w:rsidP="007F495A">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2808D14" w14:textId="77777777" w:rsidR="0093721E" w:rsidRPr="00996C18" w:rsidRDefault="0093721E" w:rsidP="007F495A">
      <w:pPr>
        <w:widowControl w:val="0"/>
        <w:tabs>
          <w:tab w:val="left" w:pos="1134"/>
        </w:tabs>
        <w:spacing w:after="160"/>
        <w:ind w:firstLine="567"/>
        <w:jc w:val="both"/>
        <w:rPr>
          <w:rFonts w:ascii="GHEA Grapalat" w:hAnsi="GHEA Grapalat" w:cs="Sylfaen"/>
        </w:rPr>
      </w:pPr>
      <w:r w:rsidRPr="005E62F0">
        <w:rPr>
          <w:rFonts w:ascii="GHEA Grapalat" w:hAnsi="GHEA Grapalat"/>
        </w:rPr>
        <w:t>7.</w:t>
      </w:r>
      <w:r w:rsidR="0063461E">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3EF3263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71D3068B"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961D9A">
        <w:rPr>
          <w:rFonts w:ascii="GHEA Grapalat" w:hAnsi="GHEA Grapalat"/>
          <w:b/>
          <w:lang w:val="hy-AM"/>
        </w:rPr>
        <w:t>10:00</w:t>
      </w:r>
      <w:r w:rsidR="00601797" w:rsidRPr="00601797">
        <w:rPr>
          <w:rFonts w:ascii="GHEA Grapalat" w:hAnsi="GHEA Grapalat"/>
          <w:b/>
          <w:lang w:val="hy-AM"/>
        </w:rPr>
        <w:t xml:space="preserve"> часов </w:t>
      </w:r>
      <w:r w:rsidR="005D3BA7">
        <w:rPr>
          <w:rFonts w:ascii="GHEA Grapalat" w:hAnsi="GHEA Grapalat"/>
          <w:b/>
          <w:lang w:val="hy-AM"/>
        </w:rPr>
        <w:t>14.01.2026</w:t>
      </w:r>
      <w:r w:rsidR="00ED1060">
        <w:rPr>
          <w:rFonts w:ascii="GHEA Grapalat" w:hAnsi="GHEA Grapalat"/>
          <w:b/>
          <w:lang w:val="hy-AM"/>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xml:space="preserve">, а также выраженные одним числом ценовые предложения </w:t>
      </w:r>
      <w:r w:rsidRPr="009044F1">
        <w:rPr>
          <w:rFonts w:ascii="GHEA Grapalat" w:hAnsi="GHEA Grapalat"/>
        </w:rPr>
        <w:lastRenderedPageBreak/>
        <w:t>подавших заявки участников, принимая за основание представленную прописью запись.</w:t>
      </w:r>
    </w:p>
    <w:p w14:paraId="55CB9376"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15868A45"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w:t>
      </w:r>
      <w:r w:rsidR="00645CA8" w:rsidRPr="007B2377">
        <w:rPr>
          <w:rFonts w:ascii="GHEA Grapalat" w:hAnsi="GHEA Grapalat"/>
          <w:b/>
          <w:bCs/>
        </w:rPr>
        <w:t>в процентном выражении</w:t>
      </w:r>
      <w:r w:rsidR="00645CA8" w:rsidRPr="007B2377">
        <w:rPr>
          <w:rFonts w:ascii="GHEA Grapalat" w:hAnsi="GHEA Grapalat"/>
        </w:rPr>
        <w:t xml:space="preserve"> </w:t>
      </w:r>
      <w:r w:rsidR="007F44EE">
        <w:rPr>
          <w:rFonts w:ascii="GHEA Grapalat" w:hAnsi="GHEA Grapalat"/>
        </w:rPr>
        <w:t>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0D2A9190"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w:t>
      </w:r>
      <w:r w:rsidR="007B2377">
        <w:rPr>
          <w:rFonts w:ascii="GHEA Grapalat" w:hAnsi="GHEA Grapalat"/>
          <w:sz w:val="24"/>
          <w:szCs w:val="24"/>
          <w:lang w:val="hy-AM"/>
        </w:rPr>
        <w:t xml:space="preserve"> </w:t>
      </w:r>
      <w:r w:rsidR="00645CA8" w:rsidRPr="007B2377">
        <w:rPr>
          <w:rFonts w:ascii="GHEA Grapalat" w:hAnsi="GHEA Grapalat"/>
          <w:b/>
          <w:bCs/>
          <w:sz w:val="24"/>
          <w:szCs w:val="24"/>
          <w:lang w:val="hy-AM"/>
        </w:rPr>
        <w:t>в процентном выражении</w:t>
      </w:r>
      <w:r w:rsidRPr="009044F1">
        <w:rPr>
          <w:rFonts w:ascii="GHEA Grapalat" w:hAnsi="GHEA Grapalat"/>
          <w:sz w:val="24"/>
          <w:szCs w:val="24"/>
        </w:rPr>
        <w:t>, утвержденное участником.</w:t>
      </w:r>
    </w:p>
    <w:p w14:paraId="1C9ABB21" w14:textId="77777777" w:rsidR="00CE5812" w:rsidRPr="00CE5812" w:rsidRDefault="00FD2748" w:rsidP="00CE5812">
      <w:pPr>
        <w:pStyle w:val="BodyTextIndent"/>
        <w:widowControl w:val="0"/>
        <w:tabs>
          <w:tab w:val="left" w:pos="1134"/>
        </w:tabs>
        <w:spacing w:after="160"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7"/>
        <w:t>11</w:t>
      </w:r>
      <w:r w:rsidR="00CE5812" w:rsidRPr="00CE5812">
        <w:rPr>
          <w:rFonts w:ascii="GHEA Grapalat" w:hAnsi="GHEA Grapalat"/>
        </w:rPr>
        <w:t>.</w:t>
      </w:r>
    </w:p>
    <w:p w14:paraId="41FA48A3"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w:t>
      </w:r>
      <w:r w:rsidR="00F5168A" w:rsidRPr="00F5168A">
        <w:rPr>
          <w:rFonts w:ascii="GHEA Grapalat" w:hAnsi="GHEA Grapalat"/>
          <w:sz w:val="24"/>
          <w:szCs w:val="24"/>
        </w:rPr>
        <w:lastRenderedPageBreak/>
        <w:t xml:space="preserve">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1E8B6CC8"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45486"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установленный пунктом 8.9.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39B67CF"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w:t>
      </w:r>
      <w:r w:rsidR="00D0526D" w:rsidRPr="00110330">
        <w:rPr>
          <w:rFonts w:ascii="GHEA Grapalat" w:hAnsi="GHEA Grapalat"/>
        </w:rPr>
        <w:lastRenderedPageBreak/>
        <w:t>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AD5625">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AD5625">
      <w:pPr>
        <w:widowControl w:val="0"/>
        <w:ind w:left="284"/>
        <w:contextualSpacing/>
        <w:jc w:val="both"/>
        <w:rPr>
          <w:rFonts w:ascii="GHEA Grapalat" w:hAnsi="GHEA Grapalat"/>
        </w:rPr>
      </w:pPr>
    </w:p>
    <w:p w14:paraId="0F1FD1B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w:t>
      </w:r>
      <w:r w:rsidR="00A150A9" w:rsidRPr="009044F1">
        <w:rPr>
          <w:rFonts w:ascii="GHEA Grapalat" w:hAnsi="GHEA Grapalat"/>
        </w:rPr>
        <w:lastRenderedPageBreak/>
        <w:t xml:space="preserve">адрес секретаря комиссии. </w:t>
      </w:r>
    </w:p>
    <w:p w14:paraId="1124629E"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1E38F952"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FootnoteReference"/>
          <w:rFonts w:ascii="GHEA Grapalat" w:hAnsi="GHEA Grapalat"/>
          <w:sz w:val="24"/>
          <w:szCs w:val="24"/>
        </w:rPr>
        <w:footnoteReference w:customMarkFollows="1" w:id="8"/>
        <w:t>12</w:t>
      </w:r>
      <w:r w:rsidRPr="009044F1">
        <w:rPr>
          <w:rFonts w:ascii="GHEA Grapalat" w:hAnsi="GHEA Grapalat"/>
          <w:sz w:val="24"/>
          <w:szCs w:val="24"/>
        </w:rPr>
        <w:t xml:space="preserve">. </w:t>
      </w:r>
    </w:p>
    <w:p w14:paraId="0AC189B9"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 xml:space="preserve">посредством системы отправляет на электронную почту участников </w:t>
      </w:r>
      <w:r w:rsidRPr="009044F1">
        <w:rPr>
          <w:rFonts w:ascii="GHEA Grapalat" w:hAnsi="GHEA Grapalat"/>
          <w:sz w:val="24"/>
          <w:szCs w:val="24"/>
        </w:rPr>
        <w:lastRenderedPageBreak/>
        <w:t>протокол заседания комиссии о результатах оценки.</w:t>
      </w:r>
    </w:p>
    <w:p w14:paraId="78ACF25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1C8BADE"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4FC7EE0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 xml:space="preserve">срок, предусмотренный пунктом 10.1 настоящего </w:t>
      </w:r>
      <w:r w:rsidR="00DF2686" w:rsidRPr="00C61190">
        <w:rPr>
          <w:rFonts w:ascii="GHEA Grapalat" w:hAnsi="GHEA Grapalat"/>
        </w:rPr>
        <w:lastRenderedPageBreak/>
        <w:t>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B46D58">
      <w:pPr>
        <w:widowControl w:val="0"/>
        <w:spacing w:after="16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3D5820A6"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32C06D50" w:rsidR="00096865" w:rsidRDefault="000E6448" w:rsidP="007966BA">
      <w:pPr>
        <w:widowControl w:val="0"/>
        <w:tabs>
          <w:tab w:val="left" w:pos="1276"/>
        </w:tabs>
        <w:spacing w:after="160"/>
        <w:ind w:firstLine="142"/>
        <w:jc w:val="both"/>
        <w:rPr>
          <w:rFonts w:ascii="GHEA Grapalat" w:hAnsi="GHEA Grapalat"/>
        </w:rPr>
      </w:pPr>
      <w:r>
        <w:rPr>
          <w:rFonts w:ascii="GHEA Grapalat" w:hAnsi="GHEA Grapalat"/>
        </w:rPr>
        <w:tab/>
      </w:r>
      <w:r w:rsidR="00030D40"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1CBCB51A"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C27927" w:rsidRPr="00C27927">
        <w:rPr>
          <w:rFonts w:ascii="GHEA Grapalat" w:hAnsi="GHEA Grapalat"/>
          <w:b/>
          <w:u w:val="single"/>
        </w:rPr>
        <w:t>30</w:t>
      </w:r>
      <w:r w:rsidR="00797722" w:rsidRPr="00C27927">
        <w:rPr>
          <w:rFonts w:ascii="GHEA Grapalat" w:hAnsi="GHEA Grapalat"/>
          <w:b/>
          <w:u w:val="single"/>
        </w:rPr>
        <w:t xml:space="preserve"> </w:t>
      </w:r>
      <w:r w:rsidR="00797722">
        <w:rPr>
          <w:rFonts w:ascii="GHEA Grapalat" w:hAnsi="GHEA Grapalat"/>
        </w:rPr>
        <w:t xml:space="preserve">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3B449AB9" w14:textId="50E6E3F6" w:rsidR="005B796C" w:rsidRDefault="004153E3" w:rsidP="000E6448">
      <w:pPr>
        <w:widowControl w:val="0"/>
        <w:tabs>
          <w:tab w:val="left" w:pos="1276"/>
        </w:tabs>
        <w:spacing w:after="160"/>
        <w:ind w:firstLine="567"/>
        <w:jc w:val="both"/>
        <w:rPr>
          <w:rFonts w:ascii="GHEA Grapalat" w:hAnsi="GHEA Grapalat"/>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 xml:space="preserve">с </w:t>
      </w:r>
      <w:r w:rsidR="00BD06B1">
        <w:rPr>
          <w:rFonts w:ascii="GHEA Grapalat" w:hAnsi="GHEA Grapalat" w:cs="Sylfaen"/>
        </w:rPr>
        <w:lastRenderedPageBreak/>
        <w:t>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r w:rsidR="000E6448">
        <w:rPr>
          <w:rFonts w:ascii="GHEA Grapalat" w:hAnsi="GHEA Grapalat" w:cs="Sylfaen"/>
        </w:rPr>
        <w:t xml:space="preserve"> </w:t>
      </w:r>
      <w:r w:rsidR="005B796C"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110C2D0" w14:textId="77777777" w:rsidR="00B73109" w:rsidRDefault="00B73109" w:rsidP="00B73109">
      <w:pPr>
        <w:widowControl w:val="0"/>
        <w:tabs>
          <w:tab w:val="left" w:pos="1276"/>
        </w:tabs>
        <w:spacing w:after="160"/>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B73109">
      <w:pPr>
        <w:rPr>
          <w:rFonts w:ascii="GHEA Grapalat" w:hAnsi="GHEA Grapalat"/>
        </w:rPr>
      </w:pPr>
    </w:p>
    <w:p w14:paraId="6B5EE8EE"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31AF18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CE75A2">
      <w:pPr>
        <w:pStyle w:val="FootnoteText"/>
        <w:jc w:val="both"/>
        <w:rPr>
          <w:ins w:id="8" w:author="Inesa Kocharyan" w:date="2022-05-27T11:21:00Z"/>
          <w:rFonts w:asciiTheme="minorHAnsi" w:hAnsiTheme="minorHAnsi"/>
          <w:i/>
        </w:rPr>
      </w:pPr>
    </w:p>
    <w:p w14:paraId="67CA32F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143E9D">
      <w:pPr>
        <w:widowControl w:val="0"/>
        <w:tabs>
          <w:tab w:val="left" w:pos="1276"/>
        </w:tabs>
        <w:spacing w:after="160"/>
        <w:ind w:firstLine="567"/>
        <w:jc w:val="both"/>
        <w:rPr>
          <w:rFonts w:ascii="GHEA Grapalat" w:hAnsi="GHEA Grapalat"/>
        </w:rPr>
      </w:pPr>
    </w:p>
    <w:p w14:paraId="35F5F979" w14:textId="76AD0CC6" w:rsidR="00B73109" w:rsidRDefault="00B73109">
      <w:pPr>
        <w:rPr>
          <w:rFonts w:ascii="GHEA Grapalat" w:hAnsi="GHEA Grapalat"/>
        </w:rPr>
      </w:pPr>
    </w:p>
    <w:p w14:paraId="3870602A" w14:textId="77777777" w:rsidR="0035631F" w:rsidRDefault="005B796C" w:rsidP="005B796C">
      <w:pPr>
        <w:widowControl w:val="0"/>
        <w:tabs>
          <w:tab w:val="left" w:pos="1276"/>
        </w:tabs>
        <w:spacing w:after="160"/>
        <w:ind w:firstLine="567"/>
        <w:jc w:val="both"/>
        <w:rPr>
          <w:ins w:id="9" w:author="Vardan" w:date="2022-10-29T19:51:00Z"/>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lastRenderedPageBreak/>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4F06007C"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 xml:space="preserve">в </w:t>
      </w:r>
      <w:r w:rsidR="00E77F89" w:rsidRPr="00C67FAB">
        <w:rPr>
          <w:rFonts w:ascii="GHEA Grapalat" w:hAnsi="GHEA Grapalat"/>
          <w:i/>
        </w:rPr>
        <w:t>банковской гарантии или наличных денег</w:t>
      </w:r>
      <w:r w:rsidR="00E77F89" w:rsidRPr="001775FE">
        <w:rPr>
          <w:rStyle w:val="FootnoteReference"/>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52290C3" w14:textId="77777777" w:rsidR="00C40C1E" w:rsidRDefault="00C40C1E" w:rsidP="00277791">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4BAB0C9" w14:textId="374700BE" w:rsidR="00096865" w:rsidRPr="009044F1" w:rsidRDefault="003E194D" w:rsidP="000E6448">
      <w:pPr>
        <w:widowControl w:val="0"/>
        <w:tabs>
          <w:tab w:val="left" w:pos="1134"/>
        </w:tabs>
        <w:spacing w:after="160"/>
        <w:ind w:firstLine="567"/>
        <w:jc w:val="both"/>
        <w:rPr>
          <w:rFonts w:ascii="GHEA Grapalat" w:hAnsi="GHEA Grapalat" w:cs="Arial"/>
          <w:b/>
        </w:rPr>
      </w:pPr>
      <w:r w:rsidRPr="005114D0">
        <w:rPr>
          <w:rFonts w:ascii="GHEA Grapalat" w:hAnsi="GHEA Grapalat"/>
        </w:rPr>
        <w:tab/>
      </w:r>
      <w:r w:rsidR="008D5016" w:rsidRPr="009044F1">
        <w:rPr>
          <w:rFonts w:ascii="GHEA Grapalat" w:hAnsi="GHEA Grapalat"/>
          <w:b/>
        </w:rPr>
        <w:t>11. ОБЪЯВЛЕНИЕ ПРОЦЕДУРЫ НЕСОСТОЯВШЕЙСЯ</w:t>
      </w:r>
    </w:p>
    <w:p w14:paraId="691D08B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86856D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56664C3"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lastRenderedPageBreak/>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w:t>
      </w:r>
      <w:r w:rsidRPr="00570BBD">
        <w:rPr>
          <w:rFonts w:ascii="GHEA Grapalat" w:hAnsi="GHEA Grapalat"/>
        </w:rPr>
        <w:lastRenderedPageBreak/>
        <w:t>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 xml:space="preserve">тавки государственных пошлин, взимаемых за обжалование, установлены </w:t>
      </w:r>
      <w:r w:rsidRPr="00570BBD">
        <w:rPr>
          <w:rFonts w:ascii="GHEA Grapalat" w:hAnsi="GHEA Grapalat"/>
        </w:rPr>
        <w:lastRenderedPageBreak/>
        <w:t>законом "О государственной пошлине".</w:t>
      </w:r>
    </w:p>
    <w:p w14:paraId="1DE27EC0"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50EBE642" w14:textId="032500B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65F60">
        <w:rPr>
          <w:rFonts w:ascii="GHEA Grapalat" w:hAnsi="GHEA Grapalat"/>
          <w:b/>
        </w:rPr>
        <w:t>ОТКРЫТЫЙ КОНКУРС</w:t>
      </w:r>
    </w:p>
    <w:p w14:paraId="20E986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0E6448">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0E6448">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1C33B575" w14:textId="0D8A9587" w:rsidR="006505D2" w:rsidRPr="00B138F3" w:rsidRDefault="002C4DBF" w:rsidP="000E6448">
      <w:pPr>
        <w:widowControl w:val="0"/>
        <w:tabs>
          <w:tab w:val="left" w:pos="1134"/>
        </w:tabs>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007D6E08">
        <w:rPr>
          <w:rFonts w:ascii="GHEA Grapalat" w:hAnsi="GHEA Grapalat"/>
        </w:rPr>
        <w:t>.</w:t>
      </w:r>
    </w:p>
    <w:p w14:paraId="06C4FD22" w14:textId="77777777" w:rsidR="002C4DBF" w:rsidRPr="009044F1" w:rsidRDefault="002C4DBF" w:rsidP="000E6448">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6B9E9097" w:rsidR="00E67BA7" w:rsidRPr="007B2377" w:rsidRDefault="00096865" w:rsidP="000E6448">
      <w:pPr>
        <w:widowControl w:val="0"/>
        <w:tabs>
          <w:tab w:val="left" w:pos="1134"/>
        </w:tabs>
        <w:ind w:firstLine="567"/>
        <w:jc w:val="both"/>
        <w:rPr>
          <w:rFonts w:ascii="GHEA Grapalat" w:hAnsi="GHEA Grapalat"/>
          <w:color w:val="FF0000"/>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 xml:space="preserve">ценовое предложение </w:t>
      </w:r>
      <w:r w:rsidR="00645CA8" w:rsidRPr="007B2377">
        <w:rPr>
          <w:rFonts w:ascii="GHEA Grapalat" w:hAnsi="GHEA Grapalat"/>
          <w:b/>
          <w:bCs/>
        </w:rPr>
        <w:t>в процентном выражении</w:t>
      </w:r>
      <w:r w:rsidR="00645CA8" w:rsidRPr="007B2377">
        <w:rPr>
          <w:rFonts w:ascii="GHEA Grapalat" w:hAnsi="GHEA Grapalat"/>
        </w:rPr>
        <w:t xml:space="preserve"> </w:t>
      </w:r>
      <w:r w:rsidRPr="009044F1">
        <w:rPr>
          <w:rFonts w:ascii="GHEA Grapalat" w:hAnsi="GHEA Grapalat"/>
        </w:rPr>
        <w:t>согласно Приложению №</w:t>
      </w:r>
      <w:r w:rsidR="00385C27" w:rsidRPr="00D3436F">
        <w:rPr>
          <w:rFonts w:ascii="GHEA Grapalat" w:hAnsi="GHEA Grapalat"/>
        </w:rPr>
        <w:t>2</w:t>
      </w:r>
      <w:r w:rsidRPr="009044F1">
        <w:rPr>
          <w:rFonts w:ascii="GHEA Grapalat" w:hAnsi="GHEA Grapalat"/>
        </w:rPr>
        <w:t xml:space="preserve">; </w:t>
      </w:r>
    </w:p>
    <w:p w14:paraId="63894F0B" w14:textId="77777777" w:rsidR="00083F7A" w:rsidRPr="00D860D7" w:rsidRDefault="00083F7A" w:rsidP="00083F7A">
      <w:pPr>
        <w:pStyle w:val="norm"/>
        <w:widowControl w:val="0"/>
        <w:tabs>
          <w:tab w:val="left" w:pos="1134"/>
        </w:tabs>
        <w:spacing w:after="160" w:line="240" w:lineRule="auto"/>
        <w:ind w:firstLine="567"/>
        <w:contextualSpacing/>
        <w:rPr>
          <w:rFonts w:ascii="GHEA Grapalat" w:hAnsi="GHEA Grapalat"/>
          <w:sz w:val="24"/>
          <w:szCs w:val="24"/>
        </w:rPr>
      </w:pPr>
      <w:r w:rsidRPr="00D860D7">
        <w:rPr>
          <w:rFonts w:ascii="GHEA Grapalat" w:hAnsi="GHEA Grapalat"/>
          <w:sz w:val="24"/>
          <w:szCs w:val="24"/>
        </w:rPr>
        <w:t>2.6 При закупке строительных работ:</w:t>
      </w:r>
    </w:p>
    <w:p w14:paraId="25AA5587" w14:textId="77777777" w:rsidR="00083F7A" w:rsidRPr="005B65E5" w:rsidRDefault="00083F7A" w:rsidP="00083F7A">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t xml:space="preserve">предусмотренное настоящим подпунктом, также </w:t>
      </w:r>
      <w:r>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Pr="005B65E5">
        <w:rPr>
          <w:rStyle w:val="FootnoteReference"/>
          <w:rFonts w:ascii="GHEA Grapalat" w:hAnsi="GHEA Grapalat"/>
          <w:sz w:val="24"/>
          <w:szCs w:val="24"/>
          <w:lang w:val="ru-RU"/>
        </w:rPr>
        <w:footnoteReference w:customMarkFollows="1" w:id="13"/>
        <w:t>18</w:t>
      </w:r>
      <w:r w:rsidRPr="005B65E5">
        <w:rPr>
          <w:rFonts w:ascii="GHEA Grapalat" w:hAnsi="GHEA Grapalat"/>
          <w:sz w:val="24"/>
          <w:szCs w:val="24"/>
          <w:lang w:val="ru-RU"/>
        </w:rPr>
        <w:t xml:space="preserve"> </w:t>
      </w:r>
    </w:p>
    <w:p w14:paraId="1B11835B" w14:textId="77777777" w:rsidR="006F2D9C" w:rsidRPr="00FF3E38" w:rsidRDefault="006F2D9C" w:rsidP="000E6448">
      <w:pPr>
        <w:ind w:firstLine="567"/>
        <w:jc w:val="both"/>
        <w:rPr>
          <w:rFonts w:ascii="GHEA Grapalat" w:hAnsi="GHEA Grapalat"/>
        </w:rPr>
      </w:pPr>
    </w:p>
    <w:p w14:paraId="09E90331" w14:textId="77777777" w:rsidR="00F27A50" w:rsidRPr="00FF3E38" w:rsidRDefault="006F2D9C" w:rsidP="000E6448">
      <w:pPr>
        <w:pStyle w:val="norm"/>
        <w:widowControl w:val="0"/>
        <w:tabs>
          <w:tab w:val="left" w:pos="1134"/>
        </w:tabs>
        <w:spacing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8A3A35" w:rsidRPr="00FF3E38">
        <w:rPr>
          <w:rStyle w:val="FootnoteReference"/>
          <w:rFonts w:ascii="GHEA Grapalat" w:hAnsi="GHEA Grapalat"/>
          <w:sz w:val="24"/>
          <w:szCs w:val="24"/>
        </w:rPr>
        <w:footnoteReference w:customMarkFollows="1" w:id="14"/>
        <w:t>18</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14:paraId="4B2C2D11" w14:textId="77777777" w:rsidR="00A67EAC" w:rsidRPr="00B64897" w:rsidRDefault="009F0AB3" w:rsidP="000E6448">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F27A50">
      <w:pPr>
        <w:pStyle w:val="norm"/>
        <w:spacing w:line="240" w:lineRule="auto"/>
        <w:rPr>
          <w:rFonts w:ascii="GHEA Grapalat" w:hAnsi="GHEA Grapalat"/>
          <w:sz w:val="24"/>
          <w:szCs w:val="24"/>
        </w:rPr>
      </w:pPr>
    </w:p>
    <w:p w14:paraId="6E5E71DF"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1002E0BF" w14:textId="1D522F8A" w:rsidR="00B2572B" w:rsidRPr="000E6448" w:rsidRDefault="00EB3BFA" w:rsidP="000E6448">
      <w:pPr>
        <w:widowControl w:val="0"/>
        <w:tabs>
          <w:tab w:val="left" w:pos="1134"/>
        </w:tabs>
        <w:ind w:firstLine="567"/>
        <w:jc w:val="right"/>
        <w:rPr>
          <w:rFonts w:ascii="GHEA Grapalat" w:hAnsi="GHEA Grapalat" w:cs="Arial"/>
          <w:b/>
          <w:sz w:val="22"/>
          <w:szCs w:val="22"/>
        </w:rPr>
      </w:pPr>
      <w:r>
        <w:rPr>
          <w:rFonts w:ascii="GHEA Grapalat" w:hAnsi="GHEA Grapalat"/>
        </w:rPr>
        <w:br w:type="page"/>
      </w:r>
      <w:r w:rsidR="00B2572B" w:rsidRPr="000E6448">
        <w:rPr>
          <w:rFonts w:ascii="GHEA Grapalat" w:hAnsi="GHEA Grapalat"/>
          <w:b/>
          <w:sz w:val="22"/>
          <w:szCs w:val="22"/>
        </w:rPr>
        <w:lastRenderedPageBreak/>
        <w:t>Приложение № 1</w:t>
      </w:r>
    </w:p>
    <w:p w14:paraId="5974C106" w14:textId="51028A05" w:rsidR="00B2572B" w:rsidRPr="000E6448" w:rsidRDefault="00B2572B" w:rsidP="000E6448">
      <w:pPr>
        <w:pStyle w:val="BodyTextIndent3"/>
        <w:widowControl w:val="0"/>
        <w:spacing w:line="240" w:lineRule="auto"/>
        <w:jc w:val="right"/>
        <w:rPr>
          <w:rFonts w:ascii="GHEA Grapalat" w:hAnsi="GHEA Grapalat" w:cs="Arial"/>
          <w:b/>
          <w:sz w:val="22"/>
          <w:szCs w:val="22"/>
        </w:rPr>
      </w:pPr>
      <w:r w:rsidRPr="000E6448">
        <w:rPr>
          <w:rFonts w:ascii="GHEA Grapalat" w:hAnsi="GHEA Grapalat"/>
          <w:b/>
          <w:sz w:val="22"/>
          <w:szCs w:val="22"/>
        </w:rPr>
        <w:t xml:space="preserve">к Приглашению на </w:t>
      </w:r>
      <w:r w:rsidR="00165F60">
        <w:rPr>
          <w:rFonts w:ascii="GHEA Grapalat" w:hAnsi="GHEA Grapalat"/>
          <w:b/>
          <w:sz w:val="22"/>
          <w:szCs w:val="22"/>
        </w:rPr>
        <w:t>открытый конкурс</w:t>
      </w:r>
      <w:r w:rsidR="00123294" w:rsidRPr="000E6448">
        <w:rPr>
          <w:rFonts w:ascii="GHEA Grapalat" w:hAnsi="GHEA Grapalat" w:cs="Arial"/>
          <w:b/>
          <w:sz w:val="22"/>
          <w:szCs w:val="22"/>
        </w:rPr>
        <w:br/>
      </w:r>
      <w:r w:rsidRPr="000E6448">
        <w:rPr>
          <w:rFonts w:ascii="GHEA Grapalat" w:hAnsi="GHEA Grapalat"/>
          <w:b/>
          <w:sz w:val="22"/>
          <w:szCs w:val="22"/>
        </w:rPr>
        <w:t xml:space="preserve">под кодом </w:t>
      </w:r>
      <w:r w:rsidR="005660C1">
        <w:rPr>
          <w:rFonts w:ascii="GHEA Grapalat" w:hAnsi="GHEA Grapalat"/>
          <w:b/>
          <w:sz w:val="22"/>
          <w:szCs w:val="22"/>
        </w:rPr>
        <w:t>EQ-BMAShDzB-</w:t>
      </w:r>
      <w:r w:rsidR="00734EFF">
        <w:rPr>
          <w:rFonts w:ascii="GHEA Grapalat" w:hAnsi="GHEA Grapalat"/>
          <w:b/>
          <w:sz w:val="22"/>
          <w:szCs w:val="22"/>
        </w:rPr>
        <w:t>26/5</w:t>
      </w:r>
    </w:p>
    <w:p w14:paraId="686152BA" w14:textId="3486A815" w:rsidR="00B2572B" w:rsidRPr="00374F4A" w:rsidRDefault="00B2572B" w:rsidP="000E644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ОБЪЯВЛЕНИЕ </w:t>
      </w:r>
      <w:r w:rsidRPr="00374F4A">
        <w:rPr>
          <w:rFonts w:ascii="GHEA Grapalat" w:hAnsi="GHEA Grapalat"/>
          <w:b/>
        </w:rPr>
        <w:t>*</w:t>
      </w:r>
    </w:p>
    <w:p w14:paraId="78AF9863" w14:textId="1B2CAFE9" w:rsidR="00B2572B" w:rsidRPr="00374F4A" w:rsidRDefault="00B2572B" w:rsidP="000E644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165F60">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610210D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66B5364B"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5660C1">
        <w:rPr>
          <w:rFonts w:ascii="GHEA Grapalat" w:hAnsi="GHEA Grapalat"/>
        </w:rPr>
        <w:t>EQ-BMAShDzB-</w:t>
      </w:r>
      <w:r w:rsidR="00734EFF">
        <w:rPr>
          <w:rFonts w:ascii="GHEA Grapalat" w:hAnsi="GHEA Grapalat"/>
        </w:rPr>
        <w:t>26/5</w:t>
      </w:r>
      <w:r w:rsidR="006132ED">
        <w:rPr>
          <w:rFonts w:ascii="GHEA Grapalat" w:hAnsi="GHEA Grapalat"/>
        </w:rPr>
        <w:t>"</w:t>
      </w:r>
    </w:p>
    <w:p w14:paraId="1955044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5089E5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65995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B46D58">
      <w:pPr>
        <w:jc w:val="both"/>
        <w:rPr>
          <w:rFonts w:ascii="GHEA Grapalat" w:hAnsi="GHEA Grapalat"/>
        </w:rPr>
      </w:pPr>
    </w:p>
    <w:p w14:paraId="4B2B17B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F96993">
      <w:pPr>
        <w:jc w:val="both"/>
        <w:rPr>
          <w:rFonts w:ascii="GHEA Grapalat" w:hAnsi="GHEA Grapalat"/>
        </w:rPr>
      </w:pPr>
    </w:p>
    <w:p w14:paraId="7C7E209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F96993">
      <w:pPr>
        <w:jc w:val="both"/>
        <w:rPr>
          <w:rFonts w:ascii="GHEA Grapalat" w:hAnsi="GHEA Grapalat"/>
          <w:sz w:val="18"/>
          <w:szCs w:val="18"/>
        </w:rPr>
      </w:pPr>
    </w:p>
    <w:p w14:paraId="21131C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838DB2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C65D59">
      <w:pPr>
        <w:rPr>
          <w:ins w:id="10" w:author="Vardan" w:date="2022-10-29T19:53:00Z"/>
          <w:rFonts w:ascii="GHEA Grapalat" w:hAnsi="GHEA Grapalat"/>
          <w:i/>
          <w:sz w:val="16"/>
          <w:highlight w:val="cyan"/>
          <w:vertAlign w:val="superscript"/>
          <w:lang w:val="es-ES"/>
        </w:rPr>
      </w:pPr>
    </w:p>
    <w:p w14:paraId="0781701B" w14:textId="4081DA95" w:rsidR="00C65D59" w:rsidRPr="00800B26" w:rsidRDefault="00C65D59" w:rsidP="00C65D59">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165F60">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5660C1">
        <w:rPr>
          <w:rFonts w:ascii="GHEA Grapalat" w:hAnsi="GHEA Grapalat"/>
        </w:rPr>
        <w:t>EQ-BMAShDzB-</w:t>
      </w:r>
      <w:r w:rsidR="00734EFF">
        <w:rPr>
          <w:rFonts w:ascii="GHEA Grapalat" w:hAnsi="GHEA Grapalat"/>
        </w:rPr>
        <w:t>26/5</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59A75D9A"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165F60">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5660C1">
        <w:rPr>
          <w:rFonts w:ascii="GHEA Grapalat" w:hAnsi="GHEA Grapalat"/>
        </w:rPr>
        <w:t>EQ-BMAShDzB-</w:t>
      </w:r>
      <w:r w:rsidR="00734EFF">
        <w:rPr>
          <w:rFonts w:ascii="GHEA Grapalat" w:hAnsi="GHEA Grapalat"/>
        </w:rPr>
        <w:t>26/5</w:t>
      </w:r>
      <w:r w:rsidR="006B3E56" w:rsidRPr="00AC309E">
        <w:rPr>
          <w:rFonts w:ascii="GHEA Grapalat" w:hAnsi="GHEA Grapalat"/>
        </w:rPr>
        <w:t>*</w:t>
      </w:r>
    </w:p>
    <w:p w14:paraId="744A8BA3"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7D185CC4"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165F60">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lastRenderedPageBreak/>
        <w:t xml:space="preserve">одновременного </w:t>
      </w:r>
    </w:p>
    <w:p w14:paraId="111541B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B46D58">
      <w:pPr>
        <w:widowControl w:val="0"/>
        <w:spacing w:after="16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4CE3F6C9"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5"/>
        <w:t>**</w:t>
      </w:r>
      <w:r w:rsidR="006B3E56" w:rsidRPr="00BD438D">
        <w:rPr>
          <w:rFonts w:ascii="GHEA Grapalat" w:hAnsi="GHEA Grapalat"/>
        </w:rPr>
        <w:t xml:space="preserve"> </w:t>
      </w:r>
      <w:r w:rsidR="00BD438D">
        <w:rPr>
          <w:rFonts w:ascii="GHEA Grapalat" w:hAnsi="GHEA Grapalat"/>
          <w:lang w:val="hy-AM"/>
        </w:rPr>
        <w:t>.</w:t>
      </w:r>
    </w:p>
    <w:p w14:paraId="3C3FD82F" w14:textId="77777777" w:rsidR="006B3E56" w:rsidRDefault="00990559" w:rsidP="002B05FA">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14:paraId="7855496E" w14:textId="77777777" w:rsidR="00E333E5" w:rsidRPr="000858EB" w:rsidRDefault="00E333E5" w:rsidP="002B05FA">
      <w:pPr>
        <w:ind w:firstLine="708"/>
        <w:jc w:val="both"/>
        <w:rPr>
          <w:rFonts w:ascii="GHEA Grapalat" w:hAnsi="GHEA Grapalat"/>
        </w:rPr>
      </w:pPr>
    </w:p>
    <w:p w14:paraId="7AEEF04D" w14:textId="77777777" w:rsidR="00F855BB" w:rsidRDefault="00F855BB" w:rsidP="00B46D58">
      <w:pPr>
        <w:tabs>
          <w:tab w:val="left" w:pos="7371"/>
        </w:tabs>
        <w:spacing w:after="160"/>
        <w:ind w:left="3544" w:firstLine="3"/>
        <w:jc w:val="both"/>
        <w:rPr>
          <w:rFonts w:ascii="GHEA Grapalat" w:hAnsi="GHEA Grapalat"/>
          <w:sz w:val="16"/>
          <w:lang w:val="hy-AM"/>
        </w:rPr>
      </w:pPr>
    </w:p>
    <w:p w14:paraId="59DC4773" w14:textId="77777777" w:rsidR="006B3E56" w:rsidRPr="00770B03" w:rsidRDefault="006B3E56" w:rsidP="00B46D58">
      <w:pPr>
        <w:tabs>
          <w:tab w:val="left" w:pos="7371"/>
        </w:tabs>
        <w:spacing w:after="160"/>
        <w:ind w:left="3544" w:firstLine="3"/>
        <w:jc w:val="both"/>
        <w:rPr>
          <w:rFonts w:ascii="GHEA Grapalat" w:hAnsi="GHEA Grapalat"/>
          <w:sz w:val="16"/>
        </w:rPr>
      </w:pPr>
    </w:p>
    <w:p w14:paraId="72ADE842"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B46D58">
      <w:pPr>
        <w:rPr>
          <w:rFonts w:ascii="GHEA Grapalat" w:hAnsi="GHEA Grapalat"/>
          <w:b/>
        </w:rPr>
      </w:pPr>
      <w:r>
        <w:rPr>
          <w:rFonts w:ascii="GHEA Grapalat" w:hAnsi="GHEA Grapalat"/>
          <w:b/>
        </w:rPr>
        <w:br w:type="page"/>
      </w:r>
    </w:p>
    <w:p w14:paraId="7B1153DC" w14:textId="77777777" w:rsidR="00F33976" w:rsidRDefault="00F33976" w:rsidP="00F33976">
      <w:pPr>
        <w:jc w:val="right"/>
        <w:rPr>
          <w:rFonts w:ascii="GHEA Grapalat" w:hAnsi="GHEA Grapalat"/>
          <w:b/>
        </w:rPr>
      </w:pPr>
      <w:r>
        <w:rPr>
          <w:rFonts w:ascii="GHEA Grapalat" w:hAnsi="GHEA Grapalat"/>
          <w:b/>
        </w:rPr>
        <w:lastRenderedPageBreak/>
        <w:t xml:space="preserve">Приложение 1.3** </w:t>
      </w:r>
    </w:p>
    <w:p w14:paraId="62CB123C" w14:textId="1B7EE857"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165F60">
        <w:rPr>
          <w:rFonts w:ascii="GHEA Grapalat" w:hAnsi="GHEA Grapalat"/>
          <w:b/>
        </w:rPr>
        <w:t>открытый конкурс</w:t>
      </w:r>
    </w:p>
    <w:p w14:paraId="2387769E" w14:textId="2396AD45" w:rsidR="00F33976" w:rsidRPr="00E97048" w:rsidRDefault="00F33976" w:rsidP="00F33976">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5660C1">
        <w:rPr>
          <w:rFonts w:ascii="GHEA Grapalat" w:hAnsi="GHEA Grapalat"/>
          <w:b/>
          <w:i w:val="0"/>
          <w:sz w:val="24"/>
          <w:szCs w:val="24"/>
        </w:rPr>
        <w:t>EQ-BMAShDzB-</w:t>
      </w:r>
      <w:r w:rsidR="00734EFF">
        <w:rPr>
          <w:rFonts w:ascii="GHEA Grapalat" w:hAnsi="GHEA Grapalat"/>
          <w:b/>
          <w:i w:val="0"/>
          <w:sz w:val="24"/>
          <w:szCs w:val="24"/>
        </w:rPr>
        <w:t>26/5</w:t>
      </w:r>
    </w:p>
    <w:p w14:paraId="1EDE57AE"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92E73">
      <w:pPr>
        <w:ind w:left="360" w:hanging="360"/>
        <w:jc w:val="center"/>
        <w:rPr>
          <w:rFonts w:ascii="GHEA Grapalat" w:eastAsia="GHEA Grapalat" w:hAnsi="GHEA Grapalat" w:cs="GHEA Grapalat"/>
          <w:b/>
        </w:rPr>
      </w:pPr>
    </w:p>
    <w:p w14:paraId="27EF2918"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7D52DB">
            <w:pPr>
              <w:spacing w:before="240" w:after="240"/>
              <w:rPr>
                <w:rFonts w:ascii="GHEA Grapalat" w:eastAsia="GHEA Grapalat" w:hAnsi="GHEA Grapalat" w:cs="GHEA Grapalat"/>
              </w:rPr>
            </w:pPr>
          </w:p>
        </w:tc>
      </w:tr>
    </w:tbl>
    <w:p w14:paraId="499384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B8635F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7D52DB">
            <w:pPr>
              <w:spacing w:before="240" w:after="240"/>
              <w:rPr>
                <w:rFonts w:ascii="GHEA Grapalat" w:eastAsia="GHEA Grapalat" w:hAnsi="GHEA Grapalat" w:cs="GHEA Grapalat"/>
              </w:rPr>
            </w:pPr>
          </w:p>
        </w:tc>
      </w:tr>
    </w:tbl>
    <w:p w14:paraId="1BD96D05" w14:textId="77777777" w:rsidR="00092E73" w:rsidRPr="00FD1EE4" w:rsidRDefault="00092E73" w:rsidP="00092E73">
      <w:pPr>
        <w:rPr>
          <w:rFonts w:ascii="GHEA Grapalat" w:eastAsia="GHEA Grapalat" w:hAnsi="GHEA Grapalat" w:cs="GHEA Grapalat"/>
        </w:rPr>
      </w:pPr>
    </w:p>
    <w:p w14:paraId="7F380C37"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7D52DB">
            <w:pPr>
              <w:spacing w:before="240" w:after="240"/>
              <w:rPr>
                <w:rFonts w:ascii="GHEA Grapalat" w:eastAsia="GHEA Grapalat" w:hAnsi="GHEA Grapalat" w:cs="GHEA Grapalat"/>
              </w:rPr>
            </w:pPr>
          </w:p>
        </w:tc>
      </w:tr>
    </w:tbl>
    <w:p w14:paraId="1BBC27A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7D52DB">
            <w:pPr>
              <w:spacing w:before="240" w:after="240"/>
              <w:rPr>
                <w:rFonts w:ascii="GHEA Grapalat" w:eastAsia="GHEA Grapalat" w:hAnsi="GHEA Grapalat" w:cs="GHEA Grapalat"/>
              </w:rPr>
            </w:pPr>
          </w:p>
        </w:tc>
      </w:tr>
    </w:tbl>
    <w:p w14:paraId="29D77B51"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C8E94EF"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7D52DB">
            <w:pPr>
              <w:spacing w:before="240" w:after="240"/>
              <w:rPr>
                <w:rFonts w:ascii="GHEA Grapalat" w:eastAsia="GHEA Grapalat" w:hAnsi="GHEA Grapalat" w:cs="GHEA Grapalat"/>
              </w:rPr>
            </w:pPr>
          </w:p>
        </w:tc>
      </w:tr>
    </w:tbl>
    <w:p w14:paraId="10627ACB"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7D52DB">
            <w:pPr>
              <w:spacing w:before="240" w:after="240"/>
              <w:rPr>
                <w:rFonts w:ascii="GHEA Grapalat" w:eastAsia="GHEA Grapalat" w:hAnsi="GHEA Grapalat" w:cs="GHEA Grapalat"/>
              </w:rPr>
            </w:pPr>
          </w:p>
        </w:tc>
      </w:tr>
    </w:tbl>
    <w:p w14:paraId="0228122B"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5C4FDE6A" w14:textId="77777777" w:rsidR="00092E73" w:rsidRPr="00FD1EE4" w:rsidRDefault="00092E73" w:rsidP="007D52DB">
            <w:pPr>
              <w:spacing w:before="240" w:after="240"/>
              <w:rPr>
                <w:rFonts w:ascii="GHEA Grapalat" w:eastAsia="GHEA Grapalat" w:hAnsi="GHEA Grapalat" w:cs="GHEA Grapalat"/>
              </w:rPr>
            </w:pPr>
          </w:p>
        </w:tc>
      </w:tr>
    </w:tbl>
    <w:p w14:paraId="4F8E99A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7D52DB">
            <w:pPr>
              <w:spacing w:before="240" w:after="240"/>
              <w:rPr>
                <w:rFonts w:ascii="GHEA Grapalat" w:eastAsia="GHEA Grapalat" w:hAnsi="GHEA Grapalat" w:cs="GHEA Grapalat"/>
              </w:rPr>
            </w:pPr>
          </w:p>
        </w:tc>
      </w:tr>
    </w:tbl>
    <w:p w14:paraId="74D3C3BB"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7D52DB">
            <w:pPr>
              <w:spacing w:before="240" w:after="240"/>
              <w:rPr>
                <w:rFonts w:ascii="GHEA Grapalat" w:eastAsia="GHEA Grapalat" w:hAnsi="GHEA Grapalat" w:cs="GHEA Grapalat"/>
              </w:rPr>
            </w:pPr>
          </w:p>
        </w:tc>
      </w:tr>
    </w:tbl>
    <w:p w14:paraId="5297D154"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7D52DB">
            <w:pPr>
              <w:spacing w:before="240" w:after="240"/>
              <w:rPr>
                <w:rFonts w:ascii="GHEA Grapalat" w:eastAsia="GHEA Grapalat" w:hAnsi="GHEA Grapalat" w:cs="GHEA Grapalat"/>
              </w:rPr>
            </w:pPr>
          </w:p>
        </w:tc>
      </w:tr>
    </w:tbl>
    <w:p w14:paraId="1962893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7D52DB">
            <w:pPr>
              <w:spacing w:before="240" w:after="240"/>
              <w:rPr>
                <w:rFonts w:ascii="GHEA Grapalat" w:eastAsia="GHEA Grapalat" w:hAnsi="GHEA Grapalat" w:cs="GHEA Grapalat"/>
              </w:rPr>
            </w:pPr>
          </w:p>
        </w:tc>
      </w:tr>
    </w:tbl>
    <w:p w14:paraId="2876BA9E"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7D52DB">
            <w:pPr>
              <w:spacing w:before="240" w:after="240"/>
              <w:rPr>
                <w:rFonts w:ascii="GHEA Grapalat" w:eastAsia="GHEA Grapalat" w:hAnsi="GHEA Grapalat" w:cs="GHEA Grapalat"/>
              </w:rPr>
            </w:pPr>
          </w:p>
        </w:tc>
      </w:tr>
    </w:tbl>
    <w:p w14:paraId="72E515BC"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7D52DB">
            <w:pPr>
              <w:rPr>
                <w:rFonts w:ascii="GHEA Grapalat" w:eastAsia="GHEA Grapalat" w:hAnsi="GHEA Grapalat" w:cs="GHEA Grapalat"/>
                <w:b/>
                <w:color w:val="000000"/>
              </w:rPr>
            </w:pPr>
          </w:p>
        </w:tc>
      </w:tr>
    </w:tbl>
    <w:p w14:paraId="7365CCE5"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92E73">
      <w:pPr>
        <w:rPr>
          <w:rFonts w:ascii="GHEA Grapalat" w:hAnsi="GHEA Grapalat"/>
          <w:b/>
        </w:rPr>
      </w:pPr>
    </w:p>
    <w:p w14:paraId="7743345D" w14:textId="77777777" w:rsidR="00092E73" w:rsidRDefault="00092E73" w:rsidP="00092E73">
      <w:pPr>
        <w:rPr>
          <w:rFonts w:ascii="GHEA Grapalat" w:hAnsi="GHEA Grapalat"/>
          <w:b/>
        </w:rPr>
      </w:pPr>
      <w:r>
        <w:rPr>
          <w:rFonts w:ascii="GHEA Grapalat" w:hAnsi="GHEA Grapalat"/>
          <w:b/>
        </w:rPr>
        <w:br w:type="page"/>
      </w:r>
    </w:p>
    <w:p w14:paraId="683CD5B5"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19350ABF"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w:t>
      </w:r>
      <w:r w:rsidRPr="00092E73">
        <w:rPr>
          <w:rFonts w:ascii="GHEA Grapalat" w:hAnsi="GHEA Grapalat"/>
        </w:rPr>
        <w:lastRenderedPageBreak/>
        <w:t>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92E73">
        <w:rPr>
          <w:rFonts w:ascii="GHEA Grapalat" w:hAnsi="GHEA Grapalat"/>
          <w:lang w:val="hy-AM"/>
        </w:rPr>
        <w:lastRenderedPageBreak/>
        <w:t xml:space="preserve">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92E73">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92E73">
      <w:pPr>
        <w:contextualSpacing/>
        <w:jc w:val="both"/>
        <w:rPr>
          <w:rFonts w:ascii="GHEA Grapalat" w:hAnsi="GHEA Grapalat"/>
          <w:sz w:val="28"/>
          <w:szCs w:val="28"/>
        </w:rPr>
      </w:pPr>
    </w:p>
    <w:p w14:paraId="0E3828E2" w14:textId="77777777" w:rsidR="00092E73" w:rsidRDefault="00092E73" w:rsidP="00092E73">
      <w:pPr>
        <w:contextualSpacing/>
        <w:jc w:val="both"/>
        <w:rPr>
          <w:rFonts w:ascii="GHEA Grapalat" w:hAnsi="GHEA Grapalat"/>
          <w:sz w:val="28"/>
          <w:szCs w:val="28"/>
        </w:rPr>
      </w:pPr>
    </w:p>
    <w:p w14:paraId="1B8517C8"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92E73">
      <w:pPr>
        <w:rPr>
          <w:rFonts w:ascii="GHEA Grapalat" w:hAnsi="GHEA Grapalat"/>
          <w:b/>
        </w:rPr>
      </w:pPr>
    </w:p>
    <w:p w14:paraId="1196D6A1" w14:textId="77777777" w:rsidR="00092E73" w:rsidRDefault="00092E73" w:rsidP="00092E73">
      <w:pPr>
        <w:rPr>
          <w:rFonts w:ascii="GHEA Grapalat" w:hAnsi="GHEA Grapalat"/>
          <w:b/>
        </w:rPr>
      </w:pPr>
      <w:r>
        <w:rPr>
          <w:rFonts w:ascii="GHEA Grapalat" w:hAnsi="GHEA Grapalat"/>
          <w:b/>
        </w:rPr>
        <w:br w:type="page"/>
      </w:r>
    </w:p>
    <w:p w14:paraId="6B1F49CC" w14:textId="77777777" w:rsidR="00CA073A" w:rsidRDefault="00CA073A" w:rsidP="000E6448">
      <w:pPr>
        <w:pStyle w:val="BodyTextIndent3"/>
        <w:widowControl w:val="0"/>
        <w:spacing w:line="240" w:lineRule="auto"/>
        <w:ind w:firstLine="0"/>
        <w:jc w:val="right"/>
        <w:rPr>
          <w:rFonts w:ascii="GHEA Grapalat" w:hAnsi="GHEA Grapalat"/>
          <w:b/>
          <w:sz w:val="24"/>
          <w:szCs w:val="24"/>
        </w:rPr>
      </w:pPr>
    </w:p>
    <w:p w14:paraId="1D0B4A04" w14:textId="77777777" w:rsidR="00CA073A" w:rsidRDefault="00CA073A" w:rsidP="000E6448">
      <w:pPr>
        <w:pStyle w:val="BodyTextIndent3"/>
        <w:widowControl w:val="0"/>
        <w:spacing w:line="240" w:lineRule="auto"/>
        <w:ind w:firstLine="0"/>
        <w:jc w:val="right"/>
        <w:rPr>
          <w:rFonts w:ascii="GHEA Grapalat" w:hAnsi="GHEA Grapalat"/>
          <w:b/>
          <w:sz w:val="24"/>
          <w:szCs w:val="24"/>
        </w:rPr>
      </w:pPr>
    </w:p>
    <w:p w14:paraId="62B48BAB" w14:textId="2A5F173D" w:rsidR="00B2572B" w:rsidRPr="00DC619D" w:rsidRDefault="00B2572B" w:rsidP="000E644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435F0D44" w14:textId="24A647C2" w:rsidR="00B2572B" w:rsidRPr="009044F1" w:rsidRDefault="00B2572B" w:rsidP="000E644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65F60">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5660C1">
        <w:rPr>
          <w:rFonts w:ascii="GHEA Grapalat" w:hAnsi="GHEA Grapalat"/>
          <w:b/>
          <w:sz w:val="24"/>
          <w:szCs w:val="24"/>
        </w:rPr>
        <w:t>EQ-BMAShDzB-</w:t>
      </w:r>
      <w:r w:rsidR="00734EFF">
        <w:rPr>
          <w:rFonts w:ascii="GHEA Grapalat" w:hAnsi="GHEA Grapalat"/>
          <w:b/>
          <w:sz w:val="24"/>
          <w:szCs w:val="24"/>
        </w:rPr>
        <w:t>26/5</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14:paraId="308CC3FE" w14:textId="77777777" w:rsidR="00B2572B" w:rsidRPr="009044F1" w:rsidRDefault="00B2572B" w:rsidP="00B46D58">
      <w:pPr>
        <w:widowControl w:val="0"/>
        <w:spacing w:after="120"/>
        <w:ind w:firstLine="567"/>
        <w:jc w:val="center"/>
        <w:rPr>
          <w:rFonts w:ascii="GHEA Grapalat" w:hAnsi="GHEA Grapalat"/>
        </w:rPr>
      </w:pPr>
    </w:p>
    <w:p w14:paraId="2347BC65" w14:textId="12B937B7" w:rsidR="00B2572B" w:rsidRPr="007B2377" w:rsidRDefault="00B2572B" w:rsidP="00B46D58">
      <w:pPr>
        <w:widowControl w:val="0"/>
        <w:spacing w:after="120"/>
        <w:ind w:left="-66"/>
        <w:jc w:val="center"/>
        <w:rPr>
          <w:rFonts w:ascii="GHEA Grapalat" w:hAnsi="GHEA Grapalat"/>
          <w:b/>
          <w:lang w:val="hy-AM"/>
        </w:rPr>
      </w:pPr>
      <w:r w:rsidRPr="007B2377">
        <w:rPr>
          <w:rFonts w:ascii="GHEA Grapalat" w:hAnsi="GHEA Grapalat"/>
          <w:bCs/>
        </w:rPr>
        <w:t>ЦЕНОВОЕ ПРЕДЛОЖЕНИЕ</w:t>
      </w:r>
      <w:r w:rsidR="007B2377">
        <w:rPr>
          <w:rFonts w:ascii="GHEA Grapalat" w:hAnsi="GHEA Grapalat"/>
          <w:b/>
          <w:lang w:val="hy-AM"/>
        </w:rPr>
        <w:t xml:space="preserve">  </w:t>
      </w:r>
      <w:r w:rsidR="007B2377" w:rsidRPr="007B2377">
        <w:rPr>
          <w:rFonts w:ascii="GHEA Grapalat" w:hAnsi="GHEA Grapalat"/>
          <w:b/>
          <w:lang w:val="hy-AM"/>
        </w:rPr>
        <w:t>В ПРОЦЕНТНОМ ВЫРАЖЕНИИ</w:t>
      </w:r>
    </w:p>
    <w:p w14:paraId="050C8689" w14:textId="3229A90F"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165F60">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5660C1">
        <w:rPr>
          <w:rFonts w:ascii="GHEA Grapalat" w:hAnsi="GHEA Grapalat"/>
          <w:spacing w:val="-6"/>
        </w:rPr>
        <w:t>EQ-BMAShDzB-</w:t>
      </w:r>
      <w:r w:rsidR="00734EFF">
        <w:rPr>
          <w:rFonts w:ascii="GHEA Grapalat" w:hAnsi="GHEA Grapalat"/>
          <w:spacing w:val="-6"/>
        </w:rPr>
        <w:t>26/5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15550EFE" w:rsidR="00B2572B"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54"/>
        <w:gridCol w:w="10"/>
      </w:tblGrid>
      <w:tr w:rsidR="007B2377" w:rsidRPr="007B2377" w14:paraId="1BC10DFE" w14:textId="77777777" w:rsidTr="007513AF">
        <w:trPr>
          <w:trHeight w:val="953"/>
          <w:jc w:val="center"/>
        </w:trPr>
        <w:tc>
          <w:tcPr>
            <w:tcW w:w="1136" w:type="dxa"/>
            <w:vMerge w:val="restart"/>
            <w:tcBorders>
              <w:top w:val="single" w:sz="4" w:space="0" w:color="auto"/>
              <w:left w:val="single" w:sz="4" w:space="0" w:color="auto"/>
              <w:right w:val="single" w:sz="4" w:space="0" w:color="auto"/>
            </w:tcBorders>
            <w:vAlign w:val="center"/>
          </w:tcPr>
          <w:p w14:paraId="6519BA28" w14:textId="4D026199" w:rsidR="007B2377" w:rsidRPr="008F0310" w:rsidRDefault="002C5D85" w:rsidP="007513AF">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270780A0" w14:textId="4D0CD072" w:rsidR="007B2377" w:rsidRPr="00C126CF" w:rsidRDefault="009E63DD" w:rsidP="007513AF">
            <w:pPr>
              <w:rPr>
                <w:rFonts w:ascii="GHEA Grapalat" w:hAnsi="GHEA Grapalat" w:cs="Arial"/>
                <w:sz w:val="20"/>
                <w:szCs w:val="20"/>
                <w:highlight w:val="yellow"/>
                <w:lang w:val="es-ES"/>
              </w:rPr>
            </w:pPr>
            <w:r>
              <w:rPr>
                <w:rFonts w:ascii="GHEA Grapalat" w:hAnsi="GHEA Grapalat"/>
                <w:iCs/>
                <w:color w:val="000000"/>
                <w:sz w:val="18"/>
                <w:szCs w:val="18"/>
              </w:rPr>
              <w:t>Срочные строительные работы в детских садах в 12 административных районах Еревана</w:t>
            </w:r>
          </w:p>
        </w:tc>
        <w:tc>
          <w:tcPr>
            <w:tcW w:w="74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DE49C6" w14:textId="0D0BBD20" w:rsidR="007B2377" w:rsidRPr="00B931A0" w:rsidRDefault="007B2377" w:rsidP="007513AF">
            <w:pPr>
              <w:rPr>
                <w:rFonts w:ascii="GHEA Grapalat" w:hAnsi="GHEA Grapalat"/>
                <w:b/>
                <w:bCs/>
                <w:sz w:val="18"/>
                <w:szCs w:val="20"/>
                <w:lang w:val="hy-AM"/>
              </w:rPr>
            </w:pPr>
            <w:r w:rsidRPr="007B2377">
              <w:rPr>
                <w:rFonts w:ascii="GHEA Grapalat" w:hAnsi="GHEA Grapalat"/>
                <w:b/>
                <w:bCs/>
                <w:sz w:val="18"/>
                <w:szCs w:val="20"/>
                <w:lang w:val="hy-AM"/>
              </w:rPr>
              <w:t>**Если участник является плательщиком НДС, необходимо заполнить итоговую цену по максимальной цене единицы в процентах от средней суммы в графе НДС, если не в графе без НДС.</w:t>
            </w:r>
          </w:p>
        </w:tc>
      </w:tr>
      <w:tr w:rsidR="007B2377" w:rsidRPr="007B2377" w14:paraId="44678966" w14:textId="77777777" w:rsidTr="007513AF">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584293AD" w14:textId="77777777" w:rsidR="007B2377" w:rsidRDefault="007B2377" w:rsidP="007513AF">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0D283BDA" w14:textId="77777777" w:rsidR="007B2377" w:rsidRDefault="007B2377" w:rsidP="007513AF">
            <w:pPr>
              <w:rPr>
                <w:rFonts w:ascii="GHEA Grapalat" w:hAnsi="GHEA Grapalat" w:cs="Arial"/>
                <w:sz w:val="20"/>
                <w:szCs w:val="20"/>
                <w:lang w:val="es-ES"/>
              </w:rPr>
            </w:pP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B8CD22A" w14:textId="73ED36D3" w:rsidR="007B2377" w:rsidRPr="00B931A0" w:rsidRDefault="007B2377" w:rsidP="007513AF">
            <w:pPr>
              <w:jc w:val="center"/>
              <w:rPr>
                <w:rFonts w:ascii="GHEA Grapalat" w:hAnsi="GHEA Grapalat"/>
                <w:b/>
                <w:bCs/>
                <w:sz w:val="18"/>
                <w:szCs w:val="18"/>
                <w:lang w:val="hy-AM"/>
              </w:rPr>
            </w:pPr>
            <w:r w:rsidRPr="007B2377">
              <w:rPr>
                <w:rFonts w:ascii="GHEA Grapalat" w:hAnsi="GHEA Grapalat"/>
                <w:b/>
                <w:bCs/>
                <w:sz w:val="18"/>
                <w:szCs w:val="18"/>
                <w:lang w:val="hy-AM"/>
              </w:rPr>
              <w:t>Ценовое предложение, выраженное в процентах, должно быть представлено буквами и цифрами.</w:t>
            </w:r>
          </w:p>
        </w:tc>
      </w:tr>
      <w:tr w:rsidR="007B2377" w14:paraId="5D052969" w14:textId="77777777" w:rsidTr="007513AF">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530ED65C" w14:textId="77777777" w:rsidR="007B2377" w:rsidRDefault="007B2377" w:rsidP="007513AF">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7B426C1F" w14:textId="77777777" w:rsidR="007B2377" w:rsidRDefault="007B2377" w:rsidP="007513AF">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9B46592" w14:textId="77777777" w:rsidR="007B2377" w:rsidRPr="007B2377" w:rsidRDefault="007B2377" w:rsidP="007B2377">
            <w:pPr>
              <w:rPr>
                <w:rFonts w:ascii="GHEA Grapalat" w:hAnsi="GHEA Grapalat"/>
                <w:iCs/>
                <w:color w:val="000000"/>
                <w:sz w:val="18"/>
                <w:szCs w:val="18"/>
              </w:rPr>
            </w:pPr>
            <w:r w:rsidRPr="007B2377">
              <w:rPr>
                <w:rFonts w:ascii="GHEA Grapalat" w:hAnsi="GHEA Grapalat"/>
                <w:iCs/>
                <w:color w:val="000000"/>
                <w:sz w:val="18"/>
                <w:szCs w:val="18"/>
              </w:rPr>
              <w:t>Общая цена за единицу в процентах от средней общей максимальной цены</w:t>
            </w:r>
          </w:p>
          <w:p w14:paraId="74A05BB3" w14:textId="48A98102" w:rsidR="007B2377" w:rsidRPr="005B0829" w:rsidRDefault="007B2377" w:rsidP="007B2377">
            <w:pPr>
              <w:rPr>
                <w:rFonts w:ascii="GHEA Grapalat" w:hAnsi="GHEA Grapalat"/>
                <w:iCs/>
                <w:color w:val="000000"/>
                <w:sz w:val="18"/>
                <w:szCs w:val="18"/>
              </w:rPr>
            </w:pPr>
            <w:r w:rsidRPr="007B2377">
              <w:rPr>
                <w:rFonts w:ascii="GHEA Grapalat" w:hAnsi="GHEA Grapalat"/>
                <w:iCs/>
                <w:color w:val="000000"/>
                <w:sz w:val="18"/>
                <w:szCs w:val="18"/>
              </w:rPr>
              <w:t xml:space="preserve">  без НДС</w:t>
            </w:r>
          </w:p>
        </w:tc>
        <w:tc>
          <w:tcPr>
            <w:tcW w:w="1710" w:type="dxa"/>
            <w:tcBorders>
              <w:top w:val="single" w:sz="4" w:space="0" w:color="auto"/>
              <w:left w:val="single" w:sz="4" w:space="0" w:color="auto"/>
              <w:bottom w:val="single" w:sz="4" w:space="0" w:color="auto"/>
              <w:right w:val="single" w:sz="4" w:space="0" w:color="auto"/>
            </w:tcBorders>
            <w:vAlign w:val="center"/>
          </w:tcPr>
          <w:p w14:paraId="46EAC72E" w14:textId="2FA42FA1" w:rsidR="007B2377" w:rsidRPr="00F3345F" w:rsidRDefault="007B2377" w:rsidP="007513AF">
            <w:pPr>
              <w:jc w:val="center"/>
              <w:rPr>
                <w:rFonts w:ascii="GHEA Grapalat" w:hAnsi="GHEA Grapalat"/>
                <w:b/>
                <w:bCs/>
                <w:iCs/>
                <w:color w:val="000000"/>
                <w:sz w:val="18"/>
                <w:szCs w:val="18"/>
              </w:rPr>
            </w:pPr>
            <w:r w:rsidRPr="007B2377">
              <w:rPr>
                <w:rFonts w:ascii="GHEA Grapalat" w:hAnsi="GHEA Grapalat"/>
                <w:b/>
                <w:bCs/>
                <w:iCs/>
                <w:color w:val="000000"/>
                <w:sz w:val="18"/>
                <w:szCs w:val="18"/>
              </w:rPr>
              <w:t>без НДС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37E811F1" w14:textId="77777777" w:rsidR="007B2377" w:rsidRPr="000334AF" w:rsidRDefault="007B2377" w:rsidP="007513AF">
            <w:pPr>
              <w:jc w:val="center"/>
              <w:rPr>
                <w:rFonts w:ascii="GHEA Grapalat" w:hAnsi="GHEA Grapalat"/>
                <w:lang w:val="hy-AM"/>
              </w:rPr>
            </w:pPr>
          </w:p>
        </w:tc>
      </w:tr>
      <w:tr w:rsidR="007B2377" w14:paraId="6CB42753" w14:textId="77777777" w:rsidTr="007513AF">
        <w:trPr>
          <w:gridAfter w:val="1"/>
          <w:wAfter w:w="10" w:type="dxa"/>
          <w:trHeight w:val="20"/>
          <w:jc w:val="center"/>
        </w:trPr>
        <w:tc>
          <w:tcPr>
            <w:tcW w:w="1136" w:type="dxa"/>
            <w:vMerge/>
            <w:tcBorders>
              <w:left w:val="single" w:sz="4" w:space="0" w:color="auto"/>
              <w:bottom w:val="single" w:sz="4" w:space="0" w:color="auto"/>
              <w:right w:val="single" w:sz="4" w:space="0" w:color="auto"/>
            </w:tcBorders>
            <w:vAlign w:val="center"/>
          </w:tcPr>
          <w:p w14:paraId="2A127956" w14:textId="77777777" w:rsidR="007B2377" w:rsidRPr="007320DA" w:rsidRDefault="007B2377" w:rsidP="007513AF">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21C5AA11" w14:textId="77777777" w:rsidR="007B2377" w:rsidRDefault="007B2377" w:rsidP="007513AF">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56FD79A" w14:textId="77777777" w:rsidR="007B2377" w:rsidRPr="007B2377" w:rsidRDefault="007B2377" w:rsidP="007B2377">
            <w:pPr>
              <w:rPr>
                <w:rFonts w:ascii="GHEA Grapalat" w:hAnsi="GHEA Grapalat"/>
                <w:iCs/>
                <w:color w:val="000000"/>
                <w:sz w:val="18"/>
                <w:szCs w:val="18"/>
                <w:lang w:val="hy-AM"/>
              </w:rPr>
            </w:pPr>
            <w:r w:rsidRPr="007B2377">
              <w:rPr>
                <w:rFonts w:ascii="GHEA Grapalat" w:hAnsi="GHEA Grapalat"/>
                <w:iCs/>
                <w:color w:val="000000"/>
                <w:sz w:val="18"/>
                <w:szCs w:val="18"/>
                <w:lang w:val="hy-AM"/>
              </w:rPr>
              <w:t>Общая цена за единицу в процентах от средней общей максимальной цены</w:t>
            </w:r>
          </w:p>
          <w:p w14:paraId="7DC39E0F" w14:textId="0EAF28DB" w:rsidR="007B2377" w:rsidRPr="00F3345F" w:rsidRDefault="007B2377" w:rsidP="007B2377">
            <w:pPr>
              <w:rPr>
                <w:rFonts w:ascii="GHEA Grapalat" w:hAnsi="GHEA Grapalat"/>
                <w:b/>
                <w:bCs/>
                <w:iCs/>
                <w:color w:val="000000"/>
                <w:sz w:val="18"/>
                <w:szCs w:val="18"/>
                <w:lang w:val="hy-AM"/>
              </w:rPr>
            </w:pPr>
            <w:r w:rsidRPr="007B2377">
              <w:rPr>
                <w:rFonts w:ascii="GHEA Grapalat" w:hAnsi="GHEA Grapalat"/>
                <w:iCs/>
                <w:color w:val="000000"/>
                <w:sz w:val="18"/>
                <w:szCs w:val="18"/>
                <w:lang w:val="hy-AM"/>
              </w:rPr>
              <w:t>с НДС</w:t>
            </w:r>
          </w:p>
        </w:tc>
        <w:tc>
          <w:tcPr>
            <w:tcW w:w="1710" w:type="dxa"/>
            <w:tcBorders>
              <w:top w:val="single" w:sz="4" w:space="0" w:color="auto"/>
              <w:left w:val="single" w:sz="4" w:space="0" w:color="auto"/>
              <w:bottom w:val="single" w:sz="4" w:space="0" w:color="auto"/>
              <w:right w:val="single" w:sz="4" w:space="0" w:color="auto"/>
            </w:tcBorders>
            <w:vAlign w:val="center"/>
          </w:tcPr>
          <w:p w14:paraId="54939850" w14:textId="29BBF097" w:rsidR="007B2377" w:rsidRPr="00A554D4" w:rsidRDefault="007B2377" w:rsidP="007513AF">
            <w:pPr>
              <w:jc w:val="center"/>
              <w:rPr>
                <w:rFonts w:ascii="GHEA Grapalat" w:hAnsi="GHEA Grapalat"/>
                <w:b/>
                <w:bCs/>
                <w:iCs/>
              </w:rPr>
            </w:pPr>
            <w:r w:rsidRPr="007B2377">
              <w:rPr>
                <w:rFonts w:ascii="GHEA Grapalat" w:hAnsi="GHEA Grapalat"/>
                <w:b/>
                <w:bCs/>
                <w:iCs/>
                <w:color w:val="000000"/>
                <w:sz w:val="18"/>
                <w:szCs w:val="18"/>
                <w:lang w:val="hy-AM"/>
              </w:rPr>
              <w:t>с НДС</w:t>
            </w:r>
            <w:r>
              <w:rPr>
                <w:rFonts w:ascii="GHEA Grapalat" w:hAnsi="GHEA Grapalat"/>
                <w:b/>
                <w:bCs/>
                <w:iCs/>
                <w:color w:val="000000"/>
                <w:sz w:val="18"/>
                <w:szCs w:val="18"/>
                <w:lang w:val="hy-AM"/>
              </w:rPr>
              <w:t xml:space="preserve">  </w:t>
            </w:r>
            <w:r w:rsidRPr="007B2377">
              <w:rPr>
                <w:rFonts w:ascii="GHEA Grapalat" w:hAnsi="GHEA Grapalat"/>
                <w:b/>
                <w:bCs/>
                <w:iCs/>
                <w:color w:val="000000"/>
                <w:sz w:val="18"/>
                <w:szCs w:val="18"/>
                <w:lang w:val="hy-AM"/>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3D47206F" w14:textId="77777777" w:rsidR="007B2377" w:rsidRPr="000334AF" w:rsidRDefault="007B2377" w:rsidP="007513AF">
            <w:pPr>
              <w:jc w:val="center"/>
              <w:rPr>
                <w:rFonts w:ascii="GHEA Grapalat" w:hAnsi="GHEA Grapalat"/>
                <w:lang w:val="hy-AM"/>
              </w:rPr>
            </w:pPr>
          </w:p>
        </w:tc>
      </w:tr>
    </w:tbl>
    <w:p w14:paraId="0AE9F43A" w14:textId="77777777" w:rsidR="007B2377" w:rsidRDefault="007B2377" w:rsidP="00B46D58">
      <w:pPr>
        <w:widowControl w:val="0"/>
        <w:spacing w:after="160"/>
        <w:jc w:val="right"/>
        <w:rPr>
          <w:rFonts w:ascii="GHEA Grapalat" w:hAnsi="GHEA Grapalat"/>
        </w:rPr>
      </w:pPr>
    </w:p>
    <w:p w14:paraId="77AD3C58" w14:textId="77777777" w:rsidR="007B2377" w:rsidRDefault="007B2377" w:rsidP="00B46D58">
      <w:pPr>
        <w:widowControl w:val="0"/>
        <w:spacing w:after="160"/>
        <w:jc w:val="right"/>
        <w:rPr>
          <w:rFonts w:ascii="GHEA Grapalat" w:hAnsi="GHEA Grapalat"/>
        </w:rPr>
      </w:pPr>
    </w:p>
    <w:p w14:paraId="38664133" w14:textId="4C4B168F" w:rsidR="007B2377" w:rsidRPr="007B2377" w:rsidRDefault="007B2377" w:rsidP="007B2377">
      <w:pPr>
        <w:widowControl w:val="0"/>
        <w:spacing w:after="160"/>
        <w:rPr>
          <w:rFonts w:ascii="GHEA Grapalat" w:hAnsi="GHEA Grapalat"/>
          <w:b/>
          <w:bCs/>
        </w:rPr>
      </w:pPr>
      <w:r w:rsidRPr="007B2377">
        <w:rPr>
          <w:rFonts w:ascii="GHEA Grapalat" w:hAnsi="GHEA Grapalat"/>
          <w:b/>
          <w:bCs/>
        </w:rPr>
        <w:t>***ЦЕННОЕ ПРЕДЛОЖЕНИЕ ДОЛЖНО БЫТЬ ПРЕДСТАВЛЕНО В ПРОЦЕНТНОМ ВЫРАЖЕНИИ</w:t>
      </w:r>
    </w:p>
    <w:p w14:paraId="5BDBA79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B46D58">
      <w:pPr>
        <w:widowControl w:val="0"/>
        <w:spacing w:after="160"/>
        <w:jc w:val="both"/>
        <w:rPr>
          <w:rFonts w:ascii="GHEA Grapalat" w:hAnsi="GHEA Grapalat"/>
          <w:lang w:val="es-ES"/>
        </w:rPr>
      </w:pPr>
    </w:p>
    <w:p w14:paraId="49817F3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7FB3A67" w14:textId="77777777" w:rsidR="00B217BB" w:rsidRDefault="00B217BB" w:rsidP="00B46D58">
      <w:pPr>
        <w:rPr>
          <w:rFonts w:ascii="GHEA Grapalat" w:hAnsi="GHEA Grapalat"/>
          <w:b/>
        </w:rPr>
      </w:pPr>
      <w:r>
        <w:rPr>
          <w:rFonts w:ascii="GHEA Grapalat" w:hAnsi="GHEA Grapalat"/>
          <w:b/>
        </w:rPr>
        <w:br w:type="page"/>
      </w:r>
    </w:p>
    <w:p w14:paraId="4BFC42D4" w14:textId="77777777" w:rsidR="00B2572B" w:rsidRPr="00B138F3" w:rsidRDefault="00B2572B" w:rsidP="000A7CC2">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6729A10C" w:rsidR="00B2572B" w:rsidRPr="00B138F3" w:rsidRDefault="00B2572B" w:rsidP="000A7CC2">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165F60">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5660C1">
        <w:rPr>
          <w:rFonts w:ascii="GHEA Grapalat" w:hAnsi="GHEA Grapalat"/>
          <w:b/>
          <w:sz w:val="24"/>
          <w:szCs w:val="24"/>
        </w:rPr>
        <w:t>EQ-BMAShDzB-</w:t>
      </w:r>
      <w:r w:rsidR="00734EFF">
        <w:rPr>
          <w:rFonts w:ascii="GHEA Grapalat" w:hAnsi="GHEA Grapalat"/>
          <w:b/>
          <w:sz w:val="24"/>
          <w:szCs w:val="24"/>
        </w:rPr>
        <w:t>26/5</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14:paraId="40EB1557"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0E5A91">
      <w:pPr>
        <w:widowControl w:val="0"/>
        <w:spacing w:after="160"/>
        <w:ind w:left="567" w:right="565"/>
        <w:jc w:val="center"/>
        <w:rPr>
          <w:rFonts w:ascii="GHEA Grapalat" w:hAnsi="GHEA Grapalat"/>
          <w:b/>
        </w:rPr>
      </w:pPr>
    </w:p>
    <w:p w14:paraId="1FA3B59C" w14:textId="77777777"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01E3E3FB" w:rsidR="00BF7253" w:rsidRPr="00D24CB5"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3B49DB" w:rsidRPr="003B49DB">
        <w:rPr>
          <w:rFonts w:ascii="GHEA Grapalat" w:eastAsiaTheme="minorHAnsi" w:hAnsi="GHEA Grapalat" w:cstheme="minorBidi"/>
          <w:b/>
          <w:bCs/>
        </w:rPr>
        <w:t>сто двадцать</w:t>
      </w:r>
      <w:r w:rsidR="00AC73D0" w:rsidRPr="00AC73D0">
        <w:rPr>
          <w:rFonts w:ascii="GHEA Grapalat" w:eastAsiaTheme="minorHAnsi" w:hAnsi="GHEA Grapalat" w:cstheme="minorBidi"/>
        </w:rPr>
        <w:t xml:space="preserve"> рабочих дней</w:t>
      </w:r>
      <w:r w:rsidR="00AC73D0" w:rsidRPr="00416905">
        <w:rPr>
          <w:rFonts w:ascii="GHEA Grapalat" w:eastAsiaTheme="minorHAnsi" w:hAnsi="GHEA Grapalat" w:cstheme="minorBidi"/>
        </w:rPr>
        <w:t xml:space="preserve"> </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w:t>
      </w:r>
      <w:r w:rsidRPr="00024B87">
        <w:rPr>
          <w:rFonts w:ascii="GHEA Grapalat" w:eastAsiaTheme="minorHAnsi" w:hAnsi="GHEA Grapalat" w:cstheme="minorBidi"/>
        </w:rPr>
        <w:lastRenderedPageBreak/>
        <w:t>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967680">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788334BD" w14:textId="77777777" w:rsidR="00260163" w:rsidRPr="00B138F3" w:rsidRDefault="00260163" w:rsidP="00B46D58">
      <w:pPr>
        <w:widowControl w:val="0"/>
        <w:spacing w:after="160"/>
        <w:ind w:left="567" w:right="565"/>
        <w:jc w:val="center"/>
        <w:rPr>
          <w:rFonts w:ascii="GHEA Grapalat" w:hAnsi="GHEA Grapalat"/>
          <w:b/>
        </w:rPr>
      </w:pPr>
    </w:p>
    <w:p w14:paraId="5C8B3031" w14:textId="77777777" w:rsidR="00CF2692" w:rsidRPr="00B138F3" w:rsidRDefault="00CF2692" w:rsidP="00B46D58">
      <w:pPr>
        <w:widowControl w:val="0"/>
        <w:spacing w:after="160"/>
        <w:ind w:left="567" w:right="565"/>
        <w:jc w:val="center"/>
        <w:rPr>
          <w:rFonts w:ascii="GHEA Grapalat" w:hAnsi="GHEA Grapalat"/>
          <w:b/>
        </w:rPr>
      </w:pPr>
    </w:p>
    <w:p w14:paraId="62C4B99D" w14:textId="77777777" w:rsidR="00CF2692" w:rsidRPr="00B138F3" w:rsidRDefault="00CF2692" w:rsidP="00B46D58">
      <w:pPr>
        <w:widowControl w:val="0"/>
        <w:spacing w:after="160"/>
        <w:ind w:left="567" w:right="565"/>
        <w:jc w:val="center"/>
        <w:rPr>
          <w:rFonts w:ascii="GHEA Grapalat" w:hAnsi="GHEA Grapalat"/>
          <w:b/>
        </w:rPr>
      </w:pPr>
    </w:p>
    <w:p w14:paraId="3011B8DE" w14:textId="77777777" w:rsidR="00CF2692" w:rsidRPr="00B138F3" w:rsidRDefault="00CF2692" w:rsidP="00B46D58">
      <w:pPr>
        <w:widowControl w:val="0"/>
        <w:spacing w:after="160"/>
        <w:ind w:left="567" w:right="565"/>
        <w:jc w:val="center"/>
        <w:rPr>
          <w:rFonts w:ascii="GHEA Grapalat" w:hAnsi="GHEA Grapalat"/>
          <w:b/>
        </w:rPr>
      </w:pPr>
    </w:p>
    <w:p w14:paraId="32EDE7A7" w14:textId="77777777" w:rsidR="00CF2692" w:rsidRPr="00B138F3" w:rsidRDefault="00CF2692" w:rsidP="00B46D58">
      <w:pPr>
        <w:widowControl w:val="0"/>
        <w:spacing w:after="160"/>
        <w:ind w:left="567" w:right="565"/>
        <w:jc w:val="center"/>
        <w:rPr>
          <w:rFonts w:ascii="GHEA Grapalat" w:hAnsi="GHEA Grapalat"/>
          <w:b/>
        </w:rPr>
      </w:pPr>
    </w:p>
    <w:p w14:paraId="02ADC80E" w14:textId="77777777" w:rsidR="003117FE" w:rsidRDefault="003117FE">
      <w:pPr>
        <w:rPr>
          <w:rFonts w:ascii="GHEA Grapalat" w:hAnsi="GHEA Grapalat"/>
          <w:b/>
        </w:rPr>
      </w:pPr>
    </w:p>
    <w:p w14:paraId="59DD0777" w14:textId="77777777" w:rsidR="00132AFD" w:rsidRDefault="00132AFD" w:rsidP="001005B0">
      <w:pPr>
        <w:widowControl w:val="0"/>
        <w:spacing w:after="160"/>
        <w:ind w:firstLine="567"/>
        <w:jc w:val="right"/>
        <w:rPr>
          <w:rFonts w:ascii="GHEA Grapalat" w:hAnsi="GHEA Grapalat"/>
          <w:b/>
          <w:color w:val="FF0000"/>
        </w:rPr>
      </w:pPr>
    </w:p>
    <w:p w14:paraId="36BD740D" w14:textId="77777777" w:rsidR="000A7CC2" w:rsidRDefault="000A7CC2" w:rsidP="001005B0">
      <w:pPr>
        <w:widowControl w:val="0"/>
        <w:spacing w:after="160"/>
        <w:ind w:firstLine="567"/>
        <w:jc w:val="right"/>
        <w:rPr>
          <w:rFonts w:ascii="GHEA Grapalat" w:hAnsi="GHEA Grapalat"/>
          <w:b/>
          <w:color w:val="FF0000"/>
        </w:rPr>
      </w:pPr>
    </w:p>
    <w:p w14:paraId="06797E23" w14:textId="77777777" w:rsidR="000A7CC2" w:rsidRDefault="000A7CC2" w:rsidP="001005B0">
      <w:pPr>
        <w:widowControl w:val="0"/>
        <w:spacing w:after="160"/>
        <w:ind w:firstLine="567"/>
        <w:jc w:val="right"/>
        <w:rPr>
          <w:rFonts w:ascii="GHEA Grapalat" w:hAnsi="GHEA Grapalat"/>
          <w:b/>
          <w:color w:val="FF0000"/>
        </w:rPr>
      </w:pPr>
    </w:p>
    <w:p w14:paraId="5FE0619A" w14:textId="2C29C7A6" w:rsidR="001005B0" w:rsidRPr="00132AFD" w:rsidRDefault="007B3F5F" w:rsidP="000A7CC2">
      <w:pPr>
        <w:widowControl w:val="0"/>
        <w:ind w:firstLine="567"/>
        <w:jc w:val="right"/>
        <w:rPr>
          <w:rFonts w:ascii="GHEA Grapalat" w:hAnsi="GHEA Grapalat"/>
          <w:b/>
        </w:rPr>
      </w:pPr>
      <w:r w:rsidRPr="00132AFD">
        <w:rPr>
          <w:rFonts w:ascii="GHEA Grapalat" w:hAnsi="GHEA Grapalat"/>
          <w:b/>
        </w:rPr>
        <w:lastRenderedPageBreak/>
        <w:t>Приложение № 4</w:t>
      </w:r>
    </w:p>
    <w:p w14:paraId="3E0D4AB5" w14:textId="7899CD0D" w:rsidR="007B3F5F" w:rsidRPr="00132AFD" w:rsidRDefault="007B3F5F" w:rsidP="000A7CC2">
      <w:pPr>
        <w:widowControl w:val="0"/>
        <w:ind w:firstLine="567"/>
        <w:jc w:val="right"/>
        <w:rPr>
          <w:rFonts w:ascii="GHEA Grapalat" w:hAnsi="GHEA Grapalat" w:cs="Arial"/>
          <w:b/>
        </w:rPr>
      </w:pPr>
      <w:r w:rsidRPr="00132AFD">
        <w:rPr>
          <w:rFonts w:ascii="GHEA Grapalat" w:hAnsi="GHEA Grapalat"/>
          <w:b/>
        </w:rPr>
        <w:t xml:space="preserve">к Приглашению на </w:t>
      </w:r>
      <w:r w:rsidR="00165F60">
        <w:rPr>
          <w:rFonts w:ascii="GHEA Grapalat" w:hAnsi="GHEA Grapalat"/>
          <w:b/>
        </w:rPr>
        <w:t>открытый конкурс</w:t>
      </w:r>
      <w:r w:rsidRPr="00132AFD">
        <w:rPr>
          <w:rFonts w:ascii="GHEA Grapalat" w:hAnsi="GHEA Grapalat" w:cs="Arial"/>
          <w:b/>
        </w:rPr>
        <w:br/>
      </w:r>
      <w:r w:rsidRPr="00132AFD">
        <w:rPr>
          <w:rFonts w:ascii="GHEA Grapalat" w:hAnsi="GHEA Grapalat"/>
          <w:b/>
        </w:rPr>
        <w:t>под кодом "</w:t>
      </w:r>
      <w:r w:rsidR="005660C1">
        <w:rPr>
          <w:rFonts w:ascii="GHEA Grapalat" w:hAnsi="GHEA Grapalat"/>
          <w:b/>
        </w:rPr>
        <w:t>EQ-BMAShDzB-</w:t>
      </w:r>
      <w:r w:rsidR="00734EFF">
        <w:rPr>
          <w:rFonts w:ascii="GHEA Grapalat" w:hAnsi="GHEA Grapalat"/>
          <w:b/>
        </w:rPr>
        <w:t>26/5</w:t>
      </w:r>
      <w:r w:rsidRPr="00132AFD">
        <w:rPr>
          <w:rFonts w:ascii="GHEA Grapalat" w:hAnsi="GHEA Grapalat"/>
          <w:b/>
        </w:rPr>
        <w:t>"</w:t>
      </w:r>
      <w:r w:rsidRPr="00132AFD">
        <w:rPr>
          <w:rStyle w:val="FootnoteReference"/>
          <w:rFonts w:ascii="GHEA Grapalat" w:hAnsi="GHEA Grapalat"/>
          <w:b/>
        </w:rPr>
        <w:footnoteReference w:customMarkFollows="1" w:id="19"/>
        <w:t>*</w:t>
      </w:r>
    </w:p>
    <w:p w14:paraId="1EF7D29B" w14:textId="77777777" w:rsidR="002A4554" w:rsidRPr="00132AFD" w:rsidRDefault="002A4554" w:rsidP="0016001A">
      <w:pPr>
        <w:pStyle w:val="BodyTextIndent3"/>
        <w:widowControl w:val="0"/>
        <w:spacing w:after="160" w:line="240" w:lineRule="auto"/>
        <w:jc w:val="center"/>
        <w:rPr>
          <w:rFonts w:ascii="GHEA Grapalat" w:hAnsi="GHEA Grapalat"/>
          <w:sz w:val="24"/>
          <w:szCs w:val="24"/>
        </w:rPr>
      </w:pPr>
    </w:p>
    <w:p w14:paraId="24573769" w14:textId="77777777" w:rsidR="0016001A" w:rsidRPr="00132AFD" w:rsidRDefault="0016001A" w:rsidP="0016001A">
      <w:pPr>
        <w:pStyle w:val="BodyTextIndent3"/>
        <w:widowControl w:val="0"/>
        <w:spacing w:after="160" w:line="240" w:lineRule="auto"/>
        <w:jc w:val="center"/>
        <w:rPr>
          <w:rFonts w:ascii="GHEA Grapalat" w:hAnsi="GHEA Grapalat"/>
          <w:sz w:val="24"/>
          <w:szCs w:val="24"/>
          <w:lang w:val="hy-AM"/>
        </w:rPr>
      </w:pPr>
      <w:r w:rsidRPr="00132AFD">
        <w:rPr>
          <w:rFonts w:ascii="GHEA Grapalat" w:hAnsi="GHEA Grapalat"/>
          <w:sz w:val="24"/>
          <w:szCs w:val="24"/>
        </w:rPr>
        <w:t xml:space="preserve">ГАРАНТИЯ </w:t>
      </w:r>
      <w:r w:rsidRPr="00132AFD">
        <w:rPr>
          <w:rFonts w:ascii="GHEA Grapalat" w:hAnsi="GHEA Grapalat"/>
          <w:sz w:val="24"/>
          <w:szCs w:val="24"/>
          <w:lang w:val="en-US"/>
        </w:rPr>
        <w:t>N</w:t>
      </w:r>
      <w:r w:rsidRPr="00132AFD">
        <w:rPr>
          <w:rFonts w:ascii="GHEA Grapalat" w:hAnsi="GHEA Grapalat"/>
          <w:sz w:val="24"/>
          <w:szCs w:val="24"/>
          <w:lang w:val="hy-AM"/>
        </w:rPr>
        <w:t>________</w:t>
      </w:r>
    </w:p>
    <w:p w14:paraId="40F58C57" w14:textId="77777777" w:rsidR="007B3F5F" w:rsidRPr="00132AFD" w:rsidRDefault="0016001A" w:rsidP="007B3F5F">
      <w:pPr>
        <w:widowControl w:val="0"/>
        <w:spacing w:after="160"/>
        <w:ind w:left="567" w:right="565"/>
        <w:jc w:val="center"/>
        <w:rPr>
          <w:rFonts w:ascii="GHEA Grapalat" w:hAnsi="GHEA Grapalat"/>
          <w:b/>
        </w:rPr>
      </w:pPr>
      <w:r w:rsidRPr="00132AFD">
        <w:rPr>
          <w:rFonts w:ascii="GHEA Grapalat" w:hAnsi="GHEA Grapalat"/>
          <w:b/>
        </w:rPr>
        <w:t>(обеспечение квалификации)</w:t>
      </w:r>
    </w:p>
    <w:p w14:paraId="2715AD3D" w14:textId="77777777" w:rsidR="007B3F5F" w:rsidRPr="00132AFD"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132AFD">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132AFD">
        <w:rPr>
          <w:rFonts w:eastAsiaTheme="minorHAnsi" w:cstheme="minorBidi"/>
        </w:rPr>
        <w:t xml:space="preserve"> N</w:t>
      </w:r>
      <w:r w:rsidRPr="00132AFD">
        <w:rPr>
          <w:rFonts w:eastAsiaTheme="minorHAnsi" w:cstheme="minorBidi"/>
          <w:lang w:val="hy-AM"/>
        </w:rPr>
        <w:t xml:space="preserve">  </w:t>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rPr>
        <w:t xml:space="preserve">                                                                    </w:t>
      </w:r>
    </w:p>
    <w:p w14:paraId="05A3C984" w14:textId="77777777" w:rsidR="007B3F5F" w:rsidRPr="00132AFD"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132AFD">
        <w:rPr>
          <w:rStyle w:val="Strong"/>
          <w:rFonts w:ascii="GHEA Grapalat" w:hAnsi="GHEA Grapalat"/>
          <w:b w:val="0"/>
          <w:sz w:val="18"/>
          <w:szCs w:val="18"/>
          <w:lang w:val="hy-AM"/>
        </w:rPr>
        <w:tab/>
      </w:r>
      <w:r w:rsidRPr="00132AFD">
        <w:rPr>
          <w:rStyle w:val="Strong"/>
          <w:rFonts w:ascii="GHEA Grapalat" w:hAnsi="GHEA Grapalat"/>
          <w:b w:val="0"/>
          <w:sz w:val="18"/>
          <w:szCs w:val="18"/>
        </w:rPr>
        <w:t xml:space="preserve">                                                                            номер заключаемого договора</w:t>
      </w:r>
    </w:p>
    <w:p w14:paraId="777683F3" w14:textId="77777777" w:rsidR="007B3F5F" w:rsidRPr="00132AFD"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132AFD">
        <w:rPr>
          <w:rFonts w:ascii="GHEA Grapalat" w:eastAsiaTheme="minorHAnsi" w:hAnsi="GHEA Grapalat" w:cstheme="minorBidi"/>
        </w:rPr>
        <w:t xml:space="preserve">  заключаемым</w:t>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Fonts w:eastAsiaTheme="minorHAnsi" w:cstheme="minorBidi"/>
        </w:rPr>
        <w:t xml:space="preserve"> (</w:t>
      </w:r>
      <w:r w:rsidRPr="00132AFD">
        <w:rPr>
          <w:rFonts w:ascii="GHEA Grapalat" w:eastAsiaTheme="minorHAnsi" w:hAnsi="GHEA Grapalat" w:cstheme="minorBidi"/>
        </w:rPr>
        <w:t xml:space="preserve">далее-принципал ) в результате  </w:t>
      </w:r>
    </w:p>
    <w:p w14:paraId="18B0E78F" w14:textId="77777777" w:rsidR="007B3F5F" w:rsidRPr="00132AFD"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132AFD">
        <w:rPr>
          <w:rStyle w:val="Strong"/>
          <w:rFonts w:ascii="GHEA Grapalat" w:hAnsi="GHEA Grapalat"/>
          <w:b w:val="0"/>
          <w:sz w:val="18"/>
          <w:szCs w:val="18"/>
        </w:rPr>
        <w:t xml:space="preserve">                                  наименование отобранного участника</w:t>
      </w:r>
      <w:r w:rsidRPr="00132AFD">
        <w:rPr>
          <w:rStyle w:val="Strong"/>
          <w:rFonts w:ascii="GHEA Grapalat" w:hAnsi="GHEA Grapalat"/>
          <w:b w:val="0"/>
          <w:sz w:val="18"/>
          <w:szCs w:val="18"/>
          <w:lang w:val="hy-AM"/>
        </w:rPr>
        <w:tab/>
      </w:r>
    </w:p>
    <w:p w14:paraId="55B00A2D"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Style w:val="Strong"/>
          <w:rFonts w:ascii="GHEA Grapalat" w:hAnsi="GHEA Grapalat"/>
          <w:sz w:val="20"/>
          <w:szCs w:val="20"/>
          <w:lang w:val="hy-AM"/>
        </w:rPr>
        <w:tab/>
      </w:r>
      <w:r w:rsidRPr="00132AFD">
        <w:rPr>
          <w:rFonts w:eastAsiaTheme="minorHAnsi" w:cstheme="minorBidi"/>
        </w:rPr>
        <w:t xml:space="preserve"> </w:t>
      </w:r>
    </w:p>
    <w:p w14:paraId="5D834726" w14:textId="77777777" w:rsidR="007B3F5F" w:rsidRPr="00132AFD"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132AFD">
        <w:rPr>
          <w:rFonts w:ascii="GHEA Grapalat" w:eastAsiaTheme="minorHAnsi" w:hAnsi="GHEA Grapalat" w:cstheme="minorBidi"/>
        </w:rPr>
        <w:t xml:space="preserve">организованной </w:t>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lang w:val="hy-AM"/>
        </w:rPr>
        <w:t xml:space="preserve"> </w:t>
      </w:r>
      <w:r w:rsidRPr="00132AFD">
        <w:rPr>
          <w:rFonts w:ascii="GHEA Grapalat" w:eastAsiaTheme="minorHAnsi" w:hAnsi="GHEA Grapalat" w:cstheme="minorBidi"/>
        </w:rPr>
        <w:t xml:space="preserve"> (далее-бенефициар) </w:t>
      </w:r>
    </w:p>
    <w:p w14:paraId="104D5EBD" w14:textId="77777777" w:rsidR="007B3F5F" w:rsidRPr="00132AFD"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132AFD">
        <w:rPr>
          <w:rFonts w:ascii="GHEA Grapalat" w:hAnsi="GHEA Grapalat" w:cs="Sylfaen"/>
          <w:vertAlign w:val="superscript"/>
        </w:rPr>
        <w:t xml:space="preserve">                         </w:t>
      </w:r>
      <w:r w:rsidRPr="00132AFD">
        <w:rPr>
          <w:rStyle w:val="Strong"/>
          <w:rFonts w:ascii="GHEA Grapalat" w:hAnsi="GHEA Grapalat"/>
          <w:b w:val="0"/>
          <w:sz w:val="18"/>
          <w:szCs w:val="18"/>
        </w:rPr>
        <w:t>наименование заказчика</w:t>
      </w:r>
      <w:r w:rsidRPr="00132AFD">
        <w:rPr>
          <w:rFonts w:ascii="GHEA Grapalat" w:eastAsiaTheme="minorHAnsi" w:hAnsi="GHEA Grapalat" w:cstheme="minorBidi"/>
          <w:b/>
          <w:sz w:val="18"/>
          <w:szCs w:val="18"/>
        </w:rPr>
        <w:t xml:space="preserve"> </w:t>
      </w:r>
    </w:p>
    <w:p w14:paraId="03383BA6" w14:textId="77777777" w:rsidR="007B3F5F" w:rsidRPr="00132AFD"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132AFD">
        <w:rPr>
          <w:rFonts w:ascii="GHEA Grapalat" w:eastAsiaTheme="minorHAnsi" w:hAnsi="GHEA Grapalat" w:cstheme="minorBidi"/>
        </w:rPr>
        <w:t>процедуры  закупок под кодом ____________________.</w:t>
      </w:r>
    </w:p>
    <w:p w14:paraId="1F55119E" w14:textId="77777777" w:rsidR="007B3F5F" w:rsidRPr="00132AF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32AFD">
        <w:rPr>
          <w:rFonts w:ascii="GHEA Grapalat" w:eastAsiaTheme="minorHAnsi" w:hAnsi="GHEA Grapalat" w:cstheme="minorBidi"/>
        </w:rPr>
        <w:t xml:space="preserve">                                                         </w:t>
      </w:r>
      <w:r w:rsidRPr="00132AFD">
        <w:rPr>
          <w:rFonts w:ascii="GHEA Grapalat" w:eastAsiaTheme="minorHAnsi" w:hAnsi="GHEA Grapalat" w:cstheme="minorBidi"/>
          <w:sz w:val="18"/>
          <w:szCs w:val="18"/>
        </w:rPr>
        <w:t>код процедуры</w:t>
      </w:r>
    </w:p>
    <w:p w14:paraId="1D91AABA" w14:textId="77777777" w:rsidR="007B3F5F" w:rsidRPr="00132AFD"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132AFD">
        <w:rPr>
          <w:rFonts w:ascii="GHEA Grapalat" w:eastAsiaTheme="minorHAnsi" w:hAnsi="GHEA Grapalat" w:cstheme="minorBidi"/>
        </w:rPr>
        <w:t xml:space="preserve">  2.  По гарантии </w:t>
      </w:r>
      <w:r w:rsidRPr="00132AFD">
        <w:rPr>
          <w:rFonts w:ascii="GHEA Grapalat" w:eastAsiaTheme="minorHAnsi" w:hAnsi="GHEA Grapalat" w:cstheme="minorBidi"/>
          <w:lang w:val="hy-AM"/>
        </w:rPr>
        <w:t xml:space="preserve">---------------------------------------------------------------------------- </w:t>
      </w:r>
    </w:p>
    <w:p w14:paraId="784F6142" w14:textId="77777777" w:rsidR="007B3F5F" w:rsidRPr="00132AF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32AFD">
        <w:rPr>
          <w:rFonts w:ascii="GHEA Grapalat" w:eastAsiaTheme="minorHAnsi" w:hAnsi="GHEA Grapalat" w:cstheme="minorBidi"/>
          <w:sz w:val="18"/>
          <w:szCs w:val="18"/>
        </w:rPr>
        <w:t xml:space="preserve">                                   наименование </w:t>
      </w:r>
      <w:r w:rsidR="0012024E" w:rsidRPr="00132AFD">
        <w:rPr>
          <w:rFonts w:ascii="GHEA Grapalat" w:eastAsiaTheme="minorHAnsi" w:hAnsi="GHEA Grapalat" w:cstheme="minorBidi"/>
          <w:sz w:val="18"/>
          <w:szCs w:val="18"/>
        </w:rPr>
        <w:t xml:space="preserve">выдающего гарантию </w:t>
      </w:r>
      <w:r w:rsidRPr="00132AFD">
        <w:rPr>
          <w:rFonts w:ascii="GHEA Grapalat" w:eastAsiaTheme="minorHAnsi" w:hAnsi="GHEA Grapalat" w:cstheme="minorBidi"/>
          <w:sz w:val="18"/>
          <w:szCs w:val="18"/>
        </w:rPr>
        <w:t xml:space="preserve">банка </w:t>
      </w:r>
      <w:r w:rsidR="0012024E" w:rsidRPr="00132AFD">
        <w:rPr>
          <w:rFonts w:ascii="GHEA Grapalat" w:eastAsiaTheme="minorHAnsi" w:hAnsi="GHEA Grapalat" w:cstheme="minorBidi"/>
          <w:sz w:val="18"/>
          <w:szCs w:val="18"/>
        </w:rPr>
        <w:t xml:space="preserve"> </w:t>
      </w:r>
    </w:p>
    <w:p w14:paraId="185309F4" w14:textId="77777777" w:rsidR="007B3F5F" w:rsidRPr="00132AFD"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132AFD"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132AFD">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132AF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32AFD">
        <w:rPr>
          <w:rFonts w:ascii="GHEA Grapalat" w:eastAsiaTheme="minorHAnsi" w:hAnsi="GHEA Grapalat" w:cstheme="minorBidi"/>
        </w:rPr>
        <w:t xml:space="preserve">                                                              </w:t>
      </w:r>
      <w:r w:rsidRPr="00132AFD">
        <w:rPr>
          <w:rFonts w:ascii="GHEA Grapalat" w:eastAsiaTheme="minorHAnsi" w:hAnsi="GHEA Grapalat" w:cstheme="minorBidi"/>
          <w:sz w:val="18"/>
          <w:szCs w:val="18"/>
        </w:rPr>
        <w:t xml:space="preserve">сумма в цифрах и прописью         </w:t>
      </w:r>
    </w:p>
    <w:p w14:paraId="32801C88" w14:textId="77777777" w:rsidR="007B3F5F" w:rsidRPr="00132AFD"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132AFD">
        <w:rPr>
          <w:rFonts w:ascii="GHEA Grapalat" w:eastAsiaTheme="minorHAnsi" w:hAnsi="GHEA Grapalat" w:cstheme="minorBidi"/>
        </w:rPr>
        <w:t xml:space="preserve">гарантии) в течение </w:t>
      </w:r>
      <w:r w:rsidR="0076724B" w:rsidRPr="00132AFD">
        <w:rPr>
          <w:rFonts w:ascii="GHEA Grapalat" w:eastAsiaTheme="minorHAnsi" w:hAnsi="GHEA Grapalat" w:cstheme="minorBidi"/>
        </w:rPr>
        <w:t xml:space="preserve">пяти </w:t>
      </w:r>
      <w:r w:rsidRPr="00132AFD">
        <w:rPr>
          <w:rFonts w:ascii="GHEA Grapalat" w:eastAsiaTheme="minorHAnsi" w:hAnsi="GHEA Grapalat" w:cstheme="minorBidi"/>
        </w:rPr>
        <w:t xml:space="preserve">рабочих  дней после получения требования. </w:t>
      </w:r>
    </w:p>
    <w:p w14:paraId="77D36B23" w14:textId="77777777" w:rsidR="007B3F5F" w:rsidRPr="00132AFD"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132AFD">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132AFD"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32AFD">
        <w:rPr>
          <w:rFonts w:ascii="GHEA Grapalat" w:eastAsiaTheme="minorHAnsi" w:hAnsi="GHEA Grapalat" w:cstheme="minorBidi"/>
        </w:rPr>
        <w:t xml:space="preserve">              </w:t>
      </w:r>
      <w:r w:rsidRPr="00132AFD">
        <w:rPr>
          <w:rFonts w:ascii="GHEA Grapalat" w:eastAsiaTheme="minorHAnsi" w:hAnsi="GHEA Grapalat" w:cstheme="minorBidi"/>
          <w:sz w:val="18"/>
          <w:szCs w:val="18"/>
        </w:rPr>
        <w:t>расчетный счет</w:t>
      </w:r>
    </w:p>
    <w:p w14:paraId="2758A2CE" w14:textId="77777777" w:rsidR="007B3F5F" w:rsidRPr="00132AFD"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132AFD">
        <w:rPr>
          <w:rStyle w:val="Strong"/>
          <w:rFonts w:ascii="GHEA Grapalat" w:hAnsi="GHEA Grapalat"/>
          <w:sz w:val="20"/>
          <w:szCs w:val="20"/>
        </w:rPr>
        <w:t xml:space="preserve">3. </w:t>
      </w:r>
      <w:r w:rsidRPr="00132AFD">
        <w:rPr>
          <w:rFonts w:ascii="GHEA Grapalat" w:eastAsiaTheme="minorHAnsi" w:hAnsi="GHEA Grapalat" w:cstheme="minorBidi"/>
        </w:rPr>
        <w:t>Настоящая гарантия является безотзывной.</w:t>
      </w:r>
    </w:p>
    <w:p w14:paraId="0E6A821F" w14:textId="77777777" w:rsidR="007B3F5F" w:rsidRPr="00132AFD"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132AFD" w:rsidRDefault="005A6E91" w:rsidP="005A6E91">
      <w:pPr>
        <w:pStyle w:val="NormalWeb"/>
        <w:shd w:val="clear" w:color="auto" w:fill="FFFFFF"/>
        <w:ind w:firstLine="374"/>
        <w:contextualSpacing/>
        <w:jc w:val="both"/>
        <w:rPr>
          <w:rFonts w:ascii="GHEA Grapalat" w:eastAsiaTheme="minorHAnsi" w:hAnsi="GHEA Grapalat" w:cstheme="minorBidi"/>
        </w:rPr>
      </w:pPr>
      <w:r w:rsidRPr="00132AFD">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132AFD" w:rsidRDefault="005A6E91" w:rsidP="005A6E91">
      <w:pPr>
        <w:pStyle w:val="NormalWeb"/>
        <w:shd w:val="clear" w:color="auto" w:fill="FFFFFF"/>
        <w:ind w:firstLine="374"/>
        <w:contextualSpacing/>
        <w:jc w:val="both"/>
        <w:rPr>
          <w:rFonts w:ascii="GHEA Grapalat" w:eastAsiaTheme="minorHAnsi" w:hAnsi="GHEA Grapalat" w:cstheme="minorBidi"/>
        </w:rPr>
      </w:pPr>
      <w:r w:rsidRPr="00132AFD">
        <w:rPr>
          <w:rFonts w:ascii="GHEA Grapalat" w:eastAsiaTheme="minorHAnsi" w:hAnsi="GHEA Grapalat" w:cstheme="minorBidi"/>
          <w:sz w:val="18"/>
          <w:szCs w:val="18"/>
        </w:rPr>
        <w:t>номер заключаемого договара</w:t>
      </w:r>
    </w:p>
    <w:p w14:paraId="719FBC76" w14:textId="77777777" w:rsidR="005A6E91" w:rsidRPr="00132AFD" w:rsidRDefault="005A6E91" w:rsidP="005A6E91">
      <w:pPr>
        <w:pStyle w:val="NormalWeb"/>
        <w:shd w:val="clear" w:color="auto" w:fill="FFFFFF"/>
        <w:ind w:firstLine="374"/>
        <w:contextualSpacing/>
        <w:jc w:val="both"/>
        <w:rPr>
          <w:rFonts w:ascii="GHEA Grapalat" w:eastAsiaTheme="minorHAnsi" w:hAnsi="GHEA Grapalat" w:cstheme="minorBidi"/>
        </w:rPr>
      </w:pPr>
    </w:p>
    <w:p w14:paraId="180DE8B7" w14:textId="77777777" w:rsidR="005A6E91" w:rsidRPr="00132AFD" w:rsidRDefault="005A6E91" w:rsidP="005A6E91">
      <w:pPr>
        <w:pStyle w:val="NormalWeb"/>
        <w:shd w:val="clear" w:color="auto" w:fill="FFFFFF"/>
        <w:contextualSpacing/>
        <w:jc w:val="both"/>
        <w:rPr>
          <w:rFonts w:ascii="GHEA Grapalat" w:eastAsiaTheme="minorHAnsi" w:hAnsi="GHEA Grapalat" w:cstheme="minorBidi"/>
          <w:lang w:val="hy-AM"/>
        </w:rPr>
      </w:pPr>
      <w:r w:rsidRPr="00132AFD">
        <w:rPr>
          <w:rFonts w:ascii="GHEA Grapalat" w:eastAsiaTheme="minorHAnsi" w:hAnsi="GHEA Grapalat" w:cstheme="minorBidi"/>
        </w:rPr>
        <w:t xml:space="preserve">и  действует </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в</w:t>
      </w:r>
      <w:r w:rsidRPr="00132AFD">
        <w:rPr>
          <w:rFonts w:ascii="GHEA Grapalat" w:hAnsi="GHEA Grapalat"/>
        </w:rPr>
        <w:t>ключительно</w:t>
      </w:r>
      <w:r w:rsidRPr="00132AFD">
        <w:rPr>
          <w:rFonts w:ascii="GHEA Grapalat" w:eastAsiaTheme="minorHAnsi" w:hAnsi="GHEA Grapalat" w:cstheme="minorBidi"/>
        </w:rPr>
        <w:t xml:space="preserve"> </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до </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девяностого </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рабочего </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дня</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следующего за днем </w:t>
      </w:r>
    </w:p>
    <w:p w14:paraId="68A5730B" w14:textId="77777777" w:rsidR="005A6E91" w:rsidRPr="00132AFD" w:rsidRDefault="005A6E91" w:rsidP="005A6E91">
      <w:pPr>
        <w:pStyle w:val="NormalWeb"/>
        <w:shd w:val="clear" w:color="auto" w:fill="FFFFFF"/>
        <w:contextualSpacing/>
        <w:jc w:val="both"/>
        <w:rPr>
          <w:rFonts w:ascii="GHEA Grapalat" w:eastAsiaTheme="minorHAnsi" w:hAnsi="GHEA Grapalat" w:cstheme="minorBidi"/>
          <w:sz w:val="18"/>
          <w:szCs w:val="18"/>
          <w:lang w:val="hy-AM"/>
        </w:rPr>
      </w:pPr>
    </w:p>
    <w:p w14:paraId="2E3B6089" w14:textId="77777777" w:rsidR="005A6E91" w:rsidRPr="00132AFD" w:rsidRDefault="005A6E91" w:rsidP="00406DC2">
      <w:pPr>
        <w:pStyle w:val="NormalWeb"/>
        <w:shd w:val="clear" w:color="auto" w:fill="FFFFFF"/>
        <w:contextualSpacing/>
        <w:jc w:val="center"/>
        <w:rPr>
          <w:rFonts w:eastAsiaTheme="minorHAnsi" w:cstheme="minorBidi"/>
        </w:rPr>
      </w:pPr>
      <w:r w:rsidRPr="00132AFD">
        <w:rPr>
          <w:rFonts w:ascii="GHEA Grapalat" w:eastAsiaTheme="minorHAnsi" w:hAnsi="GHEA Grapalat" w:cstheme="minorBidi"/>
          <w:lang w:val="hy-AM"/>
        </w:rPr>
        <w:t>--------------------------------------------------------</w:t>
      </w:r>
      <w:r w:rsidRPr="00132AFD">
        <w:rPr>
          <w:rFonts w:ascii="GHEA Grapalat" w:eastAsiaTheme="minorHAnsi" w:hAnsi="GHEA Grapalat" w:cstheme="minorBidi"/>
        </w:rPr>
        <w:t>------------------</w:t>
      </w:r>
      <w:r w:rsidRPr="00132AFD">
        <w:rPr>
          <w:rFonts w:ascii="GHEA Grapalat" w:eastAsiaTheme="minorHAnsi" w:hAnsi="GHEA Grapalat" w:cstheme="minorBidi"/>
          <w:lang w:val="hy-AM"/>
        </w:rPr>
        <w:t>----------------------</w:t>
      </w:r>
      <w:r w:rsidR="00406DC2" w:rsidRPr="00132AFD">
        <w:rPr>
          <w:rFonts w:ascii="GHEA Grapalat" w:eastAsiaTheme="minorHAnsi" w:hAnsi="GHEA Grapalat" w:cstheme="minorBidi"/>
        </w:rPr>
        <w:t>---------------</w:t>
      </w:r>
      <w:r w:rsidRPr="00132AFD">
        <w:rPr>
          <w:rFonts w:eastAsiaTheme="minorHAnsi" w:cstheme="minorBidi"/>
        </w:rPr>
        <w:t xml:space="preserve"> </w:t>
      </w:r>
      <w:r w:rsidRPr="00132AFD">
        <w:rPr>
          <w:rFonts w:eastAsiaTheme="minorHAnsi" w:cstheme="minorBidi"/>
          <w:lang w:val="hy-AM"/>
        </w:rPr>
        <w:t>.</w:t>
      </w:r>
      <w:r w:rsidRPr="00132AFD">
        <w:rPr>
          <w:rFonts w:eastAsiaTheme="minorHAnsi" w:cstheme="minorBidi"/>
        </w:rPr>
        <w:t xml:space="preserve">           </w:t>
      </w:r>
      <w:r w:rsidRPr="00132AFD">
        <w:rPr>
          <w:rFonts w:ascii="GHEA Grapalat" w:eastAsiaTheme="minorHAnsi" w:hAnsi="GHEA Grapalat" w:cstheme="minorBidi"/>
          <w:sz w:val="16"/>
          <w:szCs w:val="16"/>
        </w:rPr>
        <w:t xml:space="preserve"> </w:t>
      </w:r>
      <w:r w:rsidR="00EB1A78" w:rsidRPr="00132AFD">
        <w:rPr>
          <w:rFonts w:ascii="GHEA Grapalat" w:eastAsiaTheme="minorHAnsi" w:hAnsi="GHEA Grapalat" w:cstheme="minorBidi"/>
          <w:sz w:val="16"/>
          <w:szCs w:val="16"/>
        </w:rPr>
        <w:t>крайн</w:t>
      </w:r>
      <w:r w:rsidR="009E68A6" w:rsidRPr="00132AFD">
        <w:rPr>
          <w:rFonts w:ascii="GHEA Grapalat" w:eastAsiaTheme="minorHAnsi" w:hAnsi="GHEA Grapalat" w:cstheme="minorBidi"/>
          <w:sz w:val="16"/>
          <w:szCs w:val="16"/>
        </w:rPr>
        <w:t>и</w:t>
      </w:r>
      <w:r w:rsidRPr="00132AFD">
        <w:rPr>
          <w:rFonts w:ascii="GHEA Grapalat" w:eastAsiaTheme="minorHAnsi" w:hAnsi="GHEA Grapalat" w:cstheme="minorBidi"/>
          <w:sz w:val="16"/>
          <w:szCs w:val="16"/>
        </w:rPr>
        <w:t>й срок выполнения работ</w:t>
      </w:r>
      <w:r w:rsidRPr="00132AFD">
        <w:rPr>
          <w:rFonts w:ascii="GHEA Grapalat" w:eastAsiaTheme="minorHAnsi" w:hAnsi="GHEA Grapalat" w:cstheme="minorBidi"/>
          <w:sz w:val="16"/>
          <w:szCs w:val="16"/>
          <w:lang w:val="hy-AM"/>
        </w:rPr>
        <w:t>, предусмотренн</w:t>
      </w:r>
      <w:r w:rsidRPr="00132AFD">
        <w:rPr>
          <w:rFonts w:ascii="GHEA Grapalat" w:eastAsiaTheme="minorHAnsi" w:hAnsi="GHEA Grapalat" w:cstheme="minorBidi"/>
          <w:sz w:val="16"/>
          <w:szCs w:val="16"/>
        </w:rPr>
        <w:t xml:space="preserve">ый </w:t>
      </w:r>
      <w:r w:rsidRPr="00132AFD">
        <w:rPr>
          <w:rFonts w:ascii="GHEA Grapalat" w:eastAsiaTheme="minorHAnsi" w:hAnsi="GHEA Grapalat" w:cstheme="minorBidi"/>
          <w:sz w:val="16"/>
          <w:szCs w:val="16"/>
          <w:lang w:val="hy-AM"/>
        </w:rPr>
        <w:t>заключаемым договором</w:t>
      </w:r>
    </w:p>
    <w:p w14:paraId="36F3450E" w14:textId="77777777" w:rsidR="005A6E91" w:rsidRPr="00132AFD" w:rsidRDefault="005A6E91" w:rsidP="005A6E91">
      <w:pPr>
        <w:pStyle w:val="NormalWeb"/>
        <w:shd w:val="clear" w:color="auto" w:fill="FFFFFF"/>
        <w:contextualSpacing/>
        <w:jc w:val="both"/>
        <w:rPr>
          <w:rFonts w:ascii="GHEA Grapalat" w:eastAsiaTheme="minorHAnsi" w:hAnsi="GHEA Grapalat" w:cstheme="minorBidi"/>
        </w:rPr>
      </w:pPr>
      <w:r w:rsidRPr="00132AFD">
        <w:rPr>
          <w:rFonts w:ascii="GHEA Grapalat" w:eastAsiaTheme="minorHAnsi" w:hAnsi="GHEA Grapalat" w:cstheme="minorBidi"/>
        </w:rPr>
        <w:t>В день предоставления гарантии лицо</w:t>
      </w:r>
      <w:r w:rsidR="00C34C57" w:rsidRPr="00132AFD">
        <w:rPr>
          <w:rFonts w:ascii="GHEA Grapalat" w:eastAsiaTheme="minorHAnsi" w:hAnsi="GHEA Grapalat" w:cstheme="minorBidi"/>
        </w:rPr>
        <w:t>,</w:t>
      </w:r>
      <w:r w:rsidRPr="00132AFD">
        <w:rPr>
          <w:rFonts w:ascii="GHEA Grapalat" w:eastAsiaTheme="minorHAnsi" w:hAnsi="GHEA Grapalat" w:cstheme="minorBidi"/>
        </w:rPr>
        <w:t xml:space="preserve"> выдающее гарантию</w:t>
      </w:r>
      <w:r w:rsidR="00C34C57" w:rsidRPr="00132AFD">
        <w:rPr>
          <w:rFonts w:ascii="GHEA Grapalat" w:eastAsiaTheme="minorHAnsi" w:hAnsi="GHEA Grapalat" w:cstheme="minorBidi"/>
        </w:rPr>
        <w:t>,</w:t>
      </w:r>
      <w:r w:rsidRPr="00132AFD">
        <w:rPr>
          <w:rFonts w:ascii="GHEA Grapalat" w:eastAsiaTheme="minorHAnsi" w:hAnsi="GHEA Grapalat" w:cstheme="minorBidi"/>
        </w:rPr>
        <w:t xml:space="preserve"> с официального адреса</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132AFD">
        <w:rPr>
          <w:rFonts w:ascii="GHEA Grapalat" w:eastAsiaTheme="minorHAnsi" w:hAnsi="GHEA Grapalat" w:cstheme="minorBidi"/>
        </w:rPr>
        <w:t xml:space="preserve">настоящей гарантии </w:t>
      </w:r>
      <w:r w:rsidRPr="00132AFD">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132AFD">
        <w:rPr>
          <w:rFonts w:ascii="GHEA Grapalat" w:eastAsiaTheme="minorHAnsi" w:hAnsi="GHEA Grapalat" w:cstheme="minorBidi"/>
          <w:lang w:val="hy-AM"/>
        </w:rPr>
        <w:t>.</w:t>
      </w:r>
      <w:r w:rsidRPr="00132AFD">
        <w:rPr>
          <w:rFonts w:ascii="GHEA Grapalat" w:eastAsiaTheme="minorHAnsi" w:hAnsi="GHEA Grapalat" w:cstheme="minorBidi"/>
        </w:rPr>
        <w:t xml:space="preserve"> </w:t>
      </w:r>
    </w:p>
    <w:p w14:paraId="2DAD0965" w14:textId="77777777" w:rsidR="007B3F5F" w:rsidRPr="00132AFD" w:rsidRDefault="007B3F5F" w:rsidP="00EF6EB4">
      <w:pPr>
        <w:pStyle w:val="NormalWeb"/>
        <w:shd w:val="clear" w:color="auto" w:fill="FFFFFF"/>
        <w:ind w:firstLine="374"/>
        <w:contextualSpacing/>
        <w:jc w:val="both"/>
        <w:rPr>
          <w:rFonts w:ascii="GHEA Grapalat" w:eastAsiaTheme="minorHAnsi" w:hAnsi="GHEA Grapalat" w:cstheme="minorBidi"/>
        </w:rPr>
      </w:pPr>
      <w:r w:rsidRPr="00132AFD">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132AFD" w:rsidRDefault="007B3F5F" w:rsidP="007B3F5F">
      <w:pPr>
        <w:pStyle w:val="NormalWeb"/>
        <w:shd w:val="clear" w:color="auto" w:fill="FFFFFF"/>
        <w:ind w:firstLine="374"/>
        <w:contextualSpacing/>
        <w:jc w:val="both"/>
        <w:rPr>
          <w:rFonts w:ascii="GHEA Grapalat" w:eastAsiaTheme="minorHAnsi" w:hAnsi="GHEA Grapalat" w:cstheme="minorBidi"/>
        </w:rPr>
      </w:pPr>
      <w:r w:rsidRPr="00132AFD">
        <w:rPr>
          <w:rFonts w:ascii="GHEA Grapalat" w:eastAsiaTheme="minorHAnsi" w:hAnsi="GHEA Grapalat" w:cstheme="minorBidi"/>
        </w:rPr>
        <w:t>1) копии заключенного договора N</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_____________________, включая </w:t>
      </w:r>
    </w:p>
    <w:p w14:paraId="6F79CCF9" w14:textId="77777777" w:rsidR="007B3F5F" w:rsidRPr="00132AFD" w:rsidRDefault="007B3F5F" w:rsidP="007B3F5F">
      <w:pPr>
        <w:pStyle w:val="NormalWeb"/>
        <w:shd w:val="clear" w:color="auto" w:fill="FFFFFF"/>
        <w:contextualSpacing/>
        <w:jc w:val="both"/>
        <w:rPr>
          <w:rFonts w:ascii="GHEA Grapalat" w:eastAsiaTheme="minorHAnsi" w:hAnsi="GHEA Grapalat" w:cstheme="minorBidi"/>
          <w:sz w:val="18"/>
          <w:szCs w:val="18"/>
        </w:rPr>
      </w:pPr>
      <w:r w:rsidRPr="00132AFD">
        <w:rPr>
          <w:rFonts w:eastAsiaTheme="minorHAnsi" w:cstheme="minorBidi"/>
        </w:rPr>
        <w:t xml:space="preserve">                                                               </w:t>
      </w:r>
      <w:r w:rsidR="00AA6959" w:rsidRPr="00132AFD">
        <w:rPr>
          <w:rFonts w:eastAsiaTheme="minorHAnsi" w:cstheme="minorBidi"/>
        </w:rPr>
        <w:t xml:space="preserve">      </w:t>
      </w:r>
      <w:r w:rsidRPr="00132AFD">
        <w:rPr>
          <w:rFonts w:ascii="GHEA Grapalat" w:eastAsiaTheme="minorHAnsi" w:hAnsi="GHEA Grapalat" w:cstheme="minorBidi"/>
          <w:sz w:val="18"/>
          <w:szCs w:val="18"/>
        </w:rPr>
        <w:t>номер заключаемого договара</w:t>
      </w:r>
    </w:p>
    <w:p w14:paraId="2EB95608"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00702A06" w:rsidRPr="00132AFD">
          <w:rPr>
            <w:rStyle w:val="Hyperlink"/>
            <w:rFonts w:ascii="GHEA Grapalat" w:hAnsi="GHEA Grapalat"/>
            <w:color w:val="auto"/>
            <w:sz w:val="20"/>
            <w:szCs w:val="20"/>
            <w:lang w:val="hy-AM"/>
          </w:rPr>
          <w:t>www.procurement.am</w:t>
        </w:r>
      </w:hyperlink>
      <w:r w:rsidRPr="00132AFD">
        <w:rPr>
          <w:rFonts w:ascii="GHEA Grapalat" w:eastAsiaTheme="minorHAnsi" w:hAnsi="GHEA Grapalat" w:cstheme="minorBidi"/>
        </w:rPr>
        <w:t xml:space="preserve"> .</w:t>
      </w:r>
    </w:p>
    <w:p w14:paraId="223B2F8F"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7.</w:t>
      </w:r>
      <w:r w:rsidRPr="00132AFD">
        <w:t xml:space="preserve"> </w:t>
      </w:r>
      <w:r w:rsidRPr="00132AF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8.</w:t>
      </w:r>
      <w:r w:rsidRPr="00132AFD">
        <w:t xml:space="preserve"> </w:t>
      </w:r>
      <w:r w:rsidRPr="00132AFD">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132AFD"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132AFD">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132AFD"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132AFD"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132AF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132AFD"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132AF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132AFD">
        <w:rPr>
          <w:rFonts w:ascii="GHEA Grapalat" w:hAnsi="GHEA Grapalat"/>
          <w:sz w:val="20"/>
          <w:szCs w:val="20"/>
          <w:lang w:val="hy-AM"/>
        </w:rPr>
        <w:t>Руководитель исполнительного органа</w:t>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p>
    <w:p w14:paraId="683881E2"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p>
    <w:p w14:paraId="69E1C115" w14:textId="77777777" w:rsidR="007B3F5F" w:rsidRPr="00132AFD"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132AFD">
        <w:rPr>
          <w:rFonts w:ascii="GHEA Grapalat" w:hAnsi="GHEA Grapalat" w:cs="Sylfaen"/>
          <w:vertAlign w:val="superscript"/>
          <w:lang w:val="hy-AM"/>
        </w:rPr>
        <w:t xml:space="preserve">                                                        </w:t>
      </w:r>
      <w:r w:rsidRPr="00132AFD">
        <w:rPr>
          <w:rFonts w:ascii="GHEA Grapalat" w:hAnsi="GHEA Grapalat" w:cs="Sylfaen"/>
          <w:vertAlign w:val="superscript"/>
        </w:rPr>
        <w:t>число, месяц, год</w:t>
      </w:r>
    </w:p>
    <w:p w14:paraId="14B9307A"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132AFD"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132AFD" w:rsidRDefault="00CF2692" w:rsidP="00B46D58">
      <w:pPr>
        <w:widowControl w:val="0"/>
        <w:spacing w:after="160"/>
        <w:ind w:left="567" w:right="565"/>
        <w:jc w:val="center"/>
        <w:rPr>
          <w:rFonts w:ascii="GHEA Grapalat" w:hAnsi="GHEA Grapalat"/>
          <w:b/>
        </w:rPr>
      </w:pPr>
    </w:p>
    <w:p w14:paraId="7AA9742F" w14:textId="77777777" w:rsidR="00CF2692" w:rsidRPr="00132AFD" w:rsidRDefault="00CF2692" w:rsidP="00B46D58">
      <w:pPr>
        <w:widowControl w:val="0"/>
        <w:spacing w:after="160"/>
        <w:ind w:left="567" w:right="565"/>
        <w:jc w:val="center"/>
        <w:rPr>
          <w:rFonts w:ascii="GHEA Grapalat" w:hAnsi="GHEA Grapalat"/>
          <w:b/>
        </w:rPr>
      </w:pPr>
    </w:p>
    <w:p w14:paraId="51DB381E" w14:textId="77777777" w:rsidR="007B3F5F" w:rsidRPr="00132AFD" w:rsidRDefault="007B3F5F" w:rsidP="00B46D58">
      <w:pPr>
        <w:widowControl w:val="0"/>
        <w:spacing w:after="160"/>
        <w:ind w:left="567" w:right="565"/>
        <w:jc w:val="center"/>
        <w:rPr>
          <w:rFonts w:ascii="GHEA Grapalat" w:hAnsi="GHEA Grapalat"/>
          <w:b/>
        </w:rPr>
      </w:pPr>
    </w:p>
    <w:p w14:paraId="6204B947" w14:textId="77777777" w:rsidR="00CF2692" w:rsidRPr="00132AFD" w:rsidRDefault="00CF2692" w:rsidP="00B46D58">
      <w:pPr>
        <w:widowControl w:val="0"/>
        <w:spacing w:after="160"/>
        <w:ind w:left="567" w:right="565"/>
        <w:jc w:val="center"/>
        <w:rPr>
          <w:rFonts w:ascii="GHEA Grapalat" w:hAnsi="GHEA Grapalat"/>
          <w:b/>
        </w:rPr>
      </w:pPr>
    </w:p>
    <w:p w14:paraId="6A44C596" w14:textId="77777777" w:rsidR="001005B0" w:rsidRPr="00132AFD" w:rsidRDefault="001005B0" w:rsidP="00B46D58">
      <w:pPr>
        <w:widowControl w:val="0"/>
        <w:spacing w:after="160"/>
        <w:ind w:left="567" w:right="565"/>
        <w:jc w:val="center"/>
        <w:rPr>
          <w:rFonts w:ascii="GHEA Grapalat" w:hAnsi="GHEA Grapalat"/>
          <w:b/>
        </w:rPr>
      </w:pPr>
    </w:p>
    <w:p w14:paraId="6883EB0D" w14:textId="4F936012" w:rsidR="00CB2230" w:rsidRDefault="00CB2230">
      <w:pPr>
        <w:rPr>
          <w:rFonts w:ascii="GHEA Grapalat" w:hAnsi="GHEA Grapalat"/>
          <w:b/>
        </w:rPr>
      </w:pPr>
    </w:p>
    <w:p w14:paraId="6287B1A3" w14:textId="77777777" w:rsidR="000A7CC2" w:rsidRDefault="000A7CC2">
      <w:pPr>
        <w:rPr>
          <w:rFonts w:ascii="GHEA Grapalat" w:hAnsi="GHEA Grapalat"/>
          <w:b/>
        </w:rPr>
      </w:pPr>
    </w:p>
    <w:p w14:paraId="1BC1D316" w14:textId="77777777" w:rsidR="000A7CC2" w:rsidRDefault="000A7CC2">
      <w:pPr>
        <w:rPr>
          <w:rFonts w:ascii="GHEA Grapalat" w:hAnsi="GHEA Grapalat"/>
          <w:b/>
        </w:rPr>
      </w:pPr>
    </w:p>
    <w:p w14:paraId="20BE1B45" w14:textId="77777777" w:rsidR="000A7CC2" w:rsidRPr="00132AFD" w:rsidRDefault="000A7CC2">
      <w:pPr>
        <w:rPr>
          <w:rFonts w:ascii="GHEA Grapalat" w:hAnsi="GHEA Grapalat"/>
          <w:b/>
        </w:rPr>
      </w:pPr>
    </w:p>
    <w:p w14:paraId="27DD4018" w14:textId="77777777" w:rsidR="001F6F04" w:rsidRPr="00132AFD" w:rsidRDefault="001F6F04" w:rsidP="000A7CC2">
      <w:pPr>
        <w:widowControl w:val="0"/>
        <w:ind w:firstLine="567"/>
        <w:jc w:val="right"/>
        <w:rPr>
          <w:rFonts w:ascii="GHEA Grapalat" w:hAnsi="GHEA Grapalat"/>
          <w:b/>
        </w:rPr>
      </w:pPr>
      <w:r w:rsidRPr="00132AFD">
        <w:rPr>
          <w:rFonts w:ascii="GHEA Grapalat" w:hAnsi="GHEA Grapalat"/>
          <w:b/>
        </w:rPr>
        <w:lastRenderedPageBreak/>
        <w:t>Приложение № 4.1</w:t>
      </w:r>
    </w:p>
    <w:p w14:paraId="6DF0A18C" w14:textId="54E7D466" w:rsidR="001F6F04" w:rsidRPr="00132AFD" w:rsidRDefault="001F6F04" w:rsidP="000A7CC2">
      <w:pPr>
        <w:widowControl w:val="0"/>
        <w:ind w:firstLine="567"/>
        <w:jc w:val="right"/>
        <w:rPr>
          <w:rFonts w:ascii="GHEA Grapalat" w:hAnsi="GHEA Grapalat" w:cs="Arial"/>
          <w:b/>
        </w:rPr>
      </w:pPr>
      <w:r w:rsidRPr="00132AFD">
        <w:rPr>
          <w:rFonts w:ascii="GHEA Grapalat" w:hAnsi="GHEA Grapalat"/>
          <w:b/>
        </w:rPr>
        <w:t xml:space="preserve">к Приглашению на </w:t>
      </w:r>
      <w:r w:rsidR="00165F60">
        <w:rPr>
          <w:rFonts w:ascii="GHEA Grapalat" w:hAnsi="GHEA Grapalat"/>
          <w:b/>
        </w:rPr>
        <w:t>открытый конкурс</w:t>
      </w:r>
      <w:r w:rsidRPr="00132AFD">
        <w:rPr>
          <w:rFonts w:ascii="GHEA Grapalat" w:hAnsi="GHEA Grapalat" w:cs="Arial"/>
          <w:b/>
        </w:rPr>
        <w:br/>
      </w:r>
      <w:r w:rsidRPr="00132AFD">
        <w:rPr>
          <w:rFonts w:ascii="GHEA Grapalat" w:hAnsi="GHEA Grapalat"/>
          <w:b/>
        </w:rPr>
        <w:t>под кодом "</w:t>
      </w:r>
      <w:r w:rsidR="005660C1">
        <w:rPr>
          <w:rFonts w:ascii="GHEA Grapalat" w:hAnsi="GHEA Grapalat"/>
          <w:b/>
        </w:rPr>
        <w:t>EQ-BMAShDzB-</w:t>
      </w:r>
      <w:r w:rsidR="00734EFF">
        <w:rPr>
          <w:rFonts w:ascii="GHEA Grapalat" w:hAnsi="GHEA Grapalat"/>
          <w:b/>
        </w:rPr>
        <w:t>26/5</w:t>
      </w:r>
      <w:r w:rsidRPr="00132AFD">
        <w:rPr>
          <w:rFonts w:ascii="GHEA Grapalat" w:hAnsi="GHEA Grapalat"/>
          <w:b/>
        </w:rPr>
        <w:t>"</w:t>
      </w:r>
      <w:r w:rsidRPr="00132AFD">
        <w:rPr>
          <w:rStyle w:val="FootnoteReference"/>
          <w:rFonts w:ascii="GHEA Grapalat" w:hAnsi="GHEA Grapalat"/>
          <w:b/>
          <w:sz w:val="36"/>
          <w:szCs w:val="36"/>
        </w:rPr>
        <w:footnoteReference w:customMarkFollows="1" w:id="20"/>
        <w:t>*</w:t>
      </w:r>
    </w:p>
    <w:p w14:paraId="7C1DE343" w14:textId="77777777" w:rsidR="000A7CC2" w:rsidRDefault="000A7CC2" w:rsidP="00520508">
      <w:pPr>
        <w:pStyle w:val="BodyTextIndent3"/>
        <w:widowControl w:val="0"/>
        <w:spacing w:after="160" w:line="240" w:lineRule="auto"/>
        <w:jc w:val="center"/>
        <w:rPr>
          <w:rFonts w:ascii="GHEA Grapalat" w:hAnsi="GHEA Grapalat"/>
          <w:sz w:val="24"/>
          <w:szCs w:val="24"/>
        </w:rPr>
      </w:pPr>
    </w:p>
    <w:p w14:paraId="437266FA" w14:textId="61D67A47" w:rsidR="00520508" w:rsidRPr="00132AFD" w:rsidRDefault="00520508" w:rsidP="00520508">
      <w:pPr>
        <w:pStyle w:val="BodyTextIndent3"/>
        <w:widowControl w:val="0"/>
        <w:spacing w:after="160" w:line="240" w:lineRule="auto"/>
        <w:jc w:val="center"/>
        <w:rPr>
          <w:rFonts w:ascii="GHEA Grapalat" w:hAnsi="GHEA Grapalat"/>
          <w:sz w:val="24"/>
          <w:szCs w:val="24"/>
          <w:lang w:val="hy-AM"/>
        </w:rPr>
      </w:pPr>
      <w:r w:rsidRPr="00132AFD">
        <w:rPr>
          <w:rFonts w:ascii="GHEA Grapalat" w:hAnsi="GHEA Grapalat"/>
          <w:sz w:val="24"/>
          <w:szCs w:val="24"/>
        </w:rPr>
        <w:t xml:space="preserve">ГАРАНТИЯ </w:t>
      </w:r>
      <w:r w:rsidRPr="00132AFD">
        <w:rPr>
          <w:rFonts w:ascii="GHEA Grapalat" w:hAnsi="GHEA Grapalat"/>
          <w:sz w:val="24"/>
          <w:szCs w:val="24"/>
          <w:lang w:val="en-US"/>
        </w:rPr>
        <w:t>N</w:t>
      </w:r>
      <w:r w:rsidRPr="00132AFD">
        <w:rPr>
          <w:rFonts w:ascii="GHEA Grapalat" w:hAnsi="GHEA Grapalat"/>
          <w:sz w:val="24"/>
          <w:szCs w:val="24"/>
          <w:lang w:val="hy-AM"/>
        </w:rPr>
        <w:t>________</w:t>
      </w:r>
    </w:p>
    <w:p w14:paraId="16E56D0C" w14:textId="77777777" w:rsidR="00520508" w:rsidRPr="00132AFD" w:rsidRDefault="00520508" w:rsidP="00520508">
      <w:pPr>
        <w:widowControl w:val="0"/>
        <w:spacing w:after="160"/>
        <w:ind w:left="567" w:right="565"/>
        <w:jc w:val="center"/>
        <w:rPr>
          <w:rFonts w:ascii="GHEA Grapalat" w:hAnsi="GHEA Grapalat"/>
          <w:b/>
        </w:rPr>
      </w:pPr>
      <w:r w:rsidRPr="00132AFD">
        <w:rPr>
          <w:rFonts w:ascii="GHEA Grapalat" w:hAnsi="GHEA Grapalat"/>
          <w:b/>
        </w:rPr>
        <w:t>(обеспечение квалификации)</w:t>
      </w:r>
    </w:p>
    <w:p w14:paraId="7A95323C" w14:textId="77777777" w:rsidR="00520508" w:rsidRPr="00132AFD" w:rsidRDefault="00520508" w:rsidP="0052050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132AFD">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132AFD">
        <w:rPr>
          <w:rFonts w:eastAsiaTheme="minorHAnsi" w:cstheme="minorBidi"/>
        </w:rPr>
        <w:t xml:space="preserve"> N</w:t>
      </w:r>
      <w:r w:rsidRPr="00132AFD">
        <w:rPr>
          <w:rFonts w:eastAsiaTheme="minorHAnsi" w:cstheme="minorBidi"/>
          <w:lang w:val="hy-AM"/>
        </w:rPr>
        <w:t xml:space="preserve">  </w:t>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rPr>
        <w:t xml:space="preserve">                                                                    </w:t>
      </w:r>
    </w:p>
    <w:p w14:paraId="48B50F93" w14:textId="77777777" w:rsidR="00520508" w:rsidRPr="00132AFD" w:rsidRDefault="00520508" w:rsidP="00520508">
      <w:pPr>
        <w:pStyle w:val="NormalWeb"/>
        <w:shd w:val="clear" w:color="auto" w:fill="FFFFFF"/>
        <w:spacing w:before="0" w:beforeAutospacing="0" w:after="0" w:afterAutospacing="0"/>
        <w:ind w:left="-142"/>
        <w:rPr>
          <w:rStyle w:val="Strong"/>
          <w:rFonts w:ascii="GHEA Grapalat" w:hAnsi="GHEA Grapalat"/>
          <w:b w:val="0"/>
          <w:sz w:val="18"/>
          <w:szCs w:val="18"/>
        </w:rPr>
      </w:pPr>
      <w:r w:rsidRPr="00132AFD">
        <w:rPr>
          <w:rStyle w:val="Strong"/>
          <w:rFonts w:ascii="GHEA Grapalat" w:hAnsi="GHEA Grapalat"/>
          <w:b w:val="0"/>
          <w:sz w:val="18"/>
          <w:szCs w:val="18"/>
          <w:lang w:val="hy-AM"/>
        </w:rPr>
        <w:tab/>
      </w:r>
      <w:r w:rsidRPr="00132AFD">
        <w:rPr>
          <w:rStyle w:val="Strong"/>
          <w:rFonts w:ascii="GHEA Grapalat" w:hAnsi="GHEA Grapalat"/>
          <w:b w:val="0"/>
          <w:sz w:val="18"/>
          <w:szCs w:val="18"/>
        </w:rPr>
        <w:t xml:space="preserve">                                                                            </w:t>
      </w:r>
      <w:r w:rsidR="00506873" w:rsidRPr="00132AFD">
        <w:rPr>
          <w:rStyle w:val="Strong"/>
          <w:rFonts w:ascii="GHEA Grapalat" w:hAnsi="GHEA Grapalat"/>
          <w:b w:val="0"/>
          <w:sz w:val="18"/>
          <w:szCs w:val="18"/>
        </w:rPr>
        <w:t xml:space="preserve">                                 </w:t>
      </w:r>
      <w:r w:rsidRPr="00132AFD">
        <w:rPr>
          <w:rStyle w:val="Strong"/>
          <w:rFonts w:ascii="GHEA Grapalat" w:hAnsi="GHEA Grapalat"/>
          <w:b w:val="0"/>
          <w:sz w:val="18"/>
          <w:szCs w:val="18"/>
        </w:rPr>
        <w:t>номер заключаемого договора</w:t>
      </w:r>
    </w:p>
    <w:p w14:paraId="652343E8" w14:textId="77777777" w:rsidR="00520508" w:rsidRPr="00132AFD" w:rsidRDefault="00520508" w:rsidP="0052050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132AFD">
        <w:rPr>
          <w:rFonts w:ascii="GHEA Grapalat" w:eastAsiaTheme="minorHAnsi" w:hAnsi="GHEA Grapalat" w:cstheme="minorBidi"/>
        </w:rPr>
        <w:t xml:space="preserve">  заключаемым</w:t>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Style w:val="Strong"/>
          <w:rFonts w:ascii="GHEA Grapalat" w:hAnsi="GHEA Grapalat"/>
          <w:sz w:val="20"/>
          <w:szCs w:val="20"/>
          <w:u w:val="single"/>
          <w:lang w:val="hy-AM"/>
        </w:rPr>
        <w:tab/>
      </w:r>
      <w:r w:rsidRPr="00132AFD">
        <w:rPr>
          <w:rFonts w:eastAsiaTheme="minorHAnsi" w:cstheme="minorBidi"/>
        </w:rPr>
        <w:t xml:space="preserve"> (</w:t>
      </w:r>
      <w:r w:rsidRPr="00132AFD">
        <w:rPr>
          <w:rFonts w:ascii="GHEA Grapalat" w:eastAsiaTheme="minorHAnsi" w:hAnsi="GHEA Grapalat" w:cstheme="minorBidi"/>
        </w:rPr>
        <w:t xml:space="preserve">далее-принципал ) в результате  </w:t>
      </w:r>
    </w:p>
    <w:p w14:paraId="14F0FC64" w14:textId="77777777" w:rsidR="00520508" w:rsidRPr="00132AFD" w:rsidRDefault="00520508" w:rsidP="00520508">
      <w:pPr>
        <w:pStyle w:val="NormalWeb"/>
        <w:shd w:val="clear" w:color="auto" w:fill="FFFFFF"/>
        <w:spacing w:before="0" w:beforeAutospacing="0" w:after="0" w:afterAutospacing="0"/>
        <w:ind w:left="-142"/>
        <w:rPr>
          <w:rFonts w:cs="Sylfaen"/>
          <w:b/>
          <w:sz w:val="18"/>
          <w:szCs w:val="18"/>
          <w:vertAlign w:val="superscript"/>
          <w:lang w:val="hy-AM"/>
        </w:rPr>
      </w:pPr>
      <w:r w:rsidRPr="00132AFD">
        <w:rPr>
          <w:rStyle w:val="Strong"/>
          <w:rFonts w:ascii="GHEA Grapalat" w:hAnsi="GHEA Grapalat"/>
          <w:b w:val="0"/>
          <w:sz w:val="18"/>
          <w:szCs w:val="18"/>
        </w:rPr>
        <w:t xml:space="preserve">                                  наименование отобранного участника</w:t>
      </w:r>
      <w:r w:rsidRPr="00132AFD">
        <w:rPr>
          <w:rStyle w:val="Strong"/>
          <w:rFonts w:ascii="GHEA Grapalat" w:hAnsi="GHEA Grapalat"/>
          <w:b w:val="0"/>
          <w:sz w:val="18"/>
          <w:szCs w:val="18"/>
          <w:lang w:val="hy-AM"/>
        </w:rPr>
        <w:tab/>
      </w:r>
    </w:p>
    <w:p w14:paraId="7C0F4B63"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Style w:val="Strong"/>
          <w:rFonts w:ascii="GHEA Grapalat" w:hAnsi="GHEA Grapalat"/>
          <w:sz w:val="20"/>
          <w:szCs w:val="20"/>
          <w:lang w:val="hy-AM"/>
        </w:rPr>
        <w:tab/>
      </w:r>
      <w:r w:rsidRPr="00132AFD">
        <w:rPr>
          <w:rFonts w:eastAsiaTheme="minorHAnsi" w:cstheme="minorBidi"/>
        </w:rPr>
        <w:t xml:space="preserve"> </w:t>
      </w:r>
    </w:p>
    <w:p w14:paraId="71CC049B" w14:textId="77777777" w:rsidR="00520508" w:rsidRPr="00132AFD" w:rsidRDefault="00520508" w:rsidP="00520508">
      <w:pPr>
        <w:pStyle w:val="NormalWeb"/>
        <w:shd w:val="clear" w:color="auto" w:fill="FFFFFF"/>
        <w:spacing w:before="0" w:beforeAutospacing="0" w:after="0" w:afterAutospacing="0"/>
        <w:jc w:val="both"/>
        <w:rPr>
          <w:rFonts w:ascii="GHEA Grapalat" w:hAnsi="GHEA Grapalat"/>
          <w:sz w:val="20"/>
          <w:szCs w:val="20"/>
          <w:lang w:val="hy-AM"/>
        </w:rPr>
      </w:pPr>
      <w:r w:rsidRPr="00132AFD">
        <w:rPr>
          <w:rFonts w:ascii="GHEA Grapalat" w:eastAsiaTheme="minorHAnsi" w:hAnsi="GHEA Grapalat" w:cstheme="minorBidi"/>
        </w:rPr>
        <w:t xml:space="preserve">организованной </w:t>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lang w:val="hy-AM"/>
        </w:rPr>
        <w:t xml:space="preserve"> </w:t>
      </w:r>
      <w:r w:rsidRPr="00132AFD">
        <w:rPr>
          <w:rFonts w:ascii="GHEA Grapalat" w:eastAsiaTheme="minorHAnsi" w:hAnsi="GHEA Grapalat" w:cstheme="minorBidi"/>
        </w:rPr>
        <w:t xml:space="preserve"> (далее-бенефициар) </w:t>
      </w:r>
    </w:p>
    <w:p w14:paraId="3AD9A106" w14:textId="77777777" w:rsidR="00520508" w:rsidRPr="00132AFD" w:rsidRDefault="00520508" w:rsidP="0052050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132AFD">
        <w:rPr>
          <w:rFonts w:ascii="GHEA Grapalat" w:hAnsi="GHEA Grapalat" w:cs="Sylfaen"/>
          <w:vertAlign w:val="superscript"/>
        </w:rPr>
        <w:t xml:space="preserve">                         </w:t>
      </w:r>
      <w:r w:rsidRPr="00132AFD">
        <w:rPr>
          <w:rStyle w:val="Strong"/>
          <w:rFonts w:ascii="GHEA Grapalat" w:hAnsi="GHEA Grapalat"/>
          <w:b w:val="0"/>
          <w:sz w:val="18"/>
          <w:szCs w:val="18"/>
        </w:rPr>
        <w:t>наименование заказчика</w:t>
      </w:r>
      <w:r w:rsidRPr="00132AFD">
        <w:rPr>
          <w:rFonts w:ascii="GHEA Grapalat" w:eastAsiaTheme="minorHAnsi" w:hAnsi="GHEA Grapalat" w:cstheme="minorBidi"/>
          <w:b/>
          <w:sz w:val="18"/>
          <w:szCs w:val="18"/>
        </w:rPr>
        <w:t xml:space="preserve"> </w:t>
      </w:r>
    </w:p>
    <w:p w14:paraId="4A03409D" w14:textId="77777777" w:rsidR="00520508" w:rsidRPr="00132AFD"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132AFD">
        <w:rPr>
          <w:rFonts w:ascii="GHEA Grapalat" w:eastAsiaTheme="minorHAnsi" w:hAnsi="GHEA Grapalat" w:cstheme="minorBidi"/>
        </w:rPr>
        <w:t>процедуры  закупок под кодом ____________________.</w:t>
      </w:r>
    </w:p>
    <w:p w14:paraId="79D2B447" w14:textId="77777777" w:rsidR="00520508" w:rsidRPr="00132AFD"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32AFD">
        <w:rPr>
          <w:rFonts w:ascii="GHEA Grapalat" w:eastAsiaTheme="minorHAnsi" w:hAnsi="GHEA Grapalat" w:cstheme="minorBidi"/>
        </w:rPr>
        <w:t xml:space="preserve">                                                         </w:t>
      </w:r>
      <w:r w:rsidRPr="00132AFD">
        <w:rPr>
          <w:rFonts w:ascii="GHEA Grapalat" w:eastAsiaTheme="minorHAnsi" w:hAnsi="GHEA Grapalat" w:cstheme="minorBidi"/>
          <w:sz w:val="18"/>
          <w:szCs w:val="18"/>
        </w:rPr>
        <w:t>код процедуры</w:t>
      </w:r>
    </w:p>
    <w:p w14:paraId="235B018E" w14:textId="77777777" w:rsidR="00520508" w:rsidRPr="00132AFD" w:rsidRDefault="00520508" w:rsidP="00520508">
      <w:pPr>
        <w:pStyle w:val="NormalWeb"/>
        <w:shd w:val="clear" w:color="auto" w:fill="FFFFFF"/>
        <w:spacing w:before="0" w:beforeAutospacing="0" w:after="0" w:afterAutospacing="0"/>
        <w:jc w:val="both"/>
        <w:rPr>
          <w:rFonts w:ascii="GHEA Grapalat" w:eastAsiaTheme="minorHAnsi" w:hAnsi="GHEA Grapalat" w:cstheme="minorBidi"/>
          <w:lang w:val="hy-AM"/>
        </w:rPr>
      </w:pPr>
      <w:r w:rsidRPr="00132AFD">
        <w:rPr>
          <w:rFonts w:ascii="GHEA Grapalat" w:eastAsiaTheme="minorHAnsi" w:hAnsi="GHEA Grapalat" w:cstheme="minorBidi"/>
        </w:rPr>
        <w:t xml:space="preserve">  2.  По гарантии </w:t>
      </w:r>
      <w:r w:rsidRPr="00132AFD">
        <w:rPr>
          <w:rFonts w:ascii="GHEA Grapalat" w:eastAsiaTheme="minorHAnsi" w:hAnsi="GHEA Grapalat" w:cstheme="minorBidi"/>
          <w:lang w:val="hy-AM"/>
        </w:rPr>
        <w:t xml:space="preserve">---------------------------------------------------------------------------- </w:t>
      </w:r>
    </w:p>
    <w:p w14:paraId="75575E81" w14:textId="77777777" w:rsidR="00520508" w:rsidRPr="00132AFD"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32AFD">
        <w:rPr>
          <w:rFonts w:ascii="GHEA Grapalat" w:eastAsiaTheme="minorHAnsi" w:hAnsi="GHEA Grapalat" w:cstheme="minorBidi"/>
          <w:sz w:val="18"/>
          <w:szCs w:val="18"/>
        </w:rPr>
        <w:t xml:space="preserve">                                     наименование </w:t>
      </w:r>
      <w:r w:rsidR="004F6DE8" w:rsidRPr="00132AFD">
        <w:rPr>
          <w:rFonts w:ascii="GHEA Grapalat" w:eastAsiaTheme="minorHAnsi" w:hAnsi="GHEA Grapalat" w:cstheme="minorBidi"/>
          <w:sz w:val="18"/>
          <w:szCs w:val="18"/>
        </w:rPr>
        <w:t xml:space="preserve">выдающего гарантию </w:t>
      </w:r>
      <w:r w:rsidRPr="00132AFD">
        <w:rPr>
          <w:rFonts w:ascii="GHEA Grapalat" w:eastAsiaTheme="minorHAnsi" w:hAnsi="GHEA Grapalat" w:cstheme="minorBidi"/>
          <w:sz w:val="18"/>
          <w:szCs w:val="18"/>
        </w:rPr>
        <w:t>банка</w:t>
      </w:r>
      <w:r w:rsidR="00697031" w:rsidRPr="00132AFD">
        <w:rPr>
          <w:rFonts w:ascii="GHEA Grapalat" w:eastAsiaTheme="minorHAnsi" w:hAnsi="GHEA Grapalat" w:cstheme="minorBidi"/>
          <w:sz w:val="18"/>
          <w:szCs w:val="18"/>
        </w:rPr>
        <w:t xml:space="preserve"> </w:t>
      </w:r>
    </w:p>
    <w:p w14:paraId="33D1645D" w14:textId="77777777" w:rsidR="00520508" w:rsidRPr="00132AFD"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132AFD"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132AFD">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132AFD"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32AFD">
        <w:rPr>
          <w:rFonts w:ascii="GHEA Grapalat" w:eastAsiaTheme="minorHAnsi" w:hAnsi="GHEA Grapalat" w:cstheme="minorBidi"/>
        </w:rPr>
        <w:t xml:space="preserve">                                                              </w:t>
      </w:r>
      <w:r w:rsidRPr="00132AFD">
        <w:rPr>
          <w:rFonts w:ascii="GHEA Grapalat" w:eastAsiaTheme="minorHAnsi" w:hAnsi="GHEA Grapalat" w:cstheme="minorBidi"/>
          <w:sz w:val="18"/>
          <w:szCs w:val="18"/>
        </w:rPr>
        <w:t xml:space="preserve">сумма в цифрах и прописью         </w:t>
      </w:r>
    </w:p>
    <w:p w14:paraId="5519FD7F" w14:textId="77777777" w:rsidR="00520508" w:rsidRPr="00132AFD"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132AFD">
        <w:rPr>
          <w:rFonts w:ascii="GHEA Grapalat" w:eastAsiaTheme="minorHAnsi" w:hAnsi="GHEA Grapalat" w:cstheme="minorBidi"/>
        </w:rPr>
        <w:t xml:space="preserve">гарантии) в течение </w:t>
      </w:r>
      <w:r w:rsidR="00232E72" w:rsidRPr="00132AFD">
        <w:rPr>
          <w:rFonts w:ascii="GHEA Grapalat" w:eastAsiaTheme="minorHAnsi" w:hAnsi="GHEA Grapalat" w:cstheme="minorBidi"/>
        </w:rPr>
        <w:t xml:space="preserve">пяти </w:t>
      </w:r>
      <w:r w:rsidRPr="00132AFD">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132AFD">
        <w:rPr>
          <w:rFonts w:ascii="GHEA Grapalat" w:eastAsiaTheme="minorHAnsi" w:hAnsi="GHEA Grapalat" w:cstheme="minorBidi"/>
          <w:lang w:val="hy-AM"/>
        </w:rPr>
        <w:t xml:space="preserve">двухсторонне утвержденного </w:t>
      </w:r>
      <w:r w:rsidR="00D27BE8" w:rsidRPr="00132AFD">
        <w:rPr>
          <w:rFonts w:ascii="GHEA Grapalat" w:eastAsiaTheme="minorHAnsi" w:hAnsi="GHEA Grapalat" w:cstheme="minorBidi"/>
        </w:rPr>
        <w:t>акта (актов) сдачи-приемки</w:t>
      </w:r>
      <w:r w:rsidRPr="00132AFD">
        <w:rPr>
          <w:rFonts w:ascii="GHEA Grapalat" w:eastAsiaTheme="minorHAnsi" w:hAnsi="GHEA Grapalat" w:cstheme="minorBidi"/>
        </w:rPr>
        <w:t xml:space="preserve"> между бенефициаром и принципалом </w:t>
      </w:r>
      <w:r w:rsidR="005613D6" w:rsidRPr="00132AFD">
        <w:rPr>
          <w:rFonts w:ascii="GHEA Grapalat" w:eastAsiaTheme="minorHAnsi" w:hAnsi="GHEA Grapalat" w:cstheme="minorBidi"/>
        </w:rPr>
        <w:t>в рамках исполнения договора</w:t>
      </w:r>
      <w:r w:rsidR="005613D6" w:rsidRPr="00132AFD">
        <w:rPr>
          <w:rFonts w:ascii="GHEA Grapalat" w:eastAsiaTheme="minorHAnsi" w:hAnsi="GHEA Grapalat" w:cstheme="minorBidi"/>
          <w:lang w:val="hy-AM"/>
        </w:rPr>
        <w:t xml:space="preserve"> и</w:t>
      </w:r>
      <w:r w:rsidR="005613D6" w:rsidRPr="00132AFD">
        <w:rPr>
          <w:rFonts w:ascii="GHEA Grapalat" w:eastAsiaTheme="minorHAnsi" w:hAnsi="GHEA Grapalat" w:cstheme="minorBidi"/>
        </w:rPr>
        <w:t xml:space="preserve"> представленн</w:t>
      </w:r>
      <w:r w:rsidR="005613D6" w:rsidRPr="00132AFD">
        <w:rPr>
          <w:rFonts w:ascii="GHEA Grapalat" w:eastAsiaTheme="minorHAnsi" w:hAnsi="GHEA Grapalat" w:cstheme="minorBidi"/>
          <w:lang w:val="hy-AM"/>
        </w:rPr>
        <w:t>ого принципалом</w:t>
      </w:r>
      <w:r w:rsidR="005613D6" w:rsidRPr="00132AFD">
        <w:rPr>
          <w:rFonts w:ascii="GHEA Grapalat" w:eastAsiaTheme="minorHAnsi" w:hAnsi="GHEA Grapalat" w:cstheme="minorBidi"/>
        </w:rPr>
        <w:t xml:space="preserve"> лицу</w:t>
      </w:r>
      <w:r w:rsidR="00A5482B" w:rsidRPr="00132AFD">
        <w:rPr>
          <w:rFonts w:ascii="GHEA Grapalat" w:eastAsiaTheme="minorHAnsi" w:hAnsi="GHEA Grapalat" w:cstheme="minorBidi"/>
        </w:rPr>
        <w:t xml:space="preserve"> </w:t>
      </w:r>
      <w:r w:rsidR="005613D6" w:rsidRPr="00132AFD">
        <w:rPr>
          <w:rFonts w:ascii="GHEA Grapalat" w:eastAsiaTheme="minorHAnsi" w:hAnsi="GHEA Grapalat" w:cstheme="minorBidi"/>
        </w:rPr>
        <w:t xml:space="preserve"> давшему гарантию</w:t>
      </w:r>
      <w:r w:rsidRPr="00132AFD">
        <w:rPr>
          <w:rFonts w:ascii="GHEA Grapalat" w:eastAsiaTheme="minorHAnsi" w:hAnsi="GHEA Grapalat" w:cstheme="minorBidi"/>
        </w:rPr>
        <w:t>.</w:t>
      </w:r>
    </w:p>
    <w:p w14:paraId="611ECCC6" w14:textId="77777777" w:rsidR="00520508" w:rsidRPr="00132AFD" w:rsidRDefault="00520508" w:rsidP="0052050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132AFD">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132AFD"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132AFD">
        <w:rPr>
          <w:rFonts w:ascii="GHEA Grapalat" w:eastAsiaTheme="minorHAnsi" w:hAnsi="GHEA Grapalat" w:cstheme="minorBidi"/>
        </w:rPr>
        <w:t xml:space="preserve">              </w:t>
      </w:r>
      <w:r w:rsidRPr="00132AFD">
        <w:rPr>
          <w:rFonts w:ascii="GHEA Grapalat" w:eastAsiaTheme="minorHAnsi" w:hAnsi="GHEA Grapalat" w:cstheme="minorBidi"/>
          <w:sz w:val="18"/>
          <w:szCs w:val="18"/>
        </w:rPr>
        <w:t>расчетный счет</w:t>
      </w:r>
    </w:p>
    <w:p w14:paraId="7BFC6A89" w14:textId="77777777" w:rsidR="00520508" w:rsidRPr="00132AFD"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132AFD">
        <w:rPr>
          <w:rStyle w:val="Strong"/>
          <w:rFonts w:ascii="GHEA Grapalat" w:hAnsi="GHEA Grapalat"/>
          <w:sz w:val="20"/>
          <w:szCs w:val="20"/>
        </w:rPr>
        <w:t xml:space="preserve">3. </w:t>
      </w:r>
      <w:r w:rsidRPr="00132AFD">
        <w:rPr>
          <w:rFonts w:ascii="GHEA Grapalat" w:eastAsiaTheme="minorHAnsi" w:hAnsi="GHEA Grapalat" w:cstheme="minorBidi"/>
        </w:rPr>
        <w:t>Настоящая гарантия является безотзывной.</w:t>
      </w:r>
    </w:p>
    <w:p w14:paraId="1D90076D" w14:textId="77777777" w:rsidR="00520508" w:rsidRPr="00132AFD"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132AFD" w:rsidRDefault="00EB1A78" w:rsidP="00EB1A78">
      <w:pPr>
        <w:pStyle w:val="NormalWeb"/>
        <w:shd w:val="clear" w:color="auto" w:fill="FFFFFF"/>
        <w:ind w:firstLine="374"/>
        <w:contextualSpacing/>
        <w:jc w:val="both"/>
        <w:rPr>
          <w:rFonts w:ascii="GHEA Grapalat" w:eastAsiaTheme="minorHAnsi" w:hAnsi="GHEA Grapalat" w:cstheme="minorBidi"/>
        </w:rPr>
      </w:pPr>
      <w:r w:rsidRPr="00132AFD">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132AFD" w:rsidRDefault="00EB1A78" w:rsidP="00EB1A78">
      <w:pPr>
        <w:pStyle w:val="NormalWeb"/>
        <w:shd w:val="clear" w:color="auto" w:fill="FFFFFF"/>
        <w:ind w:firstLine="374"/>
        <w:contextualSpacing/>
        <w:jc w:val="both"/>
        <w:rPr>
          <w:rFonts w:ascii="GHEA Grapalat" w:eastAsiaTheme="minorHAnsi" w:hAnsi="GHEA Grapalat" w:cstheme="minorBidi"/>
        </w:rPr>
      </w:pPr>
      <w:r w:rsidRPr="00132AFD">
        <w:rPr>
          <w:rFonts w:ascii="GHEA Grapalat" w:eastAsiaTheme="minorHAnsi" w:hAnsi="GHEA Grapalat" w:cstheme="minorBidi"/>
          <w:sz w:val="18"/>
          <w:szCs w:val="18"/>
        </w:rPr>
        <w:t>номер заключаемого договара</w:t>
      </w:r>
    </w:p>
    <w:p w14:paraId="6C7F57A3" w14:textId="77777777" w:rsidR="00EB1A78" w:rsidRPr="00132AFD" w:rsidRDefault="00EB1A78" w:rsidP="00EB1A78">
      <w:pPr>
        <w:pStyle w:val="NormalWeb"/>
        <w:shd w:val="clear" w:color="auto" w:fill="FFFFFF"/>
        <w:ind w:firstLine="374"/>
        <w:contextualSpacing/>
        <w:jc w:val="both"/>
        <w:rPr>
          <w:rFonts w:ascii="GHEA Grapalat" w:eastAsiaTheme="minorHAnsi" w:hAnsi="GHEA Grapalat" w:cstheme="minorBidi"/>
        </w:rPr>
      </w:pPr>
    </w:p>
    <w:p w14:paraId="6C520112" w14:textId="77777777" w:rsidR="00EB1A78" w:rsidRPr="00132AFD" w:rsidRDefault="00EB1A78" w:rsidP="00EB1A78">
      <w:pPr>
        <w:pStyle w:val="NormalWeb"/>
        <w:shd w:val="clear" w:color="auto" w:fill="FFFFFF"/>
        <w:contextualSpacing/>
        <w:jc w:val="both"/>
        <w:rPr>
          <w:rFonts w:ascii="GHEA Grapalat" w:eastAsiaTheme="minorHAnsi" w:hAnsi="GHEA Grapalat" w:cstheme="minorBidi"/>
          <w:lang w:val="hy-AM"/>
        </w:rPr>
      </w:pPr>
      <w:r w:rsidRPr="00132AFD">
        <w:rPr>
          <w:rFonts w:ascii="GHEA Grapalat" w:eastAsiaTheme="minorHAnsi" w:hAnsi="GHEA Grapalat" w:cstheme="minorBidi"/>
        </w:rPr>
        <w:t xml:space="preserve">и  действует </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в</w:t>
      </w:r>
      <w:r w:rsidRPr="00132AFD">
        <w:rPr>
          <w:rFonts w:ascii="GHEA Grapalat" w:hAnsi="GHEA Grapalat"/>
        </w:rPr>
        <w:t>ключительно</w:t>
      </w:r>
      <w:r w:rsidRPr="00132AFD">
        <w:rPr>
          <w:rFonts w:ascii="GHEA Grapalat" w:eastAsiaTheme="minorHAnsi" w:hAnsi="GHEA Grapalat" w:cstheme="minorBidi"/>
        </w:rPr>
        <w:t xml:space="preserve"> </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до </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девяностого </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рабочего </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дня</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следующего за днем </w:t>
      </w:r>
    </w:p>
    <w:p w14:paraId="21000F4B" w14:textId="77777777" w:rsidR="00EB1A78" w:rsidRPr="00132AFD"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1A577E8C" w14:textId="77777777" w:rsidR="00EB1A78" w:rsidRPr="00132AFD" w:rsidRDefault="00EB1A78" w:rsidP="00D47545">
      <w:pPr>
        <w:pStyle w:val="NormalWeb"/>
        <w:shd w:val="clear" w:color="auto" w:fill="FFFFFF"/>
        <w:contextualSpacing/>
        <w:jc w:val="center"/>
        <w:rPr>
          <w:rFonts w:eastAsiaTheme="minorHAnsi" w:cstheme="minorBidi"/>
        </w:rPr>
      </w:pPr>
      <w:r w:rsidRPr="00132AFD">
        <w:rPr>
          <w:rFonts w:ascii="GHEA Grapalat" w:eastAsiaTheme="minorHAnsi" w:hAnsi="GHEA Grapalat" w:cstheme="minorBidi"/>
          <w:lang w:val="hy-AM"/>
        </w:rPr>
        <w:t>--------------------------------------------------------</w:t>
      </w:r>
      <w:r w:rsidRPr="00132AFD">
        <w:rPr>
          <w:rFonts w:ascii="GHEA Grapalat" w:eastAsiaTheme="minorHAnsi" w:hAnsi="GHEA Grapalat" w:cstheme="minorBidi"/>
        </w:rPr>
        <w:t>------------------</w:t>
      </w:r>
      <w:r w:rsidRPr="00132AFD">
        <w:rPr>
          <w:rFonts w:ascii="GHEA Grapalat" w:eastAsiaTheme="minorHAnsi" w:hAnsi="GHEA Grapalat" w:cstheme="minorBidi"/>
          <w:lang w:val="hy-AM"/>
        </w:rPr>
        <w:t>----------------------</w:t>
      </w:r>
      <w:r w:rsidR="00D47545" w:rsidRPr="00132AFD">
        <w:rPr>
          <w:rFonts w:ascii="GHEA Grapalat" w:eastAsiaTheme="minorHAnsi" w:hAnsi="GHEA Grapalat" w:cstheme="minorBidi"/>
        </w:rPr>
        <w:t>--------------</w:t>
      </w:r>
      <w:r w:rsidRPr="00132AFD">
        <w:rPr>
          <w:rFonts w:eastAsiaTheme="minorHAnsi" w:cstheme="minorBidi"/>
        </w:rPr>
        <w:t xml:space="preserve"> </w:t>
      </w:r>
      <w:r w:rsidRPr="00132AFD">
        <w:rPr>
          <w:rFonts w:eastAsiaTheme="minorHAnsi" w:cstheme="minorBidi"/>
          <w:lang w:val="hy-AM"/>
        </w:rPr>
        <w:t>.</w:t>
      </w:r>
      <w:r w:rsidRPr="00132AFD">
        <w:rPr>
          <w:rFonts w:eastAsiaTheme="minorHAnsi" w:cstheme="minorBidi"/>
        </w:rPr>
        <w:t xml:space="preserve">           </w:t>
      </w:r>
      <w:r w:rsidRPr="00132AFD">
        <w:rPr>
          <w:rFonts w:ascii="GHEA Grapalat" w:eastAsiaTheme="minorHAnsi" w:hAnsi="GHEA Grapalat" w:cstheme="minorBidi"/>
          <w:sz w:val="16"/>
          <w:szCs w:val="16"/>
        </w:rPr>
        <w:t xml:space="preserve"> крайн</w:t>
      </w:r>
      <w:r w:rsidR="00A265BE" w:rsidRPr="00132AFD">
        <w:rPr>
          <w:rFonts w:ascii="GHEA Grapalat" w:eastAsiaTheme="minorHAnsi" w:hAnsi="GHEA Grapalat" w:cstheme="minorBidi"/>
          <w:sz w:val="16"/>
          <w:szCs w:val="16"/>
        </w:rPr>
        <w:t>и</w:t>
      </w:r>
      <w:r w:rsidRPr="00132AFD">
        <w:rPr>
          <w:rFonts w:ascii="GHEA Grapalat" w:eastAsiaTheme="minorHAnsi" w:hAnsi="GHEA Grapalat" w:cstheme="minorBidi"/>
          <w:sz w:val="16"/>
          <w:szCs w:val="16"/>
        </w:rPr>
        <w:t>й срок выполнения работ</w:t>
      </w:r>
      <w:r w:rsidRPr="00132AFD">
        <w:rPr>
          <w:rFonts w:ascii="GHEA Grapalat" w:eastAsiaTheme="minorHAnsi" w:hAnsi="GHEA Grapalat" w:cstheme="minorBidi"/>
          <w:sz w:val="16"/>
          <w:szCs w:val="16"/>
          <w:lang w:val="hy-AM"/>
        </w:rPr>
        <w:t>, предусмотренн</w:t>
      </w:r>
      <w:r w:rsidRPr="00132AFD">
        <w:rPr>
          <w:rFonts w:ascii="GHEA Grapalat" w:eastAsiaTheme="minorHAnsi" w:hAnsi="GHEA Grapalat" w:cstheme="minorBidi"/>
          <w:sz w:val="16"/>
          <w:szCs w:val="16"/>
        </w:rPr>
        <w:t xml:space="preserve">ый </w:t>
      </w:r>
      <w:r w:rsidRPr="00132AFD">
        <w:rPr>
          <w:rFonts w:ascii="GHEA Grapalat" w:eastAsiaTheme="minorHAnsi" w:hAnsi="GHEA Grapalat" w:cstheme="minorBidi"/>
          <w:sz w:val="16"/>
          <w:szCs w:val="16"/>
          <w:lang w:val="hy-AM"/>
        </w:rPr>
        <w:t>заключаемым договором</w:t>
      </w:r>
    </w:p>
    <w:p w14:paraId="299E9395" w14:textId="77777777" w:rsidR="00183022" w:rsidRPr="00132AFD" w:rsidRDefault="00183022" w:rsidP="00183022">
      <w:pPr>
        <w:pStyle w:val="NormalWeb"/>
        <w:shd w:val="clear" w:color="auto" w:fill="FFFFFF"/>
        <w:contextualSpacing/>
        <w:jc w:val="both"/>
        <w:rPr>
          <w:rFonts w:ascii="GHEA Grapalat" w:eastAsiaTheme="minorHAnsi" w:hAnsi="GHEA Grapalat" w:cstheme="minorBidi"/>
        </w:rPr>
      </w:pPr>
      <w:r w:rsidRPr="00132AFD">
        <w:rPr>
          <w:rFonts w:ascii="GHEA Grapalat" w:eastAsiaTheme="minorHAnsi" w:hAnsi="GHEA Grapalat" w:cstheme="minorBidi"/>
        </w:rPr>
        <w:lastRenderedPageBreak/>
        <w:t>В день предоставления гарантии лицо</w:t>
      </w:r>
      <w:r w:rsidR="00721A7B" w:rsidRPr="00132AFD">
        <w:rPr>
          <w:rFonts w:ascii="GHEA Grapalat" w:eastAsiaTheme="minorHAnsi" w:hAnsi="GHEA Grapalat" w:cstheme="minorBidi"/>
        </w:rPr>
        <w:t>,</w:t>
      </w:r>
      <w:r w:rsidRPr="00132AFD">
        <w:rPr>
          <w:rFonts w:ascii="GHEA Grapalat" w:eastAsiaTheme="minorHAnsi" w:hAnsi="GHEA Grapalat" w:cstheme="minorBidi"/>
        </w:rPr>
        <w:t xml:space="preserve"> выдающее гарантию</w:t>
      </w:r>
      <w:r w:rsidR="00721A7B" w:rsidRPr="00132AFD">
        <w:rPr>
          <w:rFonts w:ascii="GHEA Grapalat" w:eastAsiaTheme="minorHAnsi" w:hAnsi="GHEA Grapalat" w:cstheme="minorBidi"/>
        </w:rPr>
        <w:t>,</w:t>
      </w:r>
      <w:r w:rsidRPr="00132AFD">
        <w:rPr>
          <w:rFonts w:ascii="GHEA Grapalat" w:eastAsiaTheme="minorHAnsi" w:hAnsi="GHEA Grapalat" w:cstheme="minorBidi"/>
        </w:rPr>
        <w:t xml:space="preserve"> с официального адреса</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132AFD">
        <w:rPr>
          <w:rFonts w:ascii="GHEA Grapalat" w:eastAsiaTheme="minorHAnsi" w:hAnsi="GHEA Grapalat" w:cstheme="minorBidi"/>
          <w:lang w:val="hy-AM"/>
        </w:rPr>
        <w:t>.</w:t>
      </w:r>
      <w:r w:rsidRPr="00132AFD">
        <w:rPr>
          <w:rFonts w:ascii="GHEA Grapalat" w:eastAsiaTheme="minorHAnsi" w:hAnsi="GHEA Grapalat" w:cstheme="minorBidi"/>
        </w:rPr>
        <w:t xml:space="preserve"> </w:t>
      </w:r>
    </w:p>
    <w:p w14:paraId="439082FC" w14:textId="77777777" w:rsidR="00520508" w:rsidRPr="00132AFD"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132AFD" w:rsidRDefault="00520508" w:rsidP="00520508">
      <w:pPr>
        <w:pStyle w:val="NormalWeb"/>
        <w:shd w:val="clear" w:color="auto" w:fill="FFFFFF"/>
        <w:ind w:firstLine="374"/>
        <w:contextualSpacing/>
        <w:jc w:val="both"/>
        <w:rPr>
          <w:rFonts w:ascii="GHEA Grapalat" w:eastAsiaTheme="minorHAnsi" w:hAnsi="GHEA Grapalat" w:cstheme="minorBidi"/>
        </w:rPr>
      </w:pPr>
      <w:r w:rsidRPr="00132AFD">
        <w:rPr>
          <w:rFonts w:ascii="GHEA Grapalat" w:eastAsiaTheme="minorHAnsi" w:hAnsi="GHEA Grapalat" w:cstheme="minorBidi"/>
        </w:rPr>
        <w:t>1) копии заключенного договора N</w:t>
      </w:r>
      <w:r w:rsidRPr="00132AFD">
        <w:rPr>
          <w:rFonts w:ascii="GHEA Grapalat" w:eastAsiaTheme="minorHAnsi" w:hAnsi="GHEA Grapalat" w:cstheme="minorBidi"/>
          <w:lang w:val="hy-AM"/>
        </w:rPr>
        <w:t xml:space="preserve"> </w:t>
      </w:r>
      <w:r w:rsidRPr="00132AFD">
        <w:rPr>
          <w:rFonts w:ascii="GHEA Grapalat" w:eastAsiaTheme="minorHAnsi" w:hAnsi="GHEA Grapalat" w:cstheme="minorBidi"/>
        </w:rPr>
        <w:t xml:space="preserve">_____________________, включая </w:t>
      </w:r>
    </w:p>
    <w:p w14:paraId="6D3EB3C7" w14:textId="77777777" w:rsidR="00520508" w:rsidRPr="00132AFD" w:rsidRDefault="00520508" w:rsidP="00520508">
      <w:pPr>
        <w:pStyle w:val="NormalWeb"/>
        <w:shd w:val="clear" w:color="auto" w:fill="FFFFFF"/>
        <w:contextualSpacing/>
        <w:jc w:val="both"/>
        <w:rPr>
          <w:rFonts w:ascii="GHEA Grapalat" w:eastAsiaTheme="minorHAnsi" w:hAnsi="GHEA Grapalat" w:cstheme="minorBidi"/>
          <w:sz w:val="18"/>
          <w:szCs w:val="18"/>
        </w:rPr>
      </w:pPr>
      <w:r w:rsidRPr="00132AFD">
        <w:rPr>
          <w:rFonts w:eastAsiaTheme="minorHAnsi" w:cstheme="minorBidi"/>
        </w:rPr>
        <w:t xml:space="preserve">                                                              </w:t>
      </w:r>
      <w:r w:rsidR="00EA7FB2" w:rsidRPr="00132AFD">
        <w:rPr>
          <w:rFonts w:eastAsiaTheme="minorHAnsi" w:cstheme="minorBidi"/>
        </w:rPr>
        <w:t xml:space="preserve">        </w:t>
      </w:r>
      <w:r w:rsidRPr="00132AFD">
        <w:rPr>
          <w:rFonts w:eastAsiaTheme="minorHAnsi" w:cstheme="minorBidi"/>
        </w:rPr>
        <w:t xml:space="preserve"> </w:t>
      </w:r>
      <w:r w:rsidRPr="00132AFD">
        <w:rPr>
          <w:rFonts w:ascii="GHEA Grapalat" w:eastAsiaTheme="minorHAnsi" w:hAnsi="GHEA Grapalat" w:cstheme="minorBidi"/>
          <w:sz w:val="18"/>
          <w:szCs w:val="18"/>
        </w:rPr>
        <w:t>номер заключаемого договара</w:t>
      </w:r>
    </w:p>
    <w:p w14:paraId="1983CC9C"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132AFD">
          <w:rPr>
            <w:rStyle w:val="Hyperlink"/>
            <w:rFonts w:ascii="GHEA Grapalat" w:hAnsi="GHEA Grapalat"/>
            <w:color w:val="auto"/>
            <w:sz w:val="20"/>
            <w:szCs w:val="20"/>
            <w:lang w:val="hy-AM"/>
          </w:rPr>
          <w:t>www.procurement.am</w:t>
        </w:r>
      </w:hyperlink>
      <w:r w:rsidRPr="00132AFD">
        <w:rPr>
          <w:rFonts w:ascii="GHEA Grapalat" w:eastAsiaTheme="minorHAnsi" w:hAnsi="GHEA Grapalat" w:cstheme="minorBidi"/>
        </w:rPr>
        <w:t xml:space="preserve"> .</w:t>
      </w:r>
    </w:p>
    <w:p w14:paraId="46593A3F"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132AFD" w:rsidRDefault="000C3BD3" w:rsidP="005613D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 xml:space="preserve">3) </w:t>
      </w:r>
      <w:r w:rsidR="005613D6" w:rsidRPr="00132AFD">
        <w:rPr>
          <w:rFonts w:ascii="GHEA Grapalat" w:eastAsiaTheme="minorHAnsi" w:hAnsi="GHEA Grapalat" w:cstheme="minorBidi"/>
          <w:lang w:val="hy-AM"/>
        </w:rPr>
        <w:t xml:space="preserve">двухсторонне </w:t>
      </w:r>
      <w:r w:rsidR="005613D6" w:rsidRPr="00132AFD">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132AFD">
        <w:rPr>
          <w:rFonts w:ascii="GHEA Grapalat" w:eastAsiaTheme="minorHAnsi" w:hAnsi="GHEA Grapalat" w:cstheme="minorBidi"/>
          <w:lang w:val="hy-AM"/>
        </w:rPr>
        <w:t xml:space="preserve"> </w:t>
      </w:r>
      <w:r w:rsidR="005613D6" w:rsidRPr="00132AFD">
        <w:rPr>
          <w:rFonts w:ascii="GHEA Grapalat" w:eastAsiaTheme="minorHAnsi" w:hAnsi="GHEA Grapalat" w:cstheme="minorBidi"/>
        </w:rPr>
        <w:t>(</w:t>
      </w:r>
      <w:r w:rsidR="005613D6" w:rsidRPr="00132AFD">
        <w:rPr>
          <w:rFonts w:ascii="GHEA Grapalat" w:eastAsiaTheme="minorHAnsi" w:hAnsi="GHEA Grapalat" w:cstheme="minorBidi"/>
          <w:lang w:val="hy-AM"/>
        </w:rPr>
        <w:t>их</w:t>
      </w:r>
      <w:r w:rsidR="005613D6" w:rsidRPr="00132AFD">
        <w:rPr>
          <w:rFonts w:ascii="GHEA Grapalat" w:eastAsiaTheme="minorHAnsi" w:hAnsi="GHEA Grapalat" w:cstheme="minorBidi"/>
        </w:rPr>
        <w:t xml:space="preserve">) копии. </w:t>
      </w:r>
    </w:p>
    <w:p w14:paraId="21F04AD3" w14:textId="77777777" w:rsidR="000C3BD3" w:rsidRPr="00132AFD" w:rsidRDefault="000C3BD3"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7.</w:t>
      </w:r>
      <w:r w:rsidRPr="00132AFD">
        <w:t xml:space="preserve"> </w:t>
      </w:r>
      <w:r w:rsidRPr="00132AF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8.</w:t>
      </w:r>
      <w:r w:rsidRPr="00132AFD">
        <w:t xml:space="preserve"> </w:t>
      </w:r>
      <w:r w:rsidRPr="00132AFD">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132AFD"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132AFD">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132AFD"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132AFD"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132AF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132AFD"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132AF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32AF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132AFD">
        <w:rPr>
          <w:rFonts w:ascii="GHEA Grapalat" w:hAnsi="GHEA Grapalat"/>
          <w:sz w:val="20"/>
          <w:szCs w:val="20"/>
          <w:lang w:val="hy-AM"/>
        </w:rPr>
        <w:t>Руководитель исполнительного органа</w:t>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p>
    <w:p w14:paraId="392E05C5"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r w:rsidRPr="00132AFD">
        <w:rPr>
          <w:rFonts w:ascii="GHEA Grapalat" w:hAnsi="GHEA Grapalat"/>
          <w:sz w:val="20"/>
          <w:szCs w:val="20"/>
          <w:u w:val="single"/>
          <w:lang w:val="hy-AM"/>
        </w:rPr>
        <w:tab/>
      </w:r>
    </w:p>
    <w:p w14:paraId="26E7B27B" w14:textId="77777777" w:rsidR="00520508" w:rsidRPr="00132AFD"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132AFD">
        <w:rPr>
          <w:rFonts w:ascii="GHEA Grapalat" w:hAnsi="GHEA Grapalat" w:cs="Sylfaen"/>
          <w:vertAlign w:val="superscript"/>
          <w:lang w:val="hy-AM"/>
        </w:rPr>
        <w:t xml:space="preserve">                                                        </w:t>
      </w:r>
      <w:r w:rsidRPr="00132AFD">
        <w:rPr>
          <w:rFonts w:ascii="GHEA Grapalat" w:hAnsi="GHEA Grapalat" w:cs="Sylfaen"/>
          <w:vertAlign w:val="superscript"/>
        </w:rPr>
        <w:t>число, месяц, год</w:t>
      </w:r>
    </w:p>
    <w:p w14:paraId="21B6EB2F"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691D08" w14:textId="77777777" w:rsidR="00520508" w:rsidRPr="00132AFD"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7B1272" w14:textId="7E716557" w:rsidR="00520508" w:rsidRPr="00132AFD" w:rsidRDefault="00520508" w:rsidP="00520508">
      <w:pPr>
        <w:rPr>
          <w:ins w:id="14" w:author="Vardan" w:date="2020-06-02T23:01:00Z"/>
          <w:rFonts w:ascii="GHEA Grapalat" w:hAnsi="GHEA Grapalat"/>
          <w:i/>
          <w:sz w:val="22"/>
          <w:szCs w:val="22"/>
        </w:rPr>
      </w:pPr>
    </w:p>
    <w:p w14:paraId="71D69788" w14:textId="77777777" w:rsidR="000A7CC2" w:rsidRDefault="000A7CC2" w:rsidP="003D2FE2">
      <w:pPr>
        <w:widowControl w:val="0"/>
        <w:spacing w:after="160"/>
        <w:contextualSpacing/>
        <w:jc w:val="right"/>
        <w:rPr>
          <w:rFonts w:ascii="GHEA Grapalat" w:hAnsi="GHEA Grapalat"/>
          <w:b/>
          <w:i/>
          <w:sz w:val="22"/>
          <w:szCs w:val="22"/>
          <w:lang w:val="hy-AM"/>
        </w:rPr>
      </w:pPr>
    </w:p>
    <w:p w14:paraId="24CA77C1" w14:textId="77777777" w:rsidR="0084421D" w:rsidRDefault="0084421D" w:rsidP="003D2FE2">
      <w:pPr>
        <w:widowControl w:val="0"/>
        <w:spacing w:after="160"/>
        <w:contextualSpacing/>
        <w:jc w:val="right"/>
        <w:rPr>
          <w:rFonts w:ascii="GHEA Grapalat" w:hAnsi="GHEA Grapalat"/>
          <w:b/>
          <w:i/>
          <w:sz w:val="22"/>
          <w:szCs w:val="22"/>
          <w:lang w:val="hy-AM"/>
        </w:rPr>
      </w:pPr>
    </w:p>
    <w:p w14:paraId="500A1DDC" w14:textId="77777777" w:rsidR="0084421D" w:rsidRPr="0084421D" w:rsidRDefault="0084421D" w:rsidP="003D2FE2">
      <w:pPr>
        <w:widowControl w:val="0"/>
        <w:spacing w:after="160"/>
        <w:contextualSpacing/>
        <w:jc w:val="right"/>
        <w:rPr>
          <w:rFonts w:ascii="GHEA Grapalat" w:hAnsi="GHEA Grapalat"/>
          <w:b/>
          <w:i/>
          <w:sz w:val="22"/>
          <w:szCs w:val="22"/>
          <w:lang w:val="hy-AM"/>
        </w:rPr>
      </w:pPr>
    </w:p>
    <w:p w14:paraId="787D01AA" w14:textId="01CF9F19" w:rsidR="00235549" w:rsidRPr="00B138F3" w:rsidRDefault="00235549" w:rsidP="000A7CC2">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6EB5C6EC" w14:textId="212D77A6" w:rsidR="00235549" w:rsidRPr="00B138F3" w:rsidRDefault="00235549" w:rsidP="000A7CC2">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165F60">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5660C1">
        <w:rPr>
          <w:rFonts w:ascii="GHEA Grapalat" w:hAnsi="GHEA Grapalat"/>
          <w:b/>
          <w:sz w:val="24"/>
          <w:szCs w:val="24"/>
        </w:rPr>
        <w:t>EQ-BMAShDzB-</w:t>
      </w:r>
      <w:r w:rsidR="00734EFF">
        <w:rPr>
          <w:rFonts w:ascii="GHEA Grapalat" w:hAnsi="GHEA Grapalat"/>
          <w:b/>
          <w:sz w:val="24"/>
          <w:szCs w:val="24"/>
        </w:rPr>
        <w:t>26/5</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1"/>
        <w:t>*</w:t>
      </w:r>
    </w:p>
    <w:p w14:paraId="02FE4D5F" w14:textId="77777777" w:rsidR="0075061D" w:rsidRPr="00B138F3" w:rsidRDefault="0075061D" w:rsidP="00B37A6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B37A6D">
      <w:pPr>
        <w:widowControl w:val="0"/>
        <w:ind w:left="567" w:right="565"/>
        <w:jc w:val="center"/>
        <w:rPr>
          <w:rFonts w:ascii="GHEA Grapalat" w:hAnsi="GHEA Grapalat"/>
          <w:b/>
        </w:rPr>
      </w:pPr>
      <w:r w:rsidRPr="00B138F3">
        <w:rPr>
          <w:rFonts w:ascii="GHEA Grapalat" w:hAnsi="GHEA Grapalat"/>
          <w:b/>
        </w:rPr>
        <w:t>(обеспечение договора)</w:t>
      </w:r>
    </w:p>
    <w:p w14:paraId="7B35EF5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14:paraId="08172D54"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B1A78">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14:paraId="61F8550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6"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0A214C">
      <w:pPr>
        <w:widowControl w:val="0"/>
        <w:spacing w:after="160"/>
        <w:jc w:val="right"/>
        <w:rPr>
          <w:rFonts w:ascii="GHEA Grapalat" w:hAnsi="GHEA Grapalat"/>
          <w:i/>
        </w:rPr>
      </w:pPr>
    </w:p>
    <w:p w14:paraId="4F06D088" w14:textId="77777777" w:rsidR="00F331AD" w:rsidRPr="002A4554" w:rsidRDefault="00F331AD" w:rsidP="000A214C">
      <w:pPr>
        <w:widowControl w:val="0"/>
        <w:spacing w:after="160"/>
        <w:jc w:val="right"/>
        <w:rPr>
          <w:rFonts w:ascii="GHEA Grapalat" w:hAnsi="GHEA Grapalat"/>
          <w:i/>
        </w:rPr>
      </w:pPr>
    </w:p>
    <w:p w14:paraId="537ADB47" w14:textId="77777777" w:rsidR="00F331AD" w:rsidRPr="002A4554" w:rsidRDefault="00F331AD" w:rsidP="000A214C">
      <w:pPr>
        <w:widowControl w:val="0"/>
        <w:spacing w:after="160"/>
        <w:jc w:val="right"/>
        <w:rPr>
          <w:rFonts w:ascii="GHEA Grapalat" w:hAnsi="GHEA Grapalat"/>
          <w:i/>
        </w:rPr>
      </w:pPr>
    </w:p>
    <w:p w14:paraId="2B3B25E2" w14:textId="77777777" w:rsidR="00F331AD" w:rsidRPr="002A4554" w:rsidRDefault="00F331AD" w:rsidP="000A214C">
      <w:pPr>
        <w:widowControl w:val="0"/>
        <w:spacing w:after="160"/>
        <w:jc w:val="right"/>
        <w:rPr>
          <w:rFonts w:ascii="GHEA Grapalat" w:hAnsi="GHEA Grapalat"/>
          <w:i/>
        </w:rPr>
      </w:pPr>
    </w:p>
    <w:p w14:paraId="172928F2" w14:textId="77777777" w:rsidR="00F331AD" w:rsidRDefault="00F331AD" w:rsidP="000A214C">
      <w:pPr>
        <w:widowControl w:val="0"/>
        <w:spacing w:after="160"/>
        <w:jc w:val="right"/>
        <w:rPr>
          <w:rFonts w:ascii="GHEA Grapalat" w:hAnsi="GHEA Grapalat"/>
          <w:i/>
          <w:lang w:val="hy-AM"/>
        </w:rPr>
      </w:pPr>
    </w:p>
    <w:p w14:paraId="19883158" w14:textId="77777777" w:rsidR="00B37A6D" w:rsidRDefault="00B37A6D" w:rsidP="000A214C">
      <w:pPr>
        <w:widowControl w:val="0"/>
        <w:spacing w:after="160"/>
        <w:jc w:val="right"/>
        <w:rPr>
          <w:rFonts w:ascii="GHEA Grapalat" w:hAnsi="GHEA Grapalat"/>
          <w:i/>
          <w:lang w:val="hy-AM"/>
        </w:rPr>
      </w:pPr>
    </w:p>
    <w:p w14:paraId="769FDC8E" w14:textId="77777777" w:rsidR="00B37A6D" w:rsidRDefault="00B37A6D" w:rsidP="000A214C">
      <w:pPr>
        <w:widowControl w:val="0"/>
        <w:spacing w:after="160"/>
        <w:jc w:val="right"/>
        <w:rPr>
          <w:rFonts w:ascii="GHEA Grapalat" w:hAnsi="GHEA Grapalat"/>
          <w:i/>
          <w:lang w:val="hy-AM"/>
        </w:rPr>
      </w:pPr>
    </w:p>
    <w:p w14:paraId="57D9B7FE" w14:textId="77777777" w:rsidR="00B37A6D" w:rsidRDefault="00B37A6D" w:rsidP="000A214C">
      <w:pPr>
        <w:widowControl w:val="0"/>
        <w:spacing w:after="160"/>
        <w:jc w:val="right"/>
        <w:rPr>
          <w:rFonts w:ascii="GHEA Grapalat" w:hAnsi="GHEA Grapalat"/>
          <w:i/>
          <w:lang w:val="hy-AM"/>
        </w:rPr>
      </w:pPr>
    </w:p>
    <w:p w14:paraId="4E1DAFC1" w14:textId="77777777" w:rsidR="00B37A6D" w:rsidRPr="00B37A6D" w:rsidRDefault="00B37A6D" w:rsidP="000A214C">
      <w:pPr>
        <w:widowControl w:val="0"/>
        <w:spacing w:after="160"/>
        <w:jc w:val="right"/>
        <w:rPr>
          <w:rFonts w:ascii="GHEA Grapalat" w:hAnsi="GHEA Grapalat"/>
          <w:i/>
          <w:lang w:val="hy-AM"/>
        </w:rPr>
      </w:pPr>
    </w:p>
    <w:p w14:paraId="2114773A" w14:textId="77777777" w:rsidR="00F331AD" w:rsidRPr="002A4554" w:rsidRDefault="00F331AD" w:rsidP="000A214C">
      <w:pPr>
        <w:widowControl w:val="0"/>
        <w:spacing w:after="160"/>
        <w:jc w:val="right"/>
        <w:rPr>
          <w:rFonts w:ascii="GHEA Grapalat" w:hAnsi="GHEA Grapalat"/>
          <w:i/>
        </w:rPr>
      </w:pPr>
    </w:p>
    <w:p w14:paraId="292E9F19" w14:textId="77777777" w:rsidR="00F331AD" w:rsidRPr="002A4554" w:rsidRDefault="00F331AD" w:rsidP="000A214C">
      <w:pPr>
        <w:widowControl w:val="0"/>
        <w:spacing w:after="160"/>
        <w:jc w:val="right"/>
        <w:rPr>
          <w:rFonts w:ascii="GHEA Grapalat" w:hAnsi="GHEA Grapalat"/>
          <w:i/>
        </w:rPr>
      </w:pPr>
    </w:p>
    <w:p w14:paraId="6922D68B" w14:textId="77777777" w:rsidR="00BB28C8" w:rsidRPr="000A7CC2" w:rsidRDefault="00BB28C8" w:rsidP="000A7CC2">
      <w:pPr>
        <w:pStyle w:val="BodyTextIndent3"/>
        <w:widowControl w:val="0"/>
        <w:spacing w:line="240" w:lineRule="auto"/>
        <w:jc w:val="right"/>
        <w:rPr>
          <w:rFonts w:ascii="GHEA Grapalat" w:hAnsi="GHEA Grapalat" w:cs="Sylfaen"/>
          <w:b/>
        </w:rPr>
      </w:pPr>
      <w:r w:rsidRPr="000A7CC2">
        <w:rPr>
          <w:rFonts w:ascii="GHEA Grapalat" w:hAnsi="GHEA Grapalat"/>
          <w:b/>
        </w:rPr>
        <w:t>Приложение №</w:t>
      </w:r>
      <w:r w:rsidR="005B4254" w:rsidRPr="000A7CC2">
        <w:rPr>
          <w:rFonts w:ascii="GHEA Grapalat" w:hAnsi="GHEA Grapalat"/>
          <w:b/>
        </w:rPr>
        <w:t>7</w:t>
      </w:r>
      <w:r w:rsidR="00B304E3" w:rsidRPr="000A7CC2">
        <w:rPr>
          <w:rStyle w:val="FootnoteReference"/>
          <w:rFonts w:ascii="GHEA Grapalat" w:hAnsi="GHEA Grapalat" w:cs="Sylfaen"/>
          <w:b/>
        </w:rPr>
        <w:footnoteReference w:customMarkFollows="1" w:id="22"/>
        <w:t>26</w:t>
      </w:r>
    </w:p>
    <w:p w14:paraId="788D9252" w14:textId="726CFD9C" w:rsidR="00BB28C8" w:rsidRPr="009F3DC7" w:rsidRDefault="00BB28C8" w:rsidP="000A7CC2">
      <w:pPr>
        <w:pStyle w:val="BodyTextIndent3"/>
        <w:widowControl w:val="0"/>
        <w:spacing w:line="240" w:lineRule="auto"/>
        <w:jc w:val="right"/>
        <w:rPr>
          <w:rFonts w:ascii="GHEA Grapalat" w:hAnsi="GHEA Grapalat" w:cs="Sylfaen"/>
          <w:b/>
          <w:sz w:val="24"/>
          <w:szCs w:val="24"/>
        </w:rPr>
      </w:pPr>
      <w:r w:rsidRPr="000A7CC2">
        <w:rPr>
          <w:rFonts w:ascii="GHEA Grapalat" w:hAnsi="GHEA Grapalat"/>
          <w:b/>
        </w:rPr>
        <w:t xml:space="preserve">к Приглашению на </w:t>
      </w:r>
      <w:r w:rsidR="00165F60">
        <w:rPr>
          <w:rFonts w:ascii="GHEA Grapalat" w:hAnsi="GHEA Grapalat"/>
          <w:b/>
        </w:rPr>
        <w:t>открытый конкурс</w:t>
      </w:r>
      <w:r w:rsidRPr="000A7CC2">
        <w:rPr>
          <w:rFonts w:ascii="GHEA Grapalat" w:hAnsi="GHEA Grapalat" w:cs="Sylfaen"/>
          <w:b/>
        </w:rPr>
        <w:br/>
      </w:r>
      <w:r w:rsidRPr="000A7CC2">
        <w:rPr>
          <w:rFonts w:ascii="GHEA Grapalat" w:hAnsi="GHEA Grapalat"/>
          <w:b/>
        </w:rPr>
        <w:t xml:space="preserve">под кодом " </w:t>
      </w:r>
      <w:r w:rsidR="005660C1">
        <w:rPr>
          <w:rFonts w:ascii="GHEA Grapalat" w:hAnsi="GHEA Grapalat"/>
          <w:b/>
        </w:rPr>
        <w:t>EQ-BMAShDzB-</w:t>
      </w:r>
      <w:r w:rsidR="00734EFF">
        <w:rPr>
          <w:rFonts w:ascii="GHEA Grapalat" w:hAnsi="GHEA Grapalat"/>
          <w:b/>
        </w:rPr>
        <w:t>26/5</w:t>
      </w:r>
      <w:r w:rsidRPr="000A7CC2">
        <w:rPr>
          <w:rFonts w:ascii="GHEA Grapalat" w:hAnsi="GHEA Grapalat"/>
          <w:b/>
        </w:rPr>
        <w:t xml:space="preserve">" </w:t>
      </w:r>
      <w:r w:rsidRPr="009F3DC7">
        <w:rPr>
          <w:rFonts w:ascii="GHEA Grapalat" w:hAnsi="GHEA Grapalat"/>
          <w:b/>
          <w:sz w:val="24"/>
          <w:szCs w:val="24"/>
        </w:rPr>
        <w:t>*</w:t>
      </w:r>
    </w:p>
    <w:p w14:paraId="5189379B" w14:textId="77777777" w:rsidR="000A7CC2" w:rsidRDefault="000A7CC2" w:rsidP="000A7CC2">
      <w:pPr>
        <w:widowControl w:val="0"/>
        <w:ind w:firstLine="567"/>
        <w:jc w:val="center"/>
        <w:rPr>
          <w:rFonts w:ascii="GHEA Grapalat" w:hAnsi="GHEA Grapalat"/>
          <w:b/>
        </w:rPr>
      </w:pPr>
    </w:p>
    <w:p w14:paraId="4D77D10A" w14:textId="73F9CF0E" w:rsidR="00BB28C8" w:rsidRPr="000A3450" w:rsidRDefault="00BB28C8" w:rsidP="000A7CC2">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0A7CC2">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15A522A" w14:textId="77777777" w:rsidR="00BB28C8" w:rsidRPr="009F3DC7" w:rsidRDefault="00BB28C8" w:rsidP="000A7CC2">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14988806"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AA7161D" w14:textId="77777777"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37081866" w14:textId="77777777"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C9CCDEE" w14:textId="77777777" w:rsidR="00BB28C8" w:rsidRPr="009F3DC7" w:rsidRDefault="00BB28C8" w:rsidP="000A7CC2">
      <w:pPr>
        <w:widowControl w:val="0"/>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36950B3D" w14:textId="77777777" w:rsidR="00BB28C8" w:rsidRPr="009F3DC7" w:rsidRDefault="00BB28C8" w:rsidP="000A7CC2">
      <w:pPr>
        <w:widowControl w:val="0"/>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0A7CC2">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0A7CC2">
      <w:pPr>
        <w:widowControl w:val="0"/>
        <w:tabs>
          <w:tab w:val="left" w:pos="1134"/>
        </w:tabs>
        <w:spacing w:after="160"/>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53375B6B"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0A7CC2">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6F198BE5"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0A7CC2">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BB28C8">
      <w:pPr>
        <w:rPr>
          <w:rFonts w:ascii="GHEA Grapalat" w:hAnsi="GHEA Grapalat"/>
          <w:b/>
        </w:rPr>
      </w:pPr>
      <w:r>
        <w:rPr>
          <w:rFonts w:ascii="GHEA Grapalat" w:hAnsi="GHEA Grapalat"/>
          <w:b/>
        </w:rPr>
        <w:br w:type="page"/>
      </w:r>
    </w:p>
    <w:p w14:paraId="5DFDE74F" w14:textId="77777777" w:rsidR="00BB28C8" w:rsidRPr="009F3DC7" w:rsidRDefault="00BB28C8" w:rsidP="000A7CC2">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0A7CC2">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0A7CC2">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0A7CC2">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0A7CC2">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0A7CC2">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0A7CC2">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0A7CC2">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w:t>
      </w:r>
      <w:r w:rsidRPr="009F3DC7">
        <w:rPr>
          <w:rFonts w:ascii="GHEA Grapalat" w:hAnsi="GHEA Grapalat"/>
        </w:rPr>
        <w:lastRenderedPageBreak/>
        <w:t xml:space="preserve">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0A7CC2">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3"/>
        <w:t>27</w:t>
      </w:r>
      <w:r w:rsidRPr="009F3DC7">
        <w:rPr>
          <w:rFonts w:ascii="GHEA Grapalat" w:hAnsi="GHEA Grapalat"/>
        </w:rPr>
        <w:t>.</w:t>
      </w:r>
    </w:p>
    <w:p w14:paraId="3C787D87" w14:textId="77777777" w:rsidR="00BB28C8" w:rsidRPr="009F3DC7" w:rsidRDefault="00BB28C8" w:rsidP="000A7CC2">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4"/>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0A7CC2">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0A7CC2">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0A7CC2">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0A7CC2">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0A7CC2">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w:t>
      </w:r>
      <w:r w:rsidRPr="009F3DC7">
        <w:rPr>
          <w:rFonts w:ascii="GHEA Grapalat" w:hAnsi="GHEA Grapalat"/>
        </w:rPr>
        <w:lastRenderedPageBreak/>
        <w:t xml:space="preserve">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0A7CC2">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0A7CC2">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 xml:space="preserve">до подписания предусмотренного настоящим пунктом завершающего акта </w:t>
      </w:r>
      <w:r w:rsidRPr="009F3DC7">
        <w:rPr>
          <w:rFonts w:ascii="GHEA Grapalat" w:hAnsi="GHEA Grapalat"/>
          <w:sz w:val="24"/>
          <w:szCs w:val="24"/>
        </w:rPr>
        <w:lastRenderedPageBreak/>
        <w:t>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0A7CC2">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0A7CC2">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0A7CC2">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5"/>
        <w:t>30</w:t>
      </w:r>
      <w:r w:rsidRPr="009F3DC7">
        <w:rPr>
          <w:rFonts w:ascii="GHEA Grapalat" w:hAnsi="GHEA Grapalat"/>
        </w:rPr>
        <w:t xml:space="preserve">. </w:t>
      </w:r>
    </w:p>
    <w:p w14:paraId="44AF8FA3" w14:textId="77777777" w:rsidR="00BB28C8" w:rsidRPr="009F3DC7" w:rsidRDefault="00BB28C8" w:rsidP="000A7CC2">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0A7CC2">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0A7CC2">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7777777" w:rsidR="00127380" w:rsidRDefault="00127380" w:rsidP="000A7CC2">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53355ED9" w14:textId="77777777" w:rsidR="00BB28C8" w:rsidRPr="009F3DC7" w:rsidRDefault="00BB28C8" w:rsidP="000A7CC2">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59BEB5E6"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lastRenderedPageBreak/>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CA073A" w:rsidRPr="009F3DC7">
        <w:rPr>
          <w:rFonts w:ascii="GHEA Grapalat" w:hAnsi="GHEA Grapalat"/>
        </w:rPr>
        <w:t>0,05 (ноль целых пять сотых)</w:t>
      </w:r>
      <w:r w:rsidRPr="009F3DC7">
        <w:rPr>
          <w:rFonts w:ascii="GHEA Grapalat" w:hAnsi="GHEA Grapalat"/>
        </w:rPr>
        <w:t xml:space="preserve"> процента от цены подлежащей выполнению, но невыполненной работы.</w:t>
      </w:r>
    </w:p>
    <w:p w14:paraId="6E993BFA" w14:textId="2FC26417" w:rsidR="00BB28C8" w:rsidRPr="00516521" w:rsidRDefault="00BB28C8" w:rsidP="000A7CC2">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CA073A" w:rsidRPr="009F3DC7">
        <w:rPr>
          <w:rFonts w:ascii="GHEA Grapalat" w:hAnsi="GHEA Grapalat"/>
        </w:rPr>
        <w:t>0,5 (ноль целых пять)</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6"/>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0A7CC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0A7CC2">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9DDC7CC" w14:textId="77777777" w:rsidR="00BB28C8" w:rsidRPr="00124BE9" w:rsidRDefault="00BB28C8" w:rsidP="000A7CC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0A7CC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0A7CC2">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w:t>
      </w:r>
      <w:r w:rsidRPr="009F3DC7">
        <w:rPr>
          <w:rFonts w:ascii="GHEA Grapalat" w:hAnsi="GHEA Grapalat"/>
        </w:rPr>
        <w:lastRenderedPageBreak/>
        <w:t>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0A7CC2">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0A7CC2">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7"/>
        <w:t>32</w:t>
      </w:r>
      <w:r w:rsidRPr="009F3DC7">
        <w:rPr>
          <w:rFonts w:ascii="GHEA Grapalat" w:hAnsi="GHEA Grapalat"/>
        </w:rPr>
        <w:t>.</w:t>
      </w:r>
    </w:p>
    <w:p w14:paraId="1582AE9D" w14:textId="77777777" w:rsidR="00BB28C8" w:rsidRPr="009F3DC7"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0A7CC2">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0A7CC2">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w:t>
      </w:r>
      <w:r w:rsidRPr="009F3DC7">
        <w:rPr>
          <w:rFonts w:ascii="GHEA Grapalat" w:hAnsi="GHEA Grapalat"/>
        </w:rPr>
        <w:lastRenderedPageBreak/>
        <w:t>дня внесения изменения</w:t>
      </w:r>
      <w:r w:rsidR="00CA1827">
        <w:rPr>
          <w:rStyle w:val="FootnoteReference"/>
          <w:rFonts w:ascii="GHEA Grapalat" w:hAnsi="GHEA Grapalat"/>
        </w:rPr>
        <w:footnoteReference w:customMarkFollows="1" w:id="28"/>
        <w:t>33</w:t>
      </w:r>
      <w:r w:rsidRPr="009F3DC7">
        <w:rPr>
          <w:rFonts w:ascii="GHEA Grapalat" w:hAnsi="GHEA Grapalat"/>
        </w:rPr>
        <w:t>.</w:t>
      </w:r>
    </w:p>
    <w:p w14:paraId="7BD5AE23"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9"/>
        <w:t>34</w:t>
      </w:r>
      <w:r w:rsidRPr="009F3DC7">
        <w:rPr>
          <w:rFonts w:ascii="GHEA Grapalat" w:hAnsi="GHEA Grapalat"/>
        </w:rPr>
        <w:t>.</w:t>
      </w:r>
    </w:p>
    <w:p w14:paraId="4F8673DE" w14:textId="77777777" w:rsidR="00BB28C8" w:rsidRPr="00124BE9" w:rsidRDefault="00BB28C8" w:rsidP="000A7CC2">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0A7CC2">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0A7CC2">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9C4B6CD" w:rsidR="004B4A95" w:rsidRDefault="00BB28C8" w:rsidP="000A7CC2">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w:t>
      </w:r>
      <w:r w:rsidR="004B4A95" w:rsidRPr="00DC64D2">
        <w:rPr>
          <w:rFonts w:ascii="GHEA Grapalat" w:hAnsi="GHEA Grapalat"/>
          <w:spacing w:val="-4"/>
        </w:rPr>
        <w:lastRenderedPageBreak/>
        <w:t xml:space="preserve">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37BD689C" w14:textId="77777777" w:rsidR="00313216" w:rsidRPr="009A510B" w:rsidRDefault="00313216" w:rsidP="00313216">
      <w:pPr>
        <w:jc w:val="both"/>
        <w:rPr>
          <w:ins w:id="19" w:author="Inesa Kocharyan" w:date="2025-02-07T10:55:00Z"/>
          <w:rStyle w:val="ezkurwreuab5ozgtqnkl"/>
          <w:rFonts w:ascii="GHEA Grapalat" w:hAnsi="GHEA Grapalat"/>
          <w:lang w:val="hy-AM"/>
        </w:rPr>
      </w:pPr>
      <w:r w:rsidRPr="002D714B">
        <w:rPr>
          <w:rFonts w:ascii="GHEA Grapalat" w:eastAsiaTheme="minorHAnsi" w:hAnsi="GHEA Grapalat" w:cstheme="minorBidi"/>
          <w:sz w:val="22"/>
          <w:szCs w:val="22"/>
        </w:rPr>
        <w:t xml:space="preserve">     8.12 </w:t>
      </w:r>
      <w:r w:rsidRPr="002D714B">
        <w:rPr>
          <w:rFonts w:ascii="GHEA Grapalat" w:hAnsi="GHEA Grapalat"/>
          <w:spacing w:val="-4"/>
        </w:rPr>
        <w:t>Подрядчик</w:t>
      </w:r>
      <w:ins w:id="20"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7862FC4A" w14:textId="77777777" w:rsidR="00313216" w:rsidRPr="002D714B" w:rsidRDefault="00313216" w:rsidP="00313216">
      <w:pPr>
        <w:widowControl w:val="0"/>
        <w:tabs>
          <w:tab w:val="left" w:pos="1276"/>
        </w:tabs>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8759800" w14:textId="77777777" w:rsidR="00313216" w:rsidRPr="00873DBD" w:rsidRDefault="00313216" w:rsidP="00313216">
      <w:pPr>
        <w:widowControl w:val="0"/>
        <w:tabs>
          <w:tab w:val="left" w:pos="1276"/>
        </w:tabs>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 № 2, № 3, № 4 , № 4.1 и № 5 к настоящему договору считаются неотъемлемой частью договора.</w:t>
      </w:r>
    </w:p>
    <w:p w14:paraId="56C594EA" w14:textId="11575857" w:rsidR="00BB28C8" w:rsidRDefault="00BB28C8" w:rsidP="000A7CC2">
      <w:pPr>
        <w:widowControl w:val="0"/>
        <w:tabs>
          <w:tab w:val="left" w:pos="1276"/>
        </w:tabs>
        <w:ind w:firstLine="567"/>
        <w:jc w:val="both"/>
        <w:rPr>
          <w:rFonts w:ascii="GHEA Grapalat" w:hAnsi="GHEA Grapalat"/>
        </w:rPr>
      </w:pPr>
      <w:r w:rsidRPr="009F3DC7">
        <w:rPr>
          <w:rFonts w:ascii="GHEA Grapalat" w:hAnsi="GHEA Grapalat"/>
        </w:rPr>
        <w:t>8.1</w:t>
      </w:r>
      <w:r w:rsidR="00313216">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593EB1" w14:textId="4161F533"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07788426" w14:textId="77777777" w:rsidR="00BB28C8" w:rsidRPr="009F3DC7" w:rsidRDefault="00BB28C8" w:rsidP="000A7CC2">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6ED5B94C" w14:textId="77777777" w:rsidR="00C1789F" w:rsidRDefault="00C1789F" w:rsidP="00FA1A4C">
      <w:pPr>
        <w:widowControl w:val="0"/>
        <w:spacing w:line="276" w:lineRule="auto"/>
        <w:ind w:firstLine="567"/>
        <w:jc w:val="right"/>
        <w:rPr>
          <w:rFonts w:ascii="GHEA Grapalat" w:hAnsi="GHEA Grapalat"/>
          <w:i/>
        </w:rPr>
        <w:sectPr w:rsidR="00C1789F" w:rsidSect="00E33A3F">
          <w:footerReference w:type="default" r:id="rId17"/>
          <w:footnotePr>
            <w:pos w:val="beneathText"/>
          </w:footnotePr>
          <w:type w:val="nextColumn"/>
          <w:pgSz w:w="11907" w:h="16840" w:code="9"/>
          <w:pgMar w:top="360" w:right="1107" w:bottom="1418" w:left="1260" w:header="561" w:footer="561" w:gutter="0"/>
          <w:cols w:space="720"/>
          <w:docGrid w:linePitch="326"/>
        </w:sectPr>
      </w:pPr>
    </w:p>
    <w:p w14:paraId="7D178500" w14:textId="77777777" w:rsidR="00BB28C8" w:rsidRPr="00265B31" w:rsidRDefault="00BB28C8" w:rsidP="00D25FBF">
      <w:pPr>
        <w:widowControl w:val="0"/>
        <w:ind w:firstLine="567"/>
        <w:jc w:val="right"/>
        <w:rPr>
          <w:rFonts w:ascii="GHEA Grapalat" w:hAnsi="GHEA Grapalat" w:cs="Arial"/>
          <w:i/>
          <w:sz w:val="22"/>
          <w:szCs w:val="22"/>
        </w:rPr>
      </w:pPr>
      <w:r w:rsidRPr="00265B31">
        <w:rPr>
          <w:rFonts w:ascii="GHEA Grapalat" w:hAnsi="GHEA Grapalat"/>
          <w:i/>
          <w:sz w:val="22"/>
          <w:szCs w:val="22"/>
        </w:rPr>
        <w:lastRenderedPageBreak/>
        <w:t>Приложение № 1</w:t>
      </w:r>
    </w:p>
    <w:p w14:paraId="0A564777" w14:textId="77777777" w:rsidR="00BB28C8" w:rsidRPr="00265B31" w:rsidRDefault="00BB28C8" w:rsidP="00D25FBF">
      <w:pPr>
        <w:widowControl w:val="0"/>
        <w:ind w:firstLine="567"/>
        <w:jc w:val="right"/>
        <w:rPr>
          <w:rFonts w:ascii="GHEA Grapalat" w:hAnsi="GHEA Grapalat" w:cs="Arial"/>
          <w:i/>
          <w:sz w:val="22"/>
          <w:szCs w:val="22"/>
        </w:rPr>
      </w:pPr>
      <w:r w:rsidRPr="00265B31">
        <w:rPr>
          <w:rFonts w:ascii="GHEA Grapalat" w:hAnsi="GHEA Grapalat"/>
          <w:i/>
          <w:sz w:val="22"/>
          <w:szCs w:val="22"/>
        </w:rPr>
        <w:t>к Договору под кодом</w:t>
      </w:r>
      <w:r w:rsidRPr="00265B31">
        <w:rPr>
          <w:rFonts w:ascii="GHEA Grapalat" w:hAnsi="GHEA Grapalat" w:cs="Arial"/>
          <w:i/>
          <w:sz w:val="22"/>
          <w:szCs w:val="22"/>
        </w:rPr>
        <w:br/>
      </w:r>
      <w:r w:rsidRPr="00265B31">
        <w:rPr>
          <w:rFonts w:ascii="GHEA Grapalat" w:hAnsi="GHEA Grapalat"/>
          <w:i/>
          <w:sz w:val="22"/>
          <w:szCs w:val="22"/>
        </w:rPr>
        <w:t xml:space="preserve">заключенному " </w:t>
      </w:r>
      <w:r w:rsidRPr="00265B31">
        <w:rPr>
          <w:rFonts w:ascii="GHEA Grapalat" w:hAnsi="GHEA Grapalat"/>
          <w:i/>
          <w:sz w:val="22"/>
          <w:szCs w:val="22"/>
        </w:rPr>
        <w:tab/>
        <w:t xml:space="preserve">"  </w:t>
      </w:r>
      <w:r w:rsidRPr="00265B31">
        <w:rPr>
          <w:rFonts w:ascii="GHEA Grapalat" w:hAnsi="GHEA Grapalat"/>
          <w:i/>
          <w:sz w:val="22"/>
          <w:szCs w:val="22"/>
        </w:rPr>
        <w:tab/>
        <w:t>20</w:t>
      </w:r>
      <w:r w:rsidRPr="00265B31">
        <w:rPr>
          <w:rFonts w:ascii="GHEA Grapalat" w:hAnsi="GHEA Grapalat"/>
          <w:i/>
          <w:sz w:val="22"/>
          <w:szCs w:val="22"/>
        </w:rPr>
        <w:tab/>
        <w:t>г.</w:t>
      </w:r>
    </w:p>
    <w:p w14:paraId="2B005A74" w14:textId="77777777" w:rsidR="00BB28C8" w:rsidRPr="009F3DC7" w:rsidRDefault="00BB28C8" w:rsidP="00FA1A4C">
      <w:pPr>
        <w:widowControl w:val="0"/>
        <w:spacing w:line="276" w:lineRule="auto"/>
        <w:ind w:firstLine="567"/>
        <w:jc w:val="center"/>
        <w:rPr>
          <w:rFonts w:ascii="GHEA Grapalat" w:hAnsi="GHEA Grapalat"/>
          <w:b/>
        </w:rPr>
      </w:pPr>
    </w:p>
    <w:p w14:paraId="749577FA" w14:textId="6B77EA12" w:rsidR="007B6B4A" w:rsidRPr="00FA1A4C" w:rsidRDefault="007B6B4A" w:rsidP="00FA1A4C">
      <w:pPr>
        <w:widowControl w:val="0"/>
        <w:spacing w:line="276" w:lineRule="auto"/>
        <w:ind w:firstLine="567"/>
        <w:jc w:val="right"/>
        <w:rPr>
          <w:rFonts w:ascii="GHEA Grapalat" w:hAnsi="GHEA Grapalat"/>
          <w:bCs/>
          <w:sz w:val="18"/>
          <w:szCs w:val="18"/>
        </w:rPr>
      </w:pPr>
    </w:p>
    <w:p w14:paraId="069E3FD5" w14:textId="0242CF24" w:rsidR="00645CA8" w:rsidRPr="00FA1A4C" w:rsidRDefault="00645CA8" w:rsidP="000C5D59">
      <w:pPr>
        <w:ind w:right="-421"/>
        <w:jc w:val="center"/>
        <w:rPr>
          <w:rFonts w:ascii="GHEA Grapalat" w:hAnsi="GHEA Grapalat"/>
        </w:rPr>
      </w:pPr>
    </w:p>
    <w:p w14:paraId="1BD1921F" w14:textId="77777777" w:rsidR="00B21937" w:rsidRDefault="00F61C90" w:rsidP="000C5D59">
      <w:pPr>
        <w:ind w:right="-421"/>
        <w:jc w:val="center"/>
        <w:rPr>
          <w:rFonts w:ascii="GHEA Grapalat" w:hAnsi="GHEA Grapalat"/>
          <w:b/>
          <w:bCs/>
          <w:lang w:val="hy-AM"/>
        </w:rPr>
      </w:pPr>
      <w:r w:rsidRPr="00F61C90">
        <w:rPr>
          <w:rFonts w:ascii="GHEA Grapalat" w:hAnsi="GHEA Grapalat"/>
          <w:b/>
          <w:bCs/>
          <w:lang w:val="hy-AM"/>
        </w:rPr>
        <w:t xml:space="preserve">Смета расходов -объемный лист     </w:t>
      </w:r>
    </w:p>
    <w:tbl>
      <w:tblPr>
        <w:tblW w:w="9680" w:type="dxa"/>
        <w:tblInd w:w="113" w:type="dxa"/>
        <w:tblLook w:val="04A0" w:firstRow="1" w:lastRow="0" w:firstColumn="1" w:lastColumn="0" w:noHBand="0" w:noVBand="1"/>
      </w:tblPr>
      <w:tblGrid>
        <w:gridCol w:w="433"/>
        <w:gridCol w:w="5420"/>
        <w:gridCol w:w="1097"/>
        <w:gridCol w:w="740"/>
        <w:gridCol w:w="1051"/>
        <w:gridCol w:w="1281"/>
      </w:tblGrid>
      <w:tr w:rsidR="003B49DB" w:rsidRPr="003B49DB" w14:paraId="14A1DBB8" w14:textId="77777777" w:rsidTr="003B49DB">
        <w:trPr>
          <w:trHeight w:val="915"/>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6E16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НН</w:t>
            </w:r>
          </w:p>
        </w:tc>
        <w:tc>
          <w:tcPr>
            <w:tcW w:w="5420" w:type="dxa"/>
            <w:tcBorders>
              <w:top w:val="single" w:sz="4" w:space="0" w:color="auto"/>
              <w:left w:val="nil"/>
              <w:bottom w:val="single" w:sz="4" w:space="0" w:color="auto"/>
              <w:right w:val="single" w:sz="4" w:space="0" w:color="auto"/>
            </w:tcBorders>
            <w:shd w:val="clear" w:color="auto" w:fill="auto"/>
            <w:noWrap/>
            <w:vAlign w:val="center"/>
            <w:hideMark/>
          </w:tcPr>
          <w:p w14:paraId="18013AE8" w14:textId="77777777" w:rsidR="003B49DB" w:rsidRPr="003B49DB" w:rsidRDefault="003B49DB" w:rsidP="003B49DB">
            <w:pPr>
              <w:jc w:val="center"/>
              <w:rPr>
                <w:rFonts w:ascii="Tahoma" w:hAnsi="Tahoma" w:cs="Tahoma"/>
                <w:sz w:val="20"/>
                <w:szCs w:val="20"/>
                <w:lang w:val="en-US" w:eastAsia="en-US" w:bidi="ar-SA"/>
              </w:rPr>
            </w:pPr>
            <w:r w:rsidRPr="003B49DB">
              <w:rPr>
                <w:rFonts w:ascii="Tahoma" w:hAnsi="Tahoma" w:cs="Tahoma"/>
                <w:sz w:val="20"/>
                <w:szCs w:val="20"/>
                <w:lang w:val="en-US" w:eastAsia="en-US" w:bidi="ar-SA"/>
              </w:rPr>
              <w:t>Название произведений</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023D82B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н/д</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0CCC754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объем</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14:paraId="1ABD0E7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Цена за единицу товара</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61E12052" w14:textId="77777777" w:rsidR="003B49DB" w:rsidRPr="003B49DB" w:rsidRDefault="003B49DB" w:rsidP="003B49DB">
            <w:pPr>
              <w:jc w:val="center"/>
              <w:rPr>
                <w:rFonts w:ascii="Tahoma" w:hAnsi="Tahoma" w:cs="Tahoma"/>
                <w:sz w:val="16"/>
                <w:szCs w:val="16"/>
                <w:lang w:eastAsia="en-US" w:bidi="ar-SA"/>
              </w:rPr>
            </w:pPr>
            <w:r w:rsidRPr="003B49DB">
              <w:rPr>
                <w:rFonts w:ascii="Tahoma" w:hAnsi="Tahoma" w:cs="Tahoma"/>
                <w:sz w:val="16"/>
                <w:szCs w:val="16"/>
                <w:lang w:eastAsia="en-US" w:bidi="ar-SA"/>
              </w:rPr>
              <w:t>Максимальная цена за единицу в процентах</w:t>
            </w:r>
          </w:p>
        </w:tc>
      </w:tr>
      <w:tr w:rsidR="003B49DB" w:rsidRPr="003B49DB" w14:paraId="51D3B335"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076EF9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noWrap/>
            <w:vAlign w:val="center"/>
            <w:hideMark/>
          </w:tcPr>
          <w:p w14:paraId="0DD36F1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911" w:type="dxa"/>
            <w:tcBorders>
              <w:top w:val="nil"/>
              <w:left w:val="nil"/>
              <w:bottom w:val="single" w:sz="4" w:space="0" w:color="auto"/>
              <w:right w:val="single" w:sz="4" w:space="0" w:color="auto"/>
            </w:tcBorders>
            <w:shd w:val="clear" w:color="auto" w:fill="auto"/>
            <w:noWrap/>
            <w:vAlign w:val="center"/>
            <w:hideMark/>
          </w:tcPr>
          <w:p w14:paraId="0358C3E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7F5F6D5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1031" w:type="dxa"/>
            <w:tcBorders>
              <w:top w:val="nil"/>
              <w:left w:val="nil"/>
              <w:bottom w:val="single" w:sz="4" w:space="0" w:color="auto"/>
              <w:right w:val="single" w:sz="4" w:space="0" w:color="auto"/>
            </w:tcBorders>
            <w:shd w:val="clear" w:color="auto" w:fill="auto"/>
            <w:noWrap/>
            <w:vAlign w:val="center"/>
            <w:hideMark/>
          </w:tcPr>
          <w:p w14:paraId="0AF3BF2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1198" w:type="dxa"/>
            <w:tcBorders>
              <w:top w:val="nil"/>
              <w:left w:val="nil"/>
              <w:bottom w:val="single" w:sz="4" w:space="0" w:color="auto"/>
              <w:right w:val="single" w:sz="4" w:space="0" w:color="auto"/>
            </w:tcBorders>
            <w:shd w:val="clear" w:color="auto" w:fill="auto"/>
            <w:noWrap/>
            <w:vAlign w:val="center"/>
            <w:hideMark/>
          </w:tcPr>
          <w:p w14:paraId="43F9663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r>
      <w:tr w:rsidR="003B49DB" w:rsidRPr="003B49DB" w14:paraId="10C12E71" w14:textId="77777777" w:rsidTr="003B49DB">
        <w:trPr>
          <w:trHeight w:val="285"/>
        </w:trPr>
        <w:tc>
          <w:tcPr>
            <w:tcW w:w="745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18EE6EC" w14:textId="77777777" w:rsidR="003B49DB" w:rsidRPr="003B49DB" w:rsidRDefault="003B49DB" w:rsidP="003B49DB">
            <w:pPr>
              <w:jc w:val="cente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Земляные работы</w:t>
            </w:r>
          </w:p>
        </w:tc>
        <w:tc>
          <w:tcPr>
            <w:tcW w:w="1031" w:type="dxa"/>
            <w:tcBorders>
              <w:top w:val="nil"/>
              <w:left w:val="nil"/>
              <w:bottom w:val="single" w:sz="4" w:space="0" w:color="auto"/>
              <w:right w:val="single" w:sz="4" w:space="0" w:color="auto"/>
            </w:tcBorders>
            <w:shd w:val="clear" w:color="auto" w:fill="auto"/>
            <w:vAlign w:val="center"/>
            <w:hideMark/>
          </w:tcPr>
          <w:p w14:paraId="223DD071" w14:textId="77777777" w:rsidR="003B49DB" w:rsidRPr="003B49DB" w:rsidRDefault="003B49DB" w:rsidP="003B49DB">
            <w:pP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38723753"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4CF33697"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E1F5CD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743ABD36"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Ручная обработка почвы 2-го класса</w:t>
            </w:r>
          </w:p>
        </w:tc>
        <w:tc>
          <w:tcPr>
            <w:tcW w:w="911" w:type="dxa"/>
            <w:tcBorders>
              <w:top w:val="nil"/>
              <w:left w:val="nil"/>
              <w:bottom w:val="single" w:sz="4" w:space="0" w:color="auto"/>
              <w:right w:val="single" w:sz="4" w:space="0" w:color="auto"/>
            </w:tcBorders>
            <w:shd w:val="clear" w:color="auto" w:fill="auto"/>
            <w:noWrap/>
            <w:vAlign w:val="center"/>
            <w:hideMark/>
          </w:tcPr>
          <w:p w14:paraId="0C79B78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34829A1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15D913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2.4080</w:t>
            </w:r>
          </w:p>
        </w:tc>
        <w:tc>
          <w:tcPr>
            <w:tcW w:w="1198" w:type="dxa"/>
            <w:tcBorders>
              <w:top w:val="nil"/>
              <w:left w:val="nil"/>
              <w:bottom w:val="single" w:sz="4" w:space="0" w:color="auto"/>
              <w:right w:val="single" w:sz="4" w:space="0" w:color="auto"/>
            </w:tcBorders>
            <w:shd w:val="clear" w:color="000000" w:fill="FFFFFF"/>
            <w:noWrap/>
            <w:vAlign w:val="bottom"/>
            <w:hideMark/>
          </w:tcPr>
          <w:p w14:paraId="4D97A07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7876DA6"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9821E6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7FD4AC81"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Обработка почвы 3 класса вручную</w:t>
            </w:r>
          </w:p>
        </w:tc>
        <w:tc>
          <w:tcPr>
            <w:tcW w:w="911" w:type="dxa"/>
            <w:tcBorders>
              <w:top w:val="nil"/>
              <w:left w:val="nil"/>
              <w:bottom w:val="single" w:sz="4" w:space="0" w:color="auto"/>
              <w:right w:val="single" w:sz="4" w:space="0" w:color="auto"/>
            </w:tcBorders>
            <w:shd w:val="clear" w:color="auto" w:fill="auto"/>
            <w:noWrap/>
            <w:vAlign w:val="center"/>
            <w:hideMark/>
          </w:tcPr>
          <w:p w14:paraId="1CEACA5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7660968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27CE5E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3.5560</w:t>
            </w:r>
          </w:p>
        </w:tc>
        <w:tc>
          <w:tcPr>
            <w:tcW w:w="1198" w:type="dxa"/>
            <w:tcBorders>
              <w:top w:val="nil"/>
              <w:left w:val="nil"/>
              <w:bottom w:val="single" w:sz="4" w:space="0" w:color="auto"/>
              <w:right w:val="single" w:sz="4" w:space="0" w:color="auto"/>
            </w:tcBorders>
            <w:shd w:val="clear" w:color="000000" w:fill="FFFFFF"/>
            <w:noWrap/>
            <w:vAlign w:val="bottom"/>
            <w:hideMark/>
          </w:tcPr>
          <w:p w14:paraId="3C8DD09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E0E2D2E"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1862F6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63D561C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Обработка почвы 4 класса вручную</w:t>
            </w:r>
          </w:p>
        </w:tc>
        <w:tc>
          <w:tcPr>
            <w:tcW w:w="911" w:type="dxa"/>
            <w:tcBorders>
              <w:top w:val="nil"/>
              <w:left w:val="nil"/>
              <w:bottom w:val="single" w:sz="4" w:space="0" w:color="auto"/>
              <w:right w:val="single" w:sz="4" w:space="0" w:color="auto"/>
            </w:tcBorders>
            <w:shd w:val="clear" w:color="auto" w:fill="auto"/>
            <w:noWrap/>
            <w:vAlign w:val="center"/>
            <w:hideMark/>
          </w:tcPr>
          <w:p w14:paraId="0C15D81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3D0F529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FE0C7E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6.2710</w:t>
            </w:r>
          </w:p>
        </w:tc>
        <w:tc>
          <w:tcPr>
            <w:tcW w:w="1198" w:type="dxa"/>
            <w:tcBorders>
              <w:top w:val="nil"/>
              <w:left w:val="nil"/>
              <w:bottom w:val="single" w:sz="4" w:space="0" w:color="auto"/>
              <w:right w:val="single" w:sz="4" w:space="0" w:color="auto"/>
            </w:tcBorders>
            <w:shd w:val="clear" w:color="000000" w:fill="FFFFFF"/>
            <w:noWrap/>
            <w:vAlign w:val="bottom"/>
            <w:hideMark/>
          </w:tcPr>
          <w:p w14:paraId="3D616FE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6F32408"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0E8361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4771192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Разработка грунта 3 категории с обратной засыпкой экскаватором</w:t>
            </w:r>
          </w:p>
        </w:tc>
        <w:tc>
          <w:tcPr>
            <w:tcW w:w="911" w:type="dxa"/>
            <w:tcBorders>
              <w:top w:val="nil"/>
              <w:left w:val="nil"/>
              <w:bottom w:val="single" w:sz="4" w:space="0" w:color="auto"/>
              <w:right w:val="single" w:sz="4" w:space="0" w:color="auto"/>
            </w:tcBorders>
            <w:shd w:val="clear" w:color="auto" w:fill="auto"/>
            <w:noWrap/>
            <w:vAlign w:val="center"/>
            <w:hideMark/>
          </w:tcPr>
          <w:p w14:paraId="58DDE6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53F2AC1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FC0825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0.4790</w:t>
            </w:r>
          </w:p>
        </w:tc>
        <w:tc>
          <w:tcPr>
            <w:tcW w:w="1198" w:type="dxa"/>
            <w:tcBorders>
              <w:top w:val="nil"/>
              <w:left w:val="nil"/>
              <w:bottom w:val="single" w:sz="4" w:space="0" w:color="auto"/>
              <w:right w:val="single" w:sz="4" w:space="0" w:color="auto"/>
            </w:tcBorders>
            <w:shd w:val="clear" w:color="000000" w:fill="FFFFFF"/>
            <w:noWrap/>
            <w:vAlign w:val="bottom"/>
            <w:hideMark/>
          </w:tcPr>
          <w:p w14:paraId="3755F05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B8F5A01"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8BA379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4AF3C99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Разработка грунта 3 категории экскаватором и погрузка в самосвалы</w:t>
            </w:r>
          </w:p>
        </w:tc>
        <w:tc>
          <w:tcPr>
            <w:tcW w:w="911" w:type="dxa"/>
            <w:tcBorders>
              <w:top w:val="nil"/>
              <w:left w:val="nil"/>
              <w:bottom w:val="single" w:sz="4" w:space="0" w:color="auto"/>
              <w:right w:val="single" w:sz="4" w:space="0" w:color="auto"/>
            </w:tcBorders>
            <w:shd w:val="clear" w:color="auto" w:fill="auto"/>
            <w:noWrap/>
            <w:vAlign w:val="center"/>
            <w:hideMark/>
          </w:tcPr>
          <w:p w14:paraId="058A6E7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2ABDA52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8767B2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0.6720</w:t>
            </w:r>
          </w:p>
        </w:tc>
        <w:tc>
          <w:tcPr>
            <w:tcW w:w="1198" w:type="dxa"/>
            <w:tcBorders>
              <w:top w:val="nil"/>
              <w:left w:val="nil"/>
              <w:bottom w:val="single" w:sz="4" w:space="0" w:color="auto"/>
              <w:right w:val="single" w:sz="4" w:space="0" w:color="auto"/>
            </w:tcBorders>
            <w:shd w:val="clear" w:color="000000" w:fill="FFFFFF"/>
            <w:noWrap/>
            <w:vAlign w:val="bottom"/>
            <w:hideMark/>
          </w:tcPr>
          <w:p w14:paraId="0460404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15BB71F"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57CD39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w:t>
            </w:r>
          </w:p>
        </w:tc>
        <w:tc>
          <w:tcPr>
            <w:tcW w:w="5420" w:type="dxa"/>
            <w:tcBorders>
              <w:top w:val="nil"/>
              <w:left w:val="nil"/>
              <w:bottom w:val="single" w:sz="4" w:space="0" w:color="auto"/>
              <w:right w:val="single" w:sz="4" w:space="0" w:color="auto"/>
            </w:tcBorders>
            <w:shd w:val="clear" w:color="auto" w:fill="auto"/>
            <w:vAlign w:val="center"/>
            <w:hideMark/>
          </w:tcPr>
          <w:p w14:paraId="60CF4CF5"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Разработка грунта 4 категории с обратной засыпкой экскаватором</w:t>
            </w:r>
          </w:p>
        </w:tc>
        <w:tc>
          <w:tcPr>
            <w:tcW w:w="911" w:type="dxa"/>
            <w:tcBorders>
              <w:top w:val="nil"/>
              <w:left w:val="nil"/>
              <w:bottom w:val="single" w:sz="4" w:space="0" w:color="auto"/>
              <w:right w:val="single" w:sz="4" w:space="0" w:color="auto"/>
            </w:tcBorders>
            <w:shd w:val="clear" w:color="auto" w:fill="auto"/>
            <w:noWrap/>
            <w:vAlign w:val="center"/>
            <w:hideMark/>
          </w:tcPr>
          <w:p w14:paraId="0BC836D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1AEB7AF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6D83DE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0.6430</w:t>
            </w:r>
          </w:p>
        </w:tc>
        <w:tc>
          <w:tcPr>
            <w:tcW w:w="1198" w:type="dxa"/>
            <w:tcBorders>
              <w:top w:val="nil"/>
              <w:left w:val="nil"/>
              <w:bottom w:val="single" w:sz="4" w:space="0" w:color="auto"/>
              <w:right w:val="single" w:sz="4" w:space="0" w:color="auto"/>
            </w:tcBorders>
            <w:shd w:val="clear" w:color="000000" w:fill="FFFFFF"/>
            <w:noWrap/>
            <w:vAlign w:val="bottom"/>
            <w:hideMark/>
          </w:tcPr>
          <w:p w14:paraId="40CC86C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F5D0D4B"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68CDB8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54CEBDE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Разработка грунта 4 категории экскаватором и погрузка в самосвалы</w:t>
            </w:r>
          </w:p>
        </w:tc>
        <w:tc>
          <w:tcPr>
            <w:tcW w:w="911" w:type="dxa"/>
            <w:tcBorders>
              <w:top w:val="nil"/>
              <w:left w:val="nil"/>
              <w:bottom w:val="single" w:sz="4" w:space="0" w:color="auto"/>
              <w:right w:val="single" w:sz="4" w:space="0" w:color="auto"/>
            </w:tcBorders>
            <w:shd w:val="clear" w:color="auto" w:fill="auto"/>
            <w:noWrap/>
            <w:vAlign w:val="center"/>
            <w:hideMark/>
          </w:tcPr>
          <w:p w14:paraId="1A57655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25D8679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A0AFEA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0.8580</w:t>
            </w:r>
          </w:p>
        </w:tc>
        <w:tc>
          <w:tcPr>
            <w:tcW w:w="1198" w:type="dxa"/>
            <w:tcBorders>
              <w:top w:val="nil"/>
              <w:left w:val="nil"/>
              <w:bottom w:val="single" w:sz="4" w:space="0" w:color="auto"/>
              <w:right w:val="single" w:sz="4" w:space="0" w:color="auto"/>
            </w:tcBorders>
            <w:shd w:val="clear" w:color="000000" w:fill="FFFFFF"/>
            <w:noWrap/>
            <w:vAlign w:val="bottom"/>
            <w:hideMark/>
          </w:tcPr>
          <w:p w14:paraId="12D7E44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B55FA0C"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FD3FB7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726302E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Разработка грунта 5 категории с обратной засыпкой экскаватором</w:t>
            </w:r>
          </w:p>
        </w:tc>
        <w:tc>
          <w:tcPr>
            <w:tcW w:w="911" w:type="dxa"/>
            <w:tcBorders>
              <w:top w:val="nil"/>
              <w:left w:val="nil"/>
              <w:bottom w:val="single" w:sz="4" w:space="0" w:color="auto"/>
              <w:right w:val="single" w:sz="4" w:space="0" w:color="auto"/>
            </w:tcBorders>
            <w:shd w:val="clear" w:color="auto" w:fill="auto"/>
            <w:noWrap/>
            <w:vAlign w:val="center"/>
            <w:hideMark/>
          </w:tcPr>
          <w:p w14:paraId="5B746A9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1C29B5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71F857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0.9190</w:t>
            </w:r>
          </w:p>
        </w:tc>
        <w:tc>
          <w:tcPr>
            <w:tcW w:w="1198" w:type="dxa"/>
            <w:tcBorders>
              <w:top w:val="nil"/>
              <w:left w:val="nil"/>
              <w:bottom w:val="single" w:sz="4" w:space="0" w:color="auto"/>
              <w:right w:val="single" w:sz="4" w:space="0" w:color="auto"/>
            </w:tcBorders>
            <w:shd w:val="clear" w:color="000000" w:fill="FFFFFF"/>
            <w:noWrap/>
            <w:vAlign w:val="bottom"/>
            <w:hideMark/>
          </w:tcPr>
          <w:p w14:paraId="5F4F96B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44A50D4" w14:textId="77777777" w:rsidTr="003B49DB">
        <w:trPr>
          <w:trHeight w:val="4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C6652B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7C80CED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Разработка грунта 5 категории экскаватором и погрузка в самосвалы</w:t>
            </w:r>
          </w:p>
        </w:tc>
        <w:tc>
          <w:tcPr>
            <w:tcW w:w="911" w:type="dxa"/>
            <w:tcBorders>
              <w:top w:val="nil"/>
              <w:left w:val="nil"/>
              <w:bottom w:val="single" w:sz="4" w:space="0" w:color="auto"/>
              <w:right w:val="single" w:sz="4" w:space="0" w:color="auto"/>
            </w:tcBorders>
            <w:shd w:val="clear" w:color="auto" w:fill="auto"/>
            <w:vAlign w:val="center"/>
            <w:hideMark/>
          </w:tcPr>
          <w:p w14:paraId="748CC2B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5717870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CA4049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1.1460</w:t>
            </w:r>
          </w:p>
        </w:tc>
        <w:tc>
          <w:tcPr>
            <w:tcW w:w="1198" w:type="dxa"/>
            <w:tcBorders>
              <w:top w:val="nil"/>
              <w:left w:val="nil"/>
              <w:bottom w:val="single" w:sz="4" w:space="0" w:color="auto"/>
              <w:right w:val="single" w:sz="4" w:space="0" w:color="auto"/>
            </w:tcBorders>
            <w:shd w:val="clear" w:color="000000" w:fill="FFFFFF"/>
            <w:noWrap/>
            <w:vAlign w:val="bottom"/>
            <w:hideMark/>
          </w:tcPr>
          <w:p w14:paraId="7B4FED2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3149B63" w14:textId="77777777" w:rsidTr="003B49DB">
        <w:trPr>
          <w:trHeight w:val="4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20BB67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46650C0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Разрушение скальных грунтов </w:t>
            </w:r>
            <w:r w:rsidRPr="003B49DB">
              <w:rPr>
                <w:rFonts w:ascii="Tahoma" w:hAnsi="Tahoma" w:cs="Tahoma"/>
                <w:sz w:val="16"/>
                <w:szCs w:val="16"/>
                <w:lang w:val="en-US" w:eastAsia="en-US" w:bidi="ar-SA"/>
              </w:rPr>
              <w:t>VI</w:t>
            </w:r>
            <w:r w:rsidRPr="003B49DB">
              <w:rPr>
                <w:rFonts w:ascii="Tahoma" w:hAnsi="Tahoma" w:cs="Tahoma"/>
                <w:sz w:val="16"/>
                <w:szCs w:val="16"/>
                <w:lang w:eastAsia="en-US" w:bidi="ar-SA"/>
              </w:rPr>
              <w:t xml:space="preserve"> категории гидромолотом (дробление)</w:t>
            </w:r>
          </w:p>
        </w:tc>
        <w:tc>
          <w:tcPr>
            <w:tcW w:w="911" w:type="dxa"/>
            <w:tcBorders>
              <w:top w:val="nil"/>
              <w:left w:val="nil"/>
              <w:bottom w:val="single" w:sz="4" w:space="0" w:color="auto"/>
              <w:right w:val="single" w:sz="4" w:space="0" w:color="auto"/>
            </w:tcBorders>
            <w:shd w:val="clear" w:color="auto" w:fill="auto"/>
            <w:vAlign w:val="center"/>
            <w:hideMark/>
          </w:tcPr>
          <w:p w14:paraId="2D8BB6A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63EBB28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42DFC2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32.5440</w:t>
            </w:r>
          </w:p>
        </w:tc>
        <w:tc>
          <w:tcPr>
            <w:tcW w:w="1198" w:type="dxa"/>
            <w:tcBorders>
              <w:top w:val="nil"/>
              <w:left w:val="nil"/>
              <w:bottom w:val="single" w:sz="4" w:space="0" w:color="auto"/>
              <w:right w:val="single" w:sz="4" w:space="0" w:color="auto"/>
            </w:tcBorders>
            <w:shd w:val="clear" w:color="000000" w:fill="FFFFFF"/>
            <w:noWrap/>
            <w:vAlign w:val="bottom"/>
            <w:hideMark/>
          </w:tcPr>
          <w:p w14:paraId="532E523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D3A0636"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89A008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w:t>
            </w:r>
          </w:p>
        </w:tc>
        <w:tc>
          <w:tcPr>
            <w:tcW w:w="5420" w:type="dxa"/>
            <w:tcBorders>
              <w:top w:val="nil"/>
              <w:left w:val="nil"/>
              <w:bottom w:val="single" w:sz="4" w:space="0" w:color="auto"/>
              <w:right w:val="single" w:sz="4" w:space="0" w:color="auto"/>
            </w:tcBorders>
            <w:shd w:val="clear" w:color="auto" w:fill="auto"/>
            <w:vAlign w:val="center"/>
            <w:hideMark/>
          </w:tcPr>
          <w:p w14:paraId="0713138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Выравнивание земли экскаватором</w:t>
            </w:r>
          </w:p>
        </w:tc>
        <w:tc>
          <w:tcPr>
            <w:tcW w:w="911" w:type="dxa"/>
            <w:tcBorders>
              <w:top w:val="nil"/>
              <w:left w:val="nil"/>
              <w:bottom w:val="single" w:sz="4" w:space="0" w:color="auto"/>
              <w:right w:val="single" w:sz="4" w:space="0" w:color="auto"/>
            </w:tcBorders>
            <w:shd w:val="clear" w:color="auto" w:fill="auto"/>
            <w:noWrap/>
            <w:vAlign w:val="center"/>
            <w:hideMark/>
          </w:tcPr>
          <w:p w14:paraId="01E1361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37E55A4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4C5905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0.2170</w:t>
            </w:r>
          </w:p>
        </w:tc>
        <w:tc>
          <w:tcPr>
            <w:tcW w:w="1198" w:type="dxa"/>
            <w:tcBorders>
              <w:top w:val="nil"/>
              <w:left w:val="nil"/>
              <w:bottom w:val="single" w:sz="4" w:space="0" w:color="auto"/>
              <w:right w:val="single" w:sz="4" w:space="0" w:color="auto"/>
            </w:tcBorders>
            <w:shd w:val="clear" w:color="000000" w:fill="FFFFFF"/>
            <w:noWrap/>
            <w:vAlign w:val="bottom"/>
            <w:hideMark/>
          </w:tcPr>
          <w:p w14:paraId="5A403B9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BC92148"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60D2B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225CA7B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Обратная засыпка грунта 2 категории бульдозером</w:t>
            </w:r>
          </w:p>
        </w:tc>
        <w:tc>
          <w:tcPr>
            <w:tcW w:w="911" w:type="dxa"/>
            <w:tcBorders>
              <w:top w:val="nil"/>
              <w:left w:val="nil"/>
              <w:bottom w:val="single" w:sz="4" w:space="0" w:color="auto"/>
              <w:right w:val="single" w:sz="4" w:space="0" w:color="auto"/>
            </w:tcBorders>
            <w:shd w:val="clear" w:color="auto" w:fill="auto"/>
            <w:noWrap/>
            <w:vAlign w:val="center"/>
            <w:hideMark/>
          </w:tcPr>
          <w:p w14:paraId="579B743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01C6668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3582F3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0.0620</w:t>
            </w:r>
          </w:p>
        </w:tc>
        <w:tc>
          <w:tcPr>
            <w:tcW w:w="1198" w:type="dxa"/>
            <w:tcBorders>
              <w:top w:val="nil"/>
              <w:left w:val="nil"/>
              <w:bottom w:val="single" w:sz="4" w:space="0" w:color="auto"/>
              <w:right w:val="single" w:sz="4" w:space="0" w:color="auto"/>
            </w:tcBorders>
            <w:shd w:val="clear" w:color="000000" w:fill="FFFFFF"/>
            <w:noWrap/>
            <w:vAlign w:val="bottom"/>
            <w:hideMark/>
          </w:tcPr>
          <w:p w14:paraId="5919547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EFBB34B"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E0EA3C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02AD838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Вывоз излишков плодородного слоя почвы 13 км</w:t>
            </w:r>
          </w:p>
        </w:tc>
        <w:tc>
          <w:tcPr>
            <w:tcW w:w="911" w:type="dxa"/>
            <w:tcBorders>
              <w:top w:val="nil"/>
              <w:left w:val="nil"/>
              <w:bottom w:val="single" w:sz="4" w:space="0" w:color="auto"/>
              <w:right w:val="single" w:sz="4" w:space="0" w:color="auto"/>
            </w:tcBorders>
            <w:shd w:val="clear" w:color="auto" w:fill="auto"/>
            <w:noWrap/>
            <w:vAlign w:val="center"/>
            <w:hideMark/>
          </w:tcPr>
          <w:p w14:paraId="559B860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4A72301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9AB8F8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3.6780</w:t>
            </w:r>
          </w:p>
        </w:tc>
        <w:tc>
          <w:tcPr>
            <w:tcW w:w="1198" w:type="dxa"/>
            <w:tcBorders>
              <w:top w:val="nil"/>
              <w:left w:val="nil"/>
              <w:bottom w:val="single" w:sz="4" w:space="0" w:color="auto"/>
              <w:right w:val="single" w:sz="4" w:space="0" w:color="auto"/>
            </w:tcBorders>
            <w:shd w:val="clear" w:color="000000" w:fill="FFFFFF"/>
            <w:noWrap/>
            <w:vAlign w:val="bottom"/>
            <w:hideMark/>
          </w:tcPr>
          <w:p w14:paraId="65AE68E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0A4DDC0" w14:textId="77777777" w:rsidTr="003B49DB">
        <w:trPr>
          <w:trHeight w:val="2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91A3FB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w:t>
            </w:r>
          </w:p>
        </w:tc>
        <w:tc>
          <w:tcPr>
            <w:tcW w:w="5420" w:type="dxa"/>
            <w:tcBorders>
              <w:top w:val="nil"/>
              <w:left w:val="nil"/>
              <w:bottom w:val="single" w:sz="4" w:space="0" w:color="auto"/>
              <w:right w:val="single" w:sz="4" w:space="0" w:color="auto"/>
            </w:tcBorders>
            <w:shd w:val="clear" w:color="auto" w:fill="auto"/>
            <w:vAlign w:val="center"/>
            <w:hideMark/>
          </w:tcPr>
          <w:p w14:paraId="0F0BA99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Покрытие земли</w:t>
            </w:r>
          </w:p>
        </w:tc>
        <w:tc>
          <w:tcPr>
            <w:tcW w:w="911" w:type="dxa"/>
            <w:tcBorders>
              <w:top w:val="nil"/>
              <w:left w:val="nil"/>
              <w:bottom w:val="single" w:sz="4" w:space="0" w:color="auto"/>
              <w:right w:val="single" w:sz="4" w:space="0" w:color="auto"/>
            </w:tcBorders>
            <w:shd w:val="clear" w:color="auto" w:fill="auto"/>
            <w:noWrap/>
            <w:vAlign w:val="center"/>
            <w:hideMark/>
          </w:tcPr>
          <w:p w14:paraId="4D76230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482BAD1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E9B755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0.3430</w:t>
            </w:r>
          </w:p>
        </w:tc>
        <w:tc>
          <w:tcPr>
            <w:tcW w:w="1198" w:type="dxa"/>
            <w:tcBorders>
              <w:top w:val="nil"/>
              <w:left w:val="nil"/>
              <w:bottom w:val="single" w:sz="4" w:space="0" w:color="auto"/>
              <w:right w:val="single" w:sz="4" w:space="0" w:color="auto"/>
            </w:tcBorders>
            <w:shd w:val="clear" w:color="000000" w:fill="FFFFFF"/>
            <w:noWrap/>
            <w:vAlign w:val="bottom"/>
            <w:hideMark/>
          </w:tcPr>
          <w:p w14:paraId="3CF1505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6FF6E4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FDBB9B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4B6F4B7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Строительство: сбор мусора, погрузка на самосвалы и транспортировка на расстояние 13 км.</w:t>
            </w:r>
          </w:p>
        </w:tc>
        <w:tc>
          <w:tcPr>
            <w:tcW w:w="911" w:type="dxa"/>
            <w:tcBorders>
              <w:top w:val="nil"/>
              <w:left w:val="nil"/>
              <w:bottom w:val="single" w:sz="4" w:space="0" w:color="auto"/>
              <w:right w:val="single" w:sz="4" w:space="0" w:color="auto"/>
            </w:tcBorders>
            <w:shd w:val="clear" w:color="auto" w:fill="auto"/>
            <w:noWrap/>
            <w:vAlign w:val="center"/>
            <w:hideMark/>
          </w:tcPr>
          <w:p w14:paraId="07AFB6E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7B079F9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E834DF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4.2600</w:t>
            </w:r>
          </w:p>
        </w:tc>
        <w:tc>
          <w:tcPr>
            <w:tcW w:w="1198" w:type="dxa"/>
            <w:tcBorders>
              <w:top w:val="nil"/>
              <w:left w:val="nil"/>
              <w:bottom w:val="single" w:sz="4" w:space="0" w:color="auto"/>
              <w:right w:val="single" w:sz="4" w:space="0" w:color="auto"/>
            </w:tcBorders>
            <w:shd w:val="clear" w:color="000000" w:fill="FFFFFF"/>
            <w:noWrap/>
            <w:vAlign w:val="bottom"/>
            <w:hideMark/>
          </w:tcPr>
          <w:p w14:paraId="3E53917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9BC7A34" w14:textId="77777777" w:rsidTr="003B49DB">
        <w:trPr>
          <w:trHeight w:val="345"/>
        </w:trPr>
        <w:tc>
          <w:tcPr>
            <w:tcW w:w="745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0354AB1" w14:textId="77777777" w:rsidR="003B49DB" w:rsidRPr="003B49DB" w:rsidRDefault="003B49DB" w:rsidP="003B49DB">
            <w:pPr>
              <w:jc w:val="cente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Фундаменты, фундаменты и стены</w:t>
            </w:r>
          </w:p>
        </w:tc>
        <w:tc>
          <w:tcPr>
            <w:tcW w:w="1031" w:type="dxa"/>
            <w:tcBorders>
              <w:top w:val="nil"/>
              <w:left w:val="nil"/>
              <w:bottom w:val="single" w:sz="4" w:space="0" w:color="auto"/>
              <w:right w:val="single" w:sz="4" w:space="0" w:color="auto"/>
            </w:tcBorders>
            <w:shd w:val="clear" w:color="auto" w:fill="auto"/>
            <w:vAlign w:val="center"/>
            <w:hideMark/>
          </w:tcPr>
          <w:p w14:paraId="077F400C" w14:textId="77777777" w:rsidR="003B49DB" w:rsidRPr="003B49DB" w:rsidRDefault="003B49DB" w:rsidP="003B49DB">
            <w:pP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37C8B45F"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65E7AD3D"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EA8E0A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6FBE3BC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Снос бетонных фундаментов и стен вручную</w:t>
            </w:r>
          </w:p>
        </w:tc>
        <w:tc>
          <w:tcPr>
            <w:tcW w:w="911" w:type="dxa"/>
            <w:tcBorders>
              <w:top w:val="nil"/>
              <w:left w:val="nil"/>
              <w:bottom w:val="single" w:sz="4" w:space="0" w:color="auto"/>
              <w:right w:val="single" w:sz="4" w:space="0" w:color="auto"/>
            </w:tcBorders>
            <w:shd w:val="clear" w:color="auto" w:fill="auto"/>
            <w:noWrap/>
            <w:vAlign w:val="center"/>
            <w:hideMark/>
          </w:tcPr>
          <w:p w14:paraId="70074E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636CB99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D188C5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64.1150</w:t>
            </w:r>
          </w:p>
        </w:tc>
        <w:tc>
          <w:tcPr>
            <w:tcW w:w="1198" w:type="dxa"/>
            <w:tcBorders>
              <w:top w:val="nil"/>
              <w:left w:val="nil"/>
              <w:bottom w:val="single" w:sz="4" w:space="0" w:color="auto"/>
              <w:right w:val="single" w:sz="4" w:space="0" w:color="auto"/>
            </w:tcBorders>
            <w:shd w:val="clear" w:color="000000" w:fill="FFFFFF"/>
            <w:noWrap/>
            <w:vAlign w:val="bottom"/>
            <w:hideMark/>
          </w:tcPr>
          <w:p w14:paraId="11CC4E6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262E534"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3EDDA6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56DF46D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Резка железобетонных стен</w:t>
            </w:r>
          </w:p>
        </w:tc>
        <w:tc>
          <w:tcPr>
            <w:tcW w:w="911" w:type="dxa"/>
            <w:tcBorders>
              <w:top w:val="nil"/>
              <w:left w:val="nil"/>
              <w:bottom w:val="single" w:sz="4" w:space="0" w:color="auto"/>
              <w:right w:val="single" w:sz="4" w:space="0" w:color="auto"/>
            </w:tcBorders>
            <w:shd w:val="clear" w:color="auto" w:fill="auto"/>
            <w:noWrap/>
            <w:vAlign w:val="center"/>
            <w:hideMark/>
          </w:tcPr>
          <w:p w14:paraId="4EADF8F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033487B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147B14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30.3050</w:t>
            </w:r>
          </w:p>
        </w:tc>
        <w:tc>
          <w:tcPr>
            <w:tcW w:w="1198" w:type="dxa"/>
            <w:tcBorders>
              <w:top w:val="nil"/>
              <w:left w:val="nil"/>
              <w:bottom w:val="single" w:sz="4" w:space="0" w:color="auto"/>
              <w:right w:val="single" w:sz="4" w:space="0" w:color="auto"/>
            </w:tcBorders>
            <w:shd w:val="clear" w:color="000000" w:fill="FFFFFF"/>
            <w:noWrap/>
            <w:vAlign w:val="bottom"/>
            <w:hideMark/>
          </w:tcPr>
          <w:p w14:paraId="0669C2C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6E6462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6FFAE3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59CC5CC2"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Снос туфовых стен</w:t>
            </w:r>
          </w:p>
        </w:tc>
        <w:tc>
          <w:tcPr>
            <w:tcW w:w="911" w:type="dxa"/>
            <w:tcBorders>
              <w:top w:val="nil"/>
              <w:left w:val="nil"/>
              <w:bottom w:val="single" w:sz="4" w:space="0" w:color="auto"/>
              <w:right w:val="single" w:sz="4" w:space="0" w:color="auto"/>
            </w:tcBorders>
            <w:shd w:val="clear" w:color="auto" w:fill="auto"/>
            <w:noWrap/>
            <w:vAlign w:val="center"/>
            <w:hideMark/>
          </w:tcPr>
          <w:p w14:paraId="100F6F5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3B2E656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DF4ADE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27.4650</w:t>
            </w:r>
          </w:p>
        </w:tc>
        <w:tc>
          <w:tcPr>
            <w:tcW w:w="1198" w:type="dxa"/>
            <w:tcBorders>
              <w:top w:val="nil"/>
              <w:left w:val="nil"/>
              <w:bottom w:val="single" w:sz="4" w:space="0" w:color="auto"/>
              <w:right w:val="single" w:sz="4" w:space="0" w:color="auto"/>
            </w:tcBorders>
            <w:shd w:val="clear" w:color="000000" w:fill="FFFFFF"/>
            <w:noWrap/>
            <w:vAlign w:val="bottom"/>
            <w:hideMark/>
          </w:tcPr>
          <w:p w14:paraId="2EC06B6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D7352C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B1F502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2B52517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Разрушение СМИ</w:t>
            </w:r>
          </w:p>
        </w:tc>
        <w:tc>
          <w:tcPr>
            <w:tcW w:w="911" w:type="dxa"/>
            <w:tcBorders>
              <w:top w:val="nil"/>
              <w:left w:val="nil"/>
              <w:bottom w:val="single" w:sz="4" w:space="0" w:color="auto"/>
              <w:right w:val="single" w:sz="4" w:space="0" w:color="auto"/>
            </w:tcBorders>
            <w:shd w:val="clear" w:color="auto" w:fill="auto"/>
            <w:noWrap/>
            <w:vAlign w:val="center"/>
            <w:hideMark/>
          </w:tcPr>
          <w:p w14:paraId="100C1AB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3B69F28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A8A6EF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1.2380</w:t>
            </w:r>
          </w:p>
        </w:tc>
        <w:tc>
          <w:tcPr>
            <w:tcW w:w="1198" w:type="dxa"/>
            <w:tcBorders>
              <w:top w:val="nil"/>
              <w:left w:val="nil"/>
              <w:bottom w:val="single" w:sz="4" w:space="0" w:color="auto"/>
              <w:right w:val="single" w:sz="4" w:space="0" w:color="auto"/>
            </w:tcBorders>
            <w:shd w:val="clear" w:color="000000" w:fill="FFFFFF"/>
            <w:noWrap/>
            <w:vAlign w:val="bottom"/>
            <w:hideMark/>
          </w:tcPr>
          <w:p w14:paraId="5BD0344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E7EE052"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C3A755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59B4E33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Выполнение подготовительного слоя щебня под фундаменты толщиной 100 мм</w:t>
            </w:r>
          </w:p>
        </w:tc>
        <w:tc>
          <w:tcPr>
            <w:tcW w:w="911" w:type="dxa"/>
            <w:tcBorders>
              <w:top w:val="nil"/>
              <w:left w:val="nil"/>
              <w:bottom w:val="single" w:sz="4" w:space="0" w:color="auto"/>
              <w:right w:val="single" w:sz="4" w:space="0" w:color="auto"/>
            </w:tcBorders>
            <w:shd w:val="clear" w:color="auto" w:fill="auto"/>
            <w:noWrap/>
            <w:vAlign w:val="center"/>
            <w:hideMark/>
          </w:tcPr>
          <w:p w14:paraId="0B7DE04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7711736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8458E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9.7690</w:t>
            </w:r>
          </w:p>
        </w:tc>
        <w:tc>
          <w:tcPr>
            <w:tcW w:w="1198" w:type="dxa"/>
            <w:tcBorders>
              <w:top w:val="nil"/>
              <w:left w:val="nil"/>
              <w:bottom w:val="single" w:sz="4" w:space="0" w:color="auto"/>
              <w:right w:val="single" w:sz="4" w:space="0" w:color="auto"/>
            </w:tcBorders>
            <w:shd w:val="clear" w:color="000000" w:fill="FFFFFF"/>
            <w:noWrap/>
            <w:vAlign w:val="bottom"/>
            <w:hideMark/>
          </w:tcPr>
          <w:p w14:paraId="3753A21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72CA27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4705C9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w:t>
            </w:r>
          </w:p>
        </w:tc>
        <w:tc>
          <w:tcPr>
            <w:tcW w:w="5420" w:type="dxa"/>
            <w:tcBorders>
              <w:top w:val="nil"/>
              <w:left w:val="nil"/>
              <w:bottom w:val="single" w:sz="4" w:space="0" w:color="auto"/>
              <w:right w:val="single" w:sz="4" w:space="0" w:color="auto"/>
            </w:tcBorders>
            <w:shd w:val="clear" w:color="auto" w:fill="auto"/>
            <w:vAlign w:val="center"/>
            <w:hideMark/>
          </w:tcPr>
          <w:p w14:paraId="659CEC8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Восстановление разрушенных стен туфовым камнем</w:t>
            </w:r>
          </w:p>
        </w:tc>
        <w:tc>
          <w:tcPr>
            <w:tcW w:w="911" w:type="dxa"/>
            <w:tcBorders>
              <w:top w:val="nil"/>
              <w:left w:val="nil"/>
              <w:bottom w:val="single" w:sz="4" w:space="0" w:color="auto"/>
              <w:right w:val="single" w:sz="4" w:space="0" w:color="auto"/>
            </w:tcBorders>
            <w:shd w:val="clear" w:color="auto" w:fill="auto"/>
            <w:vAlign w:val="center"/>
            <w:hideMark/>
          </w:tcPr>
          <w:p w14:paraId="502B423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26995C1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46F3CE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32.8030</w:t>
            </w:r>
          </w:p>
        </w:tc>
        <w:tc>
          <w:tcPr>
            <w:tcW w:w="1198" w:type="dxa"/>
            <w:tcBorders>
              <w:top w:val="nil"/>
              <w:left w:val="nil"/>
              <w:bottom w:val="single" w:sz="4" w:space="0" w:color="auto"/>
              <w:right w:val="single" w:sz="4" w:space="0" w:color="auto"/>
            </w:tcBorders>
            <w:shd w:val="clear" w:color="000000" w:fill="FFFFFF"/>
            <w:noWrap/>
            <w:vAlign w:val="bottom"/>
            <w:hideMark/>
          </w:tcPr>
          <w:p w14:paraId="1A7FE2C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8C462E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662BBA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54C6B80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Восстановление разрушенных стен базальтовым бутовым камнем</w:t>
            </w:r>
          </w:p>
        </w:tc>
        <w:tc>
          <w:tcPr>
            <w:tcW w:w="911" w:type="dxa"/>
            <w:tcBorders>
              <w:top w:val="nil"/>
              <w:left w:val="nil"/>
              <w:bottom w:val="single" w:sz="4" w:space="0" w:color="auto"/>
              <w:right w:val="single" w:sz="4" w:space="0" w:color="auto"/>
            </w:tcBorders>
            <w:shd w:val="clear" w:color="auto" w:fill="auto"/>
            <w:vAlign w:val="center"/>
            <w:hideMark/>
          </w:tcPr>
          <w:p w14:paraId="668E0E9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2D2F6A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24DFE5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24.4880</w:t>
            </w:r>
          </w:p>
        </w:tc>
        <w:tc>
          <w:tcPr>
            <w:tcW w:w="1198" w:type="dxa"/>
            <w:tcBorders>
              <w:top w:val="nil"/>
              <w:left w:val="nil"/>
              <w:bottom w:val="single" w:sz="4" w:space="0" w:color="auto"/>
              <w:right w:val="single" w:sz="4" w:space="0" w:color="auto"/>
            </w:tcBorders>
            <w:shd w:val="clear" w:color="000000" w:fill="FFFFFF"/>
            <w:noWrap/>
            <w:vAlign w:val="bottom"/>
            <w:hideMark/>
          </w:tcPr>
          <w:p w14:paraId="252287E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C6590DE"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113751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4280A5A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Строительство фундаментов БМ 20</w:t>
            </w:r>
          </w:p>
        </w:tc>
        <w:tc>
          <w:tcPr>
            <w:tcW w:w="911" w:type="dxa"/>
            <w:tcBorders>
              <w:top w:val="nil"/>
              <w:left w:val="nil"/>
              <w:bottom w:val="single" w:sz="4" w:space="0" w:color="auto"/>
              <w:right w:val="single" w:sz="4" w:space="0" w:color="auto"/>
            </w:tcBorders>
            <w:shd w:val="clear" w:color="auto" w:fill="auto"/>
            <w:noWrap/>
            <w:vAlign w:val="center"/>
            <w:hideMark/>
          </w:tcPr>
          <w:p w14:paraId="5C60333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7199914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B66675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57.0650</w:t>
            </w:r>
          </w:p>
        </w:tc>
        <w:tc>
          <w:tcPr>
            <w:tcW w:w="1198" w:type="dxa"/>
            <w:tcBorders>
              <w:top w:val="nil"/>
              <w:left w:val="nil"/>
              <w:bottom w:val="single" w:sz="4" w:space="0" w:color="auto"/>
              <w:right w:val="single" w:sz="4" w:space="0" w:color="auto"/>
            </w:tcBorders>
            <w:shd w:val="clear" w:color="000000" w:fill="FFFFFF"/>
            <w:noWrap/>
            <w:vAlign w:val="bottom"/>
            <w:hideMark/>
          </w:tcPr>
          <w:p w14:paraId="12986BA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F6B09D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F739A3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70F137A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Строительство железобетонных фундаментов и стен</w:t>
            </w:r>
          </w:p>
        </w:tc>
        <w:tc>
          <w:tcPr>
            <w:tcW w:w="911" w:type="dxa"/>
            <w:tcBorders>
              <w:top w:val="nil"/>
              <w:left w:val="nil"/>
              <w:bottom w:val="single" w:sz="4" w:space="0" w:color="auto"/>
              <w:right w:val="single" w:sz="4" w:space="0" w:color="auto"/>
            </w:tcBorders>
            <w:shd w:val="clear" w:color="auto" w:fill="auto"/>
            <w:noWrap/>
            <w:vAlign w:val="center"/>
            <w:hideMark/>
          </w:tcPr>
          <w:p w14:paraId="70F0060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43246C7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7632D4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45.4340</w:t>
            </w:r>
          </w:p>
        </w:tc>
        <w:tc>
          <w:tcPr>
            <w:tcW w:w="1198" w:type="dxa"/>
            <w:tcBorders>
              <w:top w:val="nil"/>
              <w:left w:val="nil"/>
              <w:bottom w:val="single" w:sz="4" w:space="0" w:color="auto"/>
              <w:right w:val="single" w:sz="4" w:space="0" w:color="auto"/>
            </w:tcBorders>
            <w:shd w:val="clear" w:color="000000" w:fill="FFFFFF"/>
            <w:noWrap/>
            <w:vAlign w:val="bottom"/>
            <w:hideMark/>
          </w:tcPr>
          <w:p w14:paraId="62CC371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5B558B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8660AD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5DBAFD1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Возведение стен из туфовых камней правильной формы </w:t>
            </w:r>
            <w:r w:rsidRPr="003B49DB">
              <w:rPr>
                <w:rFonts w:ascii="Tahoma" w:hAnsi="Tahoma" w:cs="Tahoma"/>
                <w:sz w:val="16"/>
                <w:szCs w:val="16"/>
                <w:lang w:val="en-US" w:eastAsia="en-US" w:bidi="ar-SA"/>
              </w:rPr>
              <w:t>b</w:t>
            </w:r>
            <w:r w:rsidRPr="003B49DB">
              <w:rPr>
                <w:rFonts w:ascii="Tahoma" w:hAnsi="Tahoma" w:cs="Tahoma"/>
                <w:sz w:val="16"/>
                <w:szCs w:val="16"/>
                <w:lang w:eastAsia="en-US" w:bidi="ar-SA"/>
              </w:rPr>
              <w:t>=20см</w:t>
            </w:r>
          </w:p>
        </w:tc>
        <w:tc>
          <w:tcPr>
            <w:tcW w:w="911" w:type="dxa"/>
            <w:tcBorders>
              <w:top w:val="nil"/>
              <w:left w:val="nil"/>
              <w:bottom w:val="single" w:sz="4" w:space="0" w:color="auto"/>
              <w:right w:val="single" w:sz="4" w:space="0" w:color="auto"/>
            </w:tcBorders>
            <w:shd w:val="clear" w:color="auto" w:fill="auto"/>
            <w:noWrap/>
            <w:vAlign w:val="center"/>
            <w:hideMark/>
          </w:tcPr>
          <w:p w14:paraId="698B9E5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2C47352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2CF95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32.8030</w:t>
            </w:r>
          </w:p>
        </w:tc>
        <w:tc>
          <w:tcPr>
            <w:tcW w:w="1198" w:type="dxa"/>
            <w:tcBorders>
              <w:top w:val="nil"/>
              <w:left w:val="nil"/>
              <w:bottom w:val="single" w:sz="4" w:space="0" w:color="auto"/>
              <w:right w:val="single" w:sz="4" w:space="0" w:color="auto"/>
            </w:tcBorders>
            <w:shd w:val="clear" w:color="000000" w:fill="FFFFFF"/>
            <w:noWrap/>
            <w:vAlign w:val="bottom"/>
            <w:hideMark/>
          </w:tcPr>
          <w:p w14:paraId="309CAD6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3E26DEB"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919D1A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11</w:t>
            </w:r>
          </w:p>
        </w:tc>
        <w:tc>
          <w:tcPr>
            <w:tcW w:w="5420" w:type="dxa"/>
            <w:tcBorders>
              <w:top w:val="nil"/>
              <w:left w:val="nil"/>
              <w:bottom w:val="single" w:sz="4" w:space="0" w:color="auto"/>
              <w:right w:val="single" w:sz="4" w:space="0" w:color="auto"/>
            </w:tcBorders>
            <w:shd w:val="clear" w:color="auto" w:fill="auto"/>
            <w:vAlign w:val="center"/>
            <w:hideMark/>
          </w:tcPr>
          <w:p w14:paraId="0E8BE336"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Возведение перегородок из легких бетонных блоков толщиной 100 мм</w:t>
            </w:r>
          </w:p>
        </w:tc>
        <w:tc>
          <w:tcPr>
            <w:tcW w:w="911" w:type="dxa"/>
            <w:tcBorders>
              <w:top w:val="nil"/>
              <w:left w:val="nil"/>
              <w:bottom w:val="single" w:sz="4" w:space="0" w:color="auto"/>
              <w:right w:val="single" w:sz="4" w:space="0" w:color="auto"/>
            </w:tcBorders>
            <w:shd w:val="clear" w:color="auto" w:fill="auto"/>
            <w:noWrap/>
            <w:vAlign w:val="center"/>
            <w:hideMark/>
          </w:tcPr>
          <w:p w14:paraId="27983A4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60171D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07925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4.4290</w:t>
            </w:r>
          </w:p>
        </w:tc>
        <w:tc>
          <w:tcPr>
            <w:tcW w:w="1198" w:type="dxa"/>
            <w:tcBorders>
              <w:top w:val="nil"/>
              <w:left w:val="nil"/>
              <w:bottom w:val="single" w:sz="4" w:space="0" w:color="auto"/>
              <w:right w:val="single" w:sz="4" w:space="0" w:color="auto"/>
            </w:tcBorders>
            <w:shd w:val="clear" w:color="000000" w:fill="FFFFFF"/>
            <w:noWrap/>
            <w:vAlign w:val="bottom"/>
            <w:hideMark/>
          </w:tcPr>
          <w:p w14:paraId="5290B0F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2907731"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09F96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356EEC8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Возведение перегородок из легких бетонных блоков толщиной 150 мм</w:t>
            </w:r>
          </w:p>
        </w:tc>
        <w:tc>
          <w:tcPr>
            <w:tcW w:w="911" w:type="dxa"/>
            <w:tcBorders>
              <w:top w:val="nil"/>
              <w:left w:val="nil"/>
              <w:bottom w:val="single" w:sz="4" w:space="0" w:color="auto"/>
              <w:right w:val="single" w:sz="4" w:space="0" w:color="auto"/>
            </w:tcBorders>
            <w:shd w:val="clear" w:color="auto" w:fill="auto"/>
            <w:noWrap/>
            <w:vAlign w:val="center"/>
            <w:hideMark/>
          </w:tcPr>
          <w:p w14:paraId="7B74C17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492E1A6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8B832D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27.4280</w:t>
            </w:r>
          </w:p>
        </w:tc>
        <w:tc>
          <w:tcPr>
            <w:tcW w:w="1198" w:type="dxa"/>
            <w:tcBorders>
              <w:top w:val="nil"/>
              <w:left w:val="nil"/>
              <w:bottom w:val="single" w:sz="4" w:space="0" w:color="auto"/>
              <w:right w:val="single" w:sz="4" w:space="0" w:color="auto"/>
            </w:tcBorders>
            <w:shd w:val="clear" w:color="000000" w:fill="FFFFFF"/>
            <w:noWrap/>
            <w:vAlign w:val="bottom"/>
            <w:hideMark/>
          </w:tcPr>
          <w:p w14:paraId="1D83563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4A8BAB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B39778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36AA6E8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Возведение перегородок из легких бетонных блоков толщиной 200 мм</w:t>
            </w:r>
          </w:p>
        </w:tc>
        <w:tc>
          <w:tcPr>
            <w:tcW w:w="911" w:type="dxa"/>
            <w:tcBorders>
              <w:top w:val="nil"/>
              <w:left w:val="nil"/>
              <w:bottom w:val="single" w:sz="4" w:space="0" w:color="auto"/>
              <w:right w:val="single" w:sz="4" w:space="0" w:color="auto"/>
            </w:tcBorders>
            <w:shd w:val="clear" w:color="auto" w:fill="auto"/>
            <w:noWrap/>
            <w:vAlign w:val="center"/>
            <w:hideMark/>
          </w:tcPr>
          <w:p w14:paraId="435DE7C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0491E83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C85F9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29.9670</w:t>
            </w:r>
          </w:p>
        </w:tc>
        <w:tc>
          <w:tcPr>
            <w:tcW w:w="1198" w:type="dxa"/>
            <w:tcBorders>
              <w:top w:val="nil"/>
              <w:left w:val="nil"/>
              <w:bottom w:val="single" w:sz="4" w:space="0" w:color="auto"/>
              <w:right w:val="single" w:sz="4" w:space="0" w:color="auto"/>
            </w:tcBorders>
            <w:shd w:val="clear" w:color="000000" w:fill="FFFFFF"/>
            <w:noWrap/>
            <w:vAlign w:val="bottom"/>
            <w:hideMark/>
          </w:tcPr>
          <w:p w14:paraId="6AB1DE4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31B2B17"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810849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w:t>
            </w:r>
          </w:p>
        </w:tc>
        <w:tc>
          <w:tcPr>
            <w:tcW w:w="5420" w:type="dxa"/>
            <w:tcBorders>
              <w:top w:val="nil"/>
              <w:left w:val="nil"/>
              <w:bottom w:val="single" w:sz="4" w:space="0" w:color="auto"/>
              <w:right w:val="single" w:sz="4" w:space="0" w:color="auto"/>
            </w:tcBorders>
            <w:shd w:val="clear" w:color="auto" w:fill="auto"/>
            <w:vAlign w:val="center"/>
            <w:hideMark/>
          </w:tcPr>
          <w:p w14:paraId="4CBB0A24"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Заполнение пустот блоков легким бетоном класса В7,5</w:t>
            </w:r>
          </w:p>
        </w:tc>
        <w:tc>
          <w:tcPr>
            <w:tcW w:w="911" w:type="dxa"/>
            <w:tcBorders>
              <w:top w:val="nil"/>
              <w:left w:val="nil"/>
              <w:bottom w:val="single" w:sz="4" w:space="0" w:color="auto"/>
              <w:right w:val="single" w:sz="4" w:space="0" w:color="auto"/>
            </w:tcBorders>
            <w:shd w:val="clear" w:color="auto" w:fill="auto"/>
            <w:noWrap/>
            <w:vAlign w:val="center"/>
            <w:hideMark/>
          </w:tcPr>
          <w:p w14:paraId="3E80E1E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7166C75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EFB04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36.4070</w:t>
            </w:r>
          </w:p>
        </w:tc>
        <w:tc>
          <w:tcPr>
            <w:tcW w:w="1198" w:type="dxa"/>
            <w:tcBorders>
              <w:top w:val="nil"/>
              <w:left w:val="nil"/>
              <w:bottom w:val="single" w:sz="4" w:space="0" w:color="auto"/>
              <w:right w:val="single" w:sz="4" w:space="0" w:color="auto"/>
            </w:tcBorders>
            <w:shd w:val="clear" w:color="000000" w:fill="FFFFFF"/>
            <w:noWrap/>
            <w:vAlign w:val="bottom"/>
            <w:hideMark/>
          </w:tcPr>
          <w:p w14:paraId="4EFA4AF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7255D5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450FC2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61E551AE"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Усиление перегородок</w:t>
            </w:r>
          </w:p>
        </w:tc>
        <w:tc>
          <w:tcPr>
            <w:tcW w:w="911" w:type="dxa"/>
            <w:tcBorders>
              <w:top w:val="nil"/>
              <w:left w:val="nil"/>
              <w:bottom w:val="single" w:sz="4" w:space="0" w:color="auto"/>
              <w:right w:val="single" w:sz="4" w:space="0" w:color="auto"/>
            </w:tcBorders>
            <w:shd w:val="clear" w:color="auto" w:fill="auto"/>
            <w:noWrap/>
            <w:vAlign w:val="center"/>
            <w:hideMark/>
          </w:tcPr>
          <w:p w14:paraId="357B7C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5D5EFB2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FD64C0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89.5720</w:t>
            </w:r>
          </w:p>
        </w:tc>
        <w:tc>
          <w:tcPr>
            <w:tcW w:w="1198" w:type="dxa"/>
            <w:tcBorders>
              <w:top w:val="nil"/>
              <w:left w:val="nil"/>
              <w:bottom w:val="single" w:sz="4" w:space="0" w:color="auto"/>
              <w:right w:val="single" w:sz="4" w:space="0" w:color="auto"/>
            </w:tcBorders>
            <w:shd w:val="clear" w:color="000000" w:fill="FFFFFF"/>
            <w:noWrap/>
            <w:vAlign w:val="bottom"/>
            <w:hideMark/>
          </w:tcPr>
          <w:p w14:paraId="7B2EA2B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A2E09E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F79924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w:t>
            </w:r>
          </w:p>
        </w:tc>
        <w:tc>
          <w:tcPr>
            <w:tcW w:w="5420" w:type="dxa"/>
            <w:tcBorders>
              <w:top w:val="nil"/>
              <w:left w:val="nil"/>
              <w:bottom w:val="single" w:sz="4" w:space="0" w:color="auto"/>
              <w:right w:val="single" w:sz="4" w:space="0" w:color="auto"/>
            </w:tcBorders>
            <w:shd w:val="clear" w:color="auto" w:fill="auto"/>
            <w:vAlign w:val="center"/>
            <w:hideMark/>
          </w:tcPr>
          <w:p w14:paraId="75ED0A2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Изготовление железобетонной монолитной балки из бетона класса В15</w:t>
            </w:r>
          </w:p>
        </w:tc>
        <w:tc>
          <w:tcPr>
            <w:tcW w:w="911" w:type="dxa"/>
            <w:tcBorders>
              <w:top w:val="nil"/>
              <w:left w:val="nil"/>
              <w:bottom w:val="single" w:sz="4" w:space="0" w:color="auto"/>
              <w:right w:val="single" w:sz="4" w:space="0" w:color="auto"/>
            </w:tcBorders>
            <w:shd w:val="clear" w:color="auto" w:fill="auto"/>
            <w:noWrap/>
            <w:vAlign w:val="center"/>
            <w:hideMark/>
          </w:tcPr>
          <w:p w14:paraId="21AA5C2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1F9DCE4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3FF8E0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97.1730</w:t>
            </w:r>
          </w:p>
        </w:tc>
        <w:tc>
          <w:tcPr>
            <w:tcW w:w="1198" w:type="dxa"/>
            <w:tcBorders>
              <w:top w:val="nil"/>
              <w:left w:val="nil"/>
              <w:bottom w:val="single" w:sz="4" w:space="0" w:color="auto"/>
              <w:right w:val="single" w:sz="4" w:space="0" w:color="auto"/>
            </w:tcBorders>
            <w:shd w:val="clear" w:color="000000" w:fill="FFFFFF"/>
            <w:noWrap/>
            <w:vAlign w:val="bottom"/>
            <w:hideMark/>
          </w:tcPr>
          <w:p w14:paraId="7DF77AC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A013FD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33E7BB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w:t>
            </w:r>
          </w:p>
        </w:tc>
        <w:tc>
          <w:tcPr>
            <w:tcW w:w="5420" w:type="dxa"/>
            <w:tcBorders>
              <w:top w:val="nil"/>
              <w:left w:val="nil"/>
              <w:bottom w:val="single" w:sz="4" w:space="0" w:color="auto"/>
              <w:right w:val="single" w:sz="4" w:space="0" w:color="auto"/>
            </w:tcBorders>
            <w:shd w:val="clear" w:color="auto" w:fill="auto"/>
            <w:vAlign w:val="center"/>
            <w:hideMark/>
          </w:tcPr>
          <w:p w14:paraId="3F1D206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Амран P10A500C</w:t>
            </w:r>
          </w:p>
        </w:tc>
        <w:tc>
          <w:tcPr>
            <w:tcW w:w="911" w:type="dxa"/>
            <w:tcBorders>
              <w:top w:val="nil"/>
              <w:left w:val="nil"/>
              <w:bottom w:val="single" w:sz="4" w:space="0" w:color="auto"/>
              <w:right w:val="single" w:sz="4" w:space="0" w:color="auto"/>
            </w:tcBorders>
            <w:shd w:val="clear" w:color="auto" w:fill="auto"/>
            <w:noWrap/>
            <w:vAlign w:val="center"/>
            <w:hideMark/>
          </w:tcPr>
          <w:p w14:paraId="5B70F23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170A4B2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0F10E9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417.7430</w:t>
            </w:r>
          </w:p>
        </w:tc>
        <w:tc>
          <w:tcPr>
            <w:tcW w:w="1198" w:type="dxa"/>
            <w:tcBorders>
              <w:top w:val="nil"/>
              <w:left w:val="nil"/>
              <w:bottom w:val="single" w:sz="4" w:space="0" w:color="auto"/>
              <w:right w:val="single" w:sz="4" w:space="0" w:color="auto"/>
            </w:tcBorders>
            <w:shd w:val="clear" w:color="000000" w:fill="FFFFFF"/>
            <w:noWrap/>
            <w:vAlign w:val="bottom"/>
            <w:hideMark/>
          </w:tcPr>
          <w:p w14:paraId="3AC8F23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CAF4599"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CFBC75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w:t>
            </w:r>
          </w:p>
        </w:tc>
        <w:tc>
          <w:tcPr>
            <w:tcW w:w="5420" w:type="dxa"/>
            <w:tcBorders>
              <w:top w:val="nil"/>
              <w:left w:val="nil"/>
              <w:bottom w:val="single" w:sz="4" w:space="0" w:color="auto"/>
              <w:right w:val="single" w:sz="4" w:space="0" w:color="auto"/>
            </w:tcBorders>
            <w:shd w:val="clear" w:color="auto" w:fill="auto"/>
            <w:vAlign w:val="center"/>
            <w:hideMark/>
          </w:tcPr>
          <w:p w14:paraId="521B4E70"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Амран P6A240</w:t>
            </w:r>
          </w:p>
        </w:tc>
        <w:tc>
          <w:tcPr>
            <w:tcW w:w="911" w:type="dxa"/>
            <w:tcBorders>
              <w:top w:val="nil"/>
              <w:left w:val="nil"/>
              <w:bottom w:val="single" w:sz="4" w:space="0" w:color="auto"/>
              <w:right w:val="single" w:sz="4" w:space="0" w:color="auto"/>
            </w:tcBorders>
            <w:shd w:val="clear" w:color="auto" w:fill="auto"/>
            <w:noWrap/>
            <w:vAlign w:val="center"/>
            <w:hideMark/>
          </w:tcPr>
          <w:p w14:paraId="7C9D05D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2EF6CDB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D3DFA6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425.1370</w:t>
            </w:r>
          </w:p>
        </w:tc>
        <w:tc>
          <w:tcPr>
            <w:tcW w:w="1198" w:type="dxa"/>
            <w:tcBorders>
              <w:top w:val="nil"/>
              <w:left w:val="nil"/>
              <w:bottom w:val="single" w:sz="4" w:space="0" w:color="auto"/>
              <w:right w:val="single" w:sz="4" w:space="0" w:color="auto"/>
            </w:tcBorders>
            <w:shd w:val="clear" w:color="000000" w:fill="FFFFFF"/>
            <w:noWrap/>
            <w:vAlign w:val="bottom"/>
            <w:hideMark/>
          </w:tcPr>
          <w:p w14:paraId="5DBC525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3015E57"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B0DB35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w:t>
            </w:r>
          </w:p>
        </w:tc>
        <w:tc>
          <w:tcPr>
            <w:tcW w:w="5420" w:type="dxa"/>
            <w:tcBorders>
              <w:top w:val="nil"/>
              <w:left w:val="nil"/>
              <w:bottom w:val="single" w:sz="4" w:space="0" w:color="auto"/>
              <w:right w:val="single" w:sz="4" w:space="0" w:color="auto"/>
            </w:tcBorders>
            <w:shd w:val="clear" w:color="auto" w:fill="auto"/>
            <w:vAlign w:val="center"/>
            <w:hideMark/>
          </w:tcPr>
          <w:p w14:paraId="27A598E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Амран P12A500C</w:t>
            </w:r>
          </w:p>
        </w:tc>
        <w:tc>
          <w:tcPr>
            <w:tcW w:w="911" w:type="dxa"/>
            <w:tcBorders>
              <w:top w:val="nil"/>
              <w:left w:val="nil"/>
              <w:bottom w:val="single" w:sz="4" w:space="0" w:color="auto"/>
              <w:right w:val="single" w:sz="4" w:space="0" w:color="auto"/>
            </w:tcBorders>
            <w:shd w:val="clear" w:color="auto" w:fill="auto"/>
            <w:noWrap/>
            <w:vAlign w:val="center"/>
            <w:hideMark/>
          </w:tcPr>
          <w:p w14:paraId="16E875C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6EFBC15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B35033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417.7430</w:t>
            </w:r>
          </w:p>
        </w:tc>
        <w:tc>
          <w:tcPr>
            <w:tcW w:w="1198" w:type="dxa"/>
            <w:tcBorders>
              <w:top w:val="nil"/>
              <w:left w:val="nil"/>
              <w:bottom w:val="single" w:sz="4" w:space="0" w:color="auto"/>
              <w:right w:val="single" w:sz="4" w:space="0" w:color="auto"/>
            </w:tcBorders>
            <w:shd w:val="clear" w:color="000000" w:fill="FFFFFF"/>
            <w:noWrap/>
            <w:vAlign w:val="bottom"/>
            <w:hideMark/>
          </w:tcPr>
          <w:p w14:paraId="4BC9424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D50104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68CE55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w:t>
            </w:r>
          </w:p>
        </w:tc>
        <w:tc>
          <w:tcPr>
            <w:tcW w:w="5420" w:type="dxa"/>
            <w:tcBorders>
              <w:top w:val="nil"/>
              <w:left w:val="nil"/>
              <w:bottom w:val="single" w:sz="4" w:space="0" w:color="auto"/>
              <w:right w:val="single" w:sz="4" w:space="0" w:color="auto"/>
            </w:tcBorders>
            <w:shd w:val="clear" w:color="auto" w:fill="auto"/>
            <w:vAlign w:val="center"/>
            <w:hideMark/>
          </w:tcPr>
          <w:p w14:paraId="4646AA6C"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Амран P8A240</w:t>
            </w:r>
          </w:p>
        </w:tc>
        <w:tc>
          <w:tcPr>
            <w:tcW w:w="911" w:type="dxa"/>
            <w:tcBorders>
              <w:top w:val="nil"/>
              <w:left w:val="nil"/>
              <w:bottom w:val="single" w:sz="4" w:space="0" w:color="auto"/>
              <w:right w:val="single" w:sz="4" w:space="0" w:color="auto"/>
            </w:tcBorders>
            <w:shd w:val="clear" w:color="auto" w:fill="auto"/>
            <w:noWrap/>
            <w:vAlign w:val="center"/>
            <w:hideMark/>
          </w:tcPr>
          <w:p w14:paraId="2004D91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7508F16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215F5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425.1370</w:t>
            </w:r>
          </w:p>
        </w:tc>
        <w:tc>
          <w:tcPr>
            <w:tcW w:w="1198" w:type="dxa"/>
            <w:tcBorders>
              <w:top w:val="nil"/>
              <w:left w:val="nil"/>
              <w:bottom w:val="single" w:sz="4" w:space="0" w:color="auto"/>
              <w:right w:val="single" w:sz="4" w:space="0" w:color="auto"/>
            </w:tcBorders>
            <w:shd w:val="clear" w:color="000000" w:fill="FFFFFF"/>
            <w:noWrap/>
            <w:vAlign w:val="bottom"/>
            <w:hideMark/>
          </w:tcPr>
          <w:p w14:paraId="6253A0E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4AC395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38DA8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w:t>
            </w:r>
          </w:p>
        </w:tc>
        <w:tc>
          <w:tcPr>
            <w:tcW w:w="5420" w:type="dxa"/>
            <w:tcBorders>
              <w:top w:val="nil"/>
              <w:left w:val="nil"/>
              <w:bottom w:val="single" w:sz="4" w:space="0" w:color="auto"/>
              <w:right w:val="single" w:sz="4" w:space="0" w:color="auto"/>
            </w:tcBorders>
            <w:shd w:val="clear" w:color="auto" w:fill="auto"/>
            <w:vAlign w:val="center"/>
            <w:hideMark/>
          </w:tcPr>
          <w:p w14:paraId="2C9813E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Укрепление свободных камней на фасаде здания</w:t>
            </w:r>
          </w:p>
        </w:tc>
        <w:tc>
          <w:tcPr>
            <w:tcW w:w="911" w:type="dxa"/>
            <w:tcBorders>
              <w:top w:val="nil"/>
              <w:left w:val="nil"/>
              <w:bottom w:val="single" w:sz="4" w:space="0" w:color="auto"/>
              <w:right w:val="single" w:sz="4" w:space="0" w:color="auto"/>
            </w:tcBorders>
            <w:shd w:val="clear" w:color="auto" w:fill="auto"/>
            <w:vAlign w:val="center"/>
            <w:hideMark/>
          </w:tcPr>
          <w:p w14:paraId="613F53C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557E36E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60E64C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32.8030</w:t>
            </w:r>
          </w:p>
        </w:tc>
        <w:tc>
          <w:tcPr>
            <w:tcW w:w="1198" w:type="dxa"/>
            <w:tcBorders>
              <w:top w:val="nil"/>
              <w:left w:val="nil"/>
              <w:bottom w:val="single" w:sz="4" w:space="0" w:color="auto"/>
              <w:right w:val="single" w:sz="4" w:space="0" w:color="auto"/>
            </w:tcBorders>
            <w:shd w:val="clear" w:color="000000" w:fill="FFFFFF"/>
            <w:noWrap/>
            <w:vAlign w:val="bottom"/>
            <w:hideMark/>
          </w:tcPr>
          <w:p w14:paraId="513C62E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1F9BAC5" w14:textId="77777777" w:rsidTr="003B49DB">
        <w:trPr>
          <w:trHeight w:val="390"/>
        </w:trPr>
        <w:tc>
          <w:tcPr>
            <w:tcW w:w="745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E20F2F6" w14:textId="77777777" w:rsidR="003B49DB" w:rsidRPr="003B49DB" w:rsidRDefault="003B49DB" w:rsidP="003B49DB">
            <w:pPr>
              <w:jc w:val="cente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Крыша</w:t>
            </w:r>
          </w:p>
        </w:tc>
        <w:tc>
          <w:tcPr>
            <w:tcW w:w="1031" w:type="dxa"/>
            <w:tcBorders>
              <w:top w:val="nil"/>
              <w:left w:val="nil"/>
              <w:bottom w:val="single" w:sz="4" w:space="0" w:color="auto"/>
              <w:right w:val="single" w:sz="4" w:space="0" w:color="auto"/>
            </w:tcBorders>
            <w:shd w:val="clear" w:color="auto" w:fill="auto"/>
            <w:vAlign w:val="center"/>
            <w:hideMark/>
          </w:tcPr>
          <w:p w14:paraId="411582DC" w14:textId="77777777" w:rsidR="003B49DB" w:rsidRPr="003B49DB" w:rsidRDefault="003B49DB" w:rsidP="003B49DB">
            <w:pP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714A144D"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34B20704"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47EE78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33848586"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Снос листового металлического покрытия крыши</w:t>
            </w:r>
          </w:p>
        </w:tc>
        <w:tc>
          <w:tcPr>
            <w:tcW w:w="911" w:type="dxa"/>
            <w:tcBorders>
              <w:top w:val="nil"/>
              <w:left w:val="nil"/>
              <w:bottom w:val="single" w:sz="4" w:space="0" w:color="auto"/>
              <w:right w:val="single" w:sz="4" w:space="0" w:color="auto"/>
            </w:tcBorders>
            <w:shd w:val="clear" w:color="auto" w:fill="auto"/>
            <w:noWrap/>
            <w:vAlign w:val="center"/>
            <w:hideMark/>
          </w:tcPr>
          <w:p w14:paraId="7E0345F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E9FD7D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5292FE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0.1570</w:t>
            </w:r>
          </w:p>
        </w:tc>
        <w:tc>
          <w:tcPr>
            <w:tcW w:w="1198" w:type="dxa"/>
            <w:tcBorders>
              <w:top w:val="nil"/>
              <w:left w:val="nil"/>
              <w:bottom w:val="single" w:sz="4" w:space="0" w:color="auto"/>
              <w:right w:val="single" w:sz="4" w:space="0" w:color="auto"/>
            </w:tcBorders>
            <w:shd w:val="clear" w:color="000000" w:fill="FFFFFF"/>
            <w:noWrap/>
            <w:vAlign w:val="bottom"/>
            <w:hideMark/>
          </w:tcPr>
          <w:p w14:paraId="081F52A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F796C28"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CC3E9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72D1D984"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Снос поврежденной, сломанной кровли из асбестоцементного шифера</w:t>
            </w:r>
          </w:p>
        </w:tc>
        <w:tc>
          <w:tcPr>
            <w:tcW w:w="911" w:type="dxa"/>
            <w:tcBorders>
              <w:top w:val="nil"/>
              <w:left w:val="nil"/>
              <w:bottom w:val="single" w:sz="4" w:space="0" w:color="auto"/>
              <w:right w:val="single" w:sz="4" w:space="0" w:color="auto"/>
            </w:tcBorders>
            <w:shd w:val="clear" w:color="auto" w:fill="auto"/>
            <w:noWrap/>
            <w:vAlign w:val="center"/>
            <w:hideMark/>
          </w:tcPr>
          <w:p w14:paraId="779285B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B2021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ABEC15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0.3190</w:t>
            </w:r>
          </w:p>
        </w:tc>
        <w:tc>
          <w:tcPr>
            <w:tcW w:w="1198" w:type="dxa"/>
            <w:tcBorders>
              <w:top w:val="nil"/>
              <w:left w:val="nil"/>
              <w:bottom w:val="single" w:sz="4" w:space="0" w:color="auto"/>
              <w:right w:val="single" w:sz="4" w:space="0" w:color="auto"/>
            </w:tcBorders>
            <w:shd w:val="clear" w:color="000000" w:fill="FFFFFF"/>
            <w:noWrap/>
            <w:vAlign w:val="bottom"/>
            <w:hideMark/>
          </w:tcPr>
          <w:p w14:paraId="730B319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7C39479"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037045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19AE2DD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Снос цементно-песчаного выравнивающего слоя</w:t>
            </w:r>
          </w:p>
        </w:tc>
        <w:tc>
          <w:tcPr>
            <w:tcW w:w="911" w:type="dxa"/>
            <w:tcBorders>
              <w:top w:val="nil"/>
              <w:left w:val="nil"/>
              <w:bottom w:val="single" w:sz="4" w:space="0" w:color="auto"/>
              <w:right w:val="single" w:sz="4" w:space="0" w:color="auto"/>
            </w:tcBorders>
            <w:shd w:val="clear" w:color="auto" w:fill="auto"/>
            <w:noWrap/>
            <w:vAlign w:val="center"/>
            <w:hideMark/>
          </w:tcPr>
          <w:p w14:paraId="4A2229D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BACCE1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F6A204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0.5740</w:t>
            </w:r>
          </w:p>
        </w:tc>
        <w:tc>
          <w:tcPr>
            <w:tcW w:w="1198" w:type="dxa"/>
            <w:tcBorders>
              <w:top w:val="nil"/>
              <w:left w:val="nil"/>
              <w:bottom w:val="single" w:sz="4" w:space="0" w:color="auto"/>
              <w:right w:val="single" w:sz="4" w:space="0" w:color="auto"/>
            </w:tcBorders>
            <w:shd w:val="clear" w:color="000000" w:fill="FFFFFF"/>
            <w:noWrap/>
            <w:vAlign w:val="bottom"/>
            <w:hideMark/>
          </w:tcPr>
          <w:p w14:paraId="3565A6F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E8F7728"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5239CA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023DA37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Снос мягкого плоского кровельного материала (изогама или аналог)</w:t>
            </w:r>
          </w:p>
        </w:tc>
        <w:tc>
          <w:tcPr>
            <w:tcW w:w="911" w:type="dxa"/>
            <w:tcBorders>
              <w:top w:val="nil"/>
              <w:left w:val="nil"/>
              <w:bottom w:val="single" w:sz="4" w:space="0" w:color="auto"/>
              <w:right w:val="single" w:sz="4" w:space="0" w:color="auto"/>
            </w:tcBorders>
            <w:shd w:val="clear" w:color="auto" w:fill="auto"/>
            <w:noWrap/>
            <w:vAlign w:val="center"/>
            <w:hideMark/>
          </w:tcPr>
          <w:p w14:paraId="11B3C15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380C6B7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F847F3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0.2820</w:t>
            </w:r>
          </w:p>
        </w:tc>
        <w:tc>
          <w:tcPr>
            <w:tcW w:w="1198" w:type="dxa"/>
            <w:tcBorders>
              <w:top w:val="nil"/>
              <w:left w:val="nil"/>
              <w:bottom w:val="single" w:sz="4" w:space="0" w:color="auto"/>
              <w:right w:val="single" w:sz="4" w:space="0" w:color="auto"/>
            </w:tcBorders>
            <w:shd w:val="clear" w:color="000000" w:fill="FFFFFF"/>
            <w:noWrap/>
            <w:vAlign w:val="bottom"/>
            <w:hideMark/>
          </w:tcPr>
          <w:p w14:paraId="29103A0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9B85227"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0DB3E7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45F7CAF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Снос корродированных жестяных желобов</w:t>
            </w:r>
          </w:p>
        </w:tc>
        <w:tc>
          <w:tcPr>
            <w:tcW w:w="911" w:type="dxa"/>
            <w:tcBorders>
              <w:top w:val="nil"/>
              <w:left w:val="nil"/>
              <w:bottom w:val="single" w:sz="4" w:space="0" w:color="auto"/>
              <w:right w:val="single" w:sz="4" w:space="0" w:color="auto"/>
            </w:tcBorders>
            <w:shd w:val="clear" w:color="auto" w:fill="auto"/>
            <w:noWrap/>
            <w:vAlign w:val="center"/>
            <w:hideMark/>
          </w:tcPr>
          <w:p w14:paraId="4E327C5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1D8CC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536B5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0.1570</w:t>
            </w:r>
          </w:p>
        </w:tc>
        <w:tc>
          <w:tcPr>
            <w:tcW w:w="1198" w:type="dxa"/>
            <w:tcBorders>
              <w:top w:val="nil"/>
              <w:left w:val="nil"/>
              <w:bottom w:val="single" w:sz="4" w:space="0" w:color="auto"/>
              <w:right w:val="single" w:sz="4" w:space="0" w:color="auto"/>
            </w:tcBorders>
            <w:shd w:val="clear" w:color="000000" w:fill="FFFFFF"/>
            <w:noWrap/>
            <w:vAlign w:val="bottom"/>
            <w:hideMark/>
          </w:tcPr>
          <w:p w14:paraId="4EEA9DE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8B8752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F34749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w:t>
            </w:r>
          </w:p>
        </w:tc>
        <w:tc>
          <w:tcPr>
            <w:tcW w:w="5420" w:type="dxa"/>
            <w:tcBorders>
              <w:top w:val="nil"/>
              <w:left w:val="nil"/>
              <w:bottom w:val="single" w:sz="4" w:space="0" w:color="auto"/>
              <w:right w:val="single" w:sz="4" w:space="0" w:color="auto"/>
            </w:tcBorders>
            <w:shd w:val="clear" w:color="auto" w:fill="auto"/>
            <w:vAlign w:val="center"/>
            <w:hideMark/>
          </w:tcPr>
          <w:p w14:paraId="2A699734"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Демонтаж дренажных труб</w:t>
            </w:r>
          </w:p>
        </w:tc>
        <w:tc>
          <w:tcPr>
            <w:tcW w:w="911" w:type="dxa"/>
            <w:tcBorders>
              <w:top w:val="nil"/>
              <w:left w:val="nil"/>
              <w:bottom w:val="single" w:sz="4" w:space="0" w:color="auto"/>
              <w:right w:val="single" w:sz="4" w:space="0" w:color="auto"/>
            </w:tcBorders>
            <w:shd w:val="clear" w:color="auto" w:fill="auto"/>
            <w:noWrap/>
            <w:vAlign w:val="center"/>
            <w:hideMark/>
          </w:tcPr>
          <w:p w14:paraId="2FDA714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A38339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91F10C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0.1680</w:t>
            </w:r>
          </w:p>
        </w:tc>
        <w:tc>
          <w:tcPr>
            <w:tcW w:w="1198" w:type="dxa"/>
            <w:tcBorders>
              <w:top w:val="nil"/>
              <w:left w:val="nil"/>
              <w:bottom w:val="single" w:sz="4" w:space="0" w:color="auto"/>
              <w:right w:val="single" w:sz="4" w:space="0" w:color="auto"/>
            </w:tcBorders>
            <w:shd w:val="clear" w:color="000000" w:fill="FFFFFF"/>
            <w:noWrap/>
            <w:vAlign w:val="bottom"/>
            <w:hideMark/>
          </w:tcPr>
          <w:p w14:paraId="07D45B1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F3978C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773182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757393C5"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Снос воронок</w:t>
            </w:r>
          </w:p>
        </w:tc>
        <w:tc>
          <w:tcPr>
            <w:tcW w:w="911" w:type="dxa"/>
            <w:tcBorders>
              <w:top w:val="nil"/>
              <w:left w:val="nil"/>
              <w:bottom w:val="single" w:sz="4" w:space="0" w:color="auto"/>
              <w:right w:val="single" w:sz="4" w:space="0" w:color="auto"/>
            </w:tcBorders>
            <w:shd w:val="clear" w:color="auto" w:fill="auto"/>
            <w:noWrap/>
            <w:vAlign w:val="center"/>
            <w:hideMark/>
          </w:tcPr>
          <w:p w14:paraId="6DF8DE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точка</w:t>
            </w:r>
          </w:p>
        </w:tc>
        <w:tc>
          <w:tcPr>
            <w:tcW w:w="740" w:type="dxa"/>
            <w:tcBorders>
              <w:top w:val="nil"/>
              <w:left w:val="nil"/>
              <w:bottom w:val="single" w:sz="4" w:space="0" w:color="auto"/>
              <w:right w:val="single" w:sz="4" w:space="0" w:color="auto"/>
            </w:tcBorders>
            <w:shd w:val="clear" w:color="auto" w:fill="auto"/>
            <w:noWrap/>
            <w:vAlign w:val="center"/>
            <w:hideMark/>
          </w:tcPr>
          <w:p w14:paraId="7F7B0BF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E85E38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0.3750</w:t>
            </w:r>
          </w:p>
        </w:tc>
        <w:tc>
          <w:tcPr>
            <w:tcW w:w="1198" w:type="dxa"/>
            <w:tcBorders>
              <w:top w:val="nil"/>
              <w:left w:val="nil"/>
              <w:bottom w:val="single" w:sz="4" w:space="0" w:color="auto"/>
              <w:right w:val="single" w:sz="4" w:space="0" w:color="auto"/>
            </w:tcBorders>
            <w:shd w:val="clear" w:color="000000" w:fill="FFFFFF"/>
            <w:noWrap/>
            <w:vAlign w:val="bottom"/>
            <w:hideMark/>
          </w:tcPr>
          <w:p w14:paraId="6175CCA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7CB4E4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ADCA25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5D4D01A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Выполнение выравнивающего слоя цементно-песчаного пола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 xml:space="preserve"> ср = 50мм</w:t>
            </w:r>
          </w:p>
        </w:tc>
        <w:tc>
          <w:tcPr>
            <w:tcW w:w="911" w:type="dxa"/>
            <w:tcBorders>
              <w:top w:val="nil"/>
              <w:left w:val="nil"/>
              <w:bottom w:val="single" w:sz="4" w:space="0" w:color="auto"/>
              <w:right w:val="single" w:sz="4" w:space="0" w:color="auto"/>
            </w:tcBorders>
            <w:shd w:val="clear" w:color="auto" w:fill="auto"/>
            <w:noWrap/>
            <w:vAlign w:val="center"/>
            <w:hideMark/>
          </w:tcPr>
          <w:p w14:paraId="6E445A6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F4CDDE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2E9176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2.3650</w:t>
            </w:r>
          </w:p>
        </w:tc>
        <w:tc>
          <w:tcPr>
            <w:tcW w:w="1198" w:type="dxa"/>
            <w:tcBorders>
              <w:top w:val="nil"/>
              <w:left w:val="nil"/>
              <w:bottom w:val="single" w:sz="4" w:space="0" w:color="auto"/>
              <w:right w:val="single" w:sz="4" w:space="0" w:color="auto"/>
            </w:tcBorders>
            <w:shd w:val="clear" w:color="000000" w:fill="FFFFFF"/>
            <w:noWrap/>
            <w:vAlign w:val="bottom"/>
            <w:hideMark/>
          </w:tcPr>
          <w:p w14:paraId="5334486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53354C7"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D87852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030B6D2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Подготовка кровельного покрытия из оцинкованного профилированного листа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=0,5мм /КП-21-0,5/</w:t>
            </w:r>
          </w:p>
        </w:tc>
        <w:tc>
          <w:tcPr>
            <w:tcW w:w="911" w:type="dxa"/>
            <w:tcBorders>
              <w:top w:val="nil"/>
              <w:left w:val="nil"/>
              <w:bottom w:val="single" w:sz="4" w:space="0" w:color="auto"/>
              <w:right w:val="single" w:sz="4" w:space="0" w:color="auto"/>
            </w:tcBorders>
            <w:shd w:val="clear" w:color="auto" w:fill="auto"/>
            <w:noWrap/>
            <w:vAlign w:val="center"/>
            <w:hideMark/>
          </w:tcPr>
          <w:p w14:paraId="6867381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AE0FDF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47CC60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6.7610</w:t>
            </w:r>
          </w:p>
        </w:tc>
        <w:tc>
          <w:tcPr>
            <w:tcW w:w="1198" w:type="dxa"/>
            <w:tcBorders>
              <w:top w:val="nil"/>
              <w:left w:val="nil"/>
              <w:bottom w:val="single" w:sz="4" w:space="0" w:color="auto"/>
              <w:right w:val="single" w:sz="4" w:space="0" w:color="auto"/>
            </w:tcBorders>
            <w:shd w:val="clear" w:color="000000" w:fill="FFFFFF"/>
            <w:noWrap/>
            <w:vAlign w:val="bottom"/>
            <w:hideMark/>
          </w:tcPr>
          <w:p w14:paraId="41C4C7D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628DAA3"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D482FB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255A1AC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Подготовка кровельного покрытия из оцинкованного профилированного листа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=0,55мм /КП-21-0,55/</w:t>
            </w:r>
          </w:p>
        </w:tc>
        <w:tc>
          <w:tcPr>
            <w:tcW w:w="911" w:type="dxa"/>
            <w:tcBorders>
              <w:top w:val="nil"/>
              <w:left w:val="nil"/>
              <w:bottom w:val="single" w:sz="4" w:space="0" w:color="auto"/>
              <w:right w:val="single" w:sz="4" w:space="0" w:color="auto"/>
            </w:tcBorders>
            <w:shd w:val="clear" w:color="auto" w:fill="auto"/>
            <w:noWrap/>
            <w:vAlign w:val="center"/>
            <w:hideMark/>
          </w:tcPr>
          <w:p w14:paraId="0CC2F63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E6CDB0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11C3C3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7.4750</w:t>
            </w:r>
          </w:p>
        </w:tc>
        <w:tc>
          <w:tcPr>
            <w:tcW w:w="1198" w:type="dxa"/>
            <w:tcBorders>
              <w:top w:val="nil"/>
              <w:left w:val="nil"/>
              <w:bottom w:val="single" w:sz="4" w:space="0" w:color="auto"/>
              <w:right w:val="single" w:sz="4" w:space="0" w:color="auto"/>
            </w:tcBorders>
            <w:shd w:val="clear" w:color="000000" w:fill="FFFFFF"/>
            <w:noWrap/>
            <w:vAlign w:val="bottom"/>
            <w:hideMark/>
          </w:tcPr>
          <w:p w14:paraId="533FEB0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5D43CBB"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85890A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w:t>
            </w:r>
          </w:p>
        </w:tc>
        <w:tc>
          <w:tcPr>
            <w:tcW w:w="5420" w:type="dxa"/>
            <w:tcBorders>
              <w:top w:val="nil"/>
              <w:left w:val="nil"/>
              <w:bottom w:val="single" w:sz="4" w:space="0" w:color="auto"/>
              <w:right w:val="single" w:sz="4" w:space="0" w:color="auto"/>
            </w:tcBorders>
            <w:shd w:val="clear" w:color="auto" w:fill="auto"/>
            <w:vAlign w:val="center"/>
            <w:hideMark/>
          </w:tcPr>
          <w:p w14:paraId="78B25704"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Изготовление кровельного покрытия из цветного профилированного листа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=0,5мм /КП-21-0,5/</w:t>
            </w:r>
          </w:p>
        </w:tc>
        <w:tc>
          <w:tcPr>
            <w:tcW w:w="911" w:type="dxa"/>
            <w:tcBorders>
              <w:top w:val="nil"/>
              <w:left w:val="nil"/>
              <w:bottom w:val="single" w:sz="4" w:space="0" w:color="auto"/>
              <w:right w:val="single" w:sz="4" w:space="0" w:color="auto"/>
            </w:tcBorders>
            <w:shd w:val="clear" w:color="auto" w:fill="auto"/>
            <w:noWrap/>
            <w:vAlign w:val="center"/>
            <w:hideMark/>
          </w:tcPr>
          <w:p w14:paraId="6CC13A7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4BEE18B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836103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9.4810</w:t>
            </w:r>
          </w:p>
        </w:tc>
        <w:tc>
          <w:tcPr>
            <w:tcW w:w="1198" w:type="dxa"/>
            <w:tcBorders>
              <w:top w:val="nil"/>
              <w:left w:val="nil"/>
              <w:bottom w:val="single" w:sz="4" w:space="0" w:color="auto"/>
              <w:right w:val="single" w:sz="4" w:space="0" w:color="auto"/>
            </w:tcBorders>
            <w:shd w:val="clear" w:color="000000" w:fill="FFFFFF"/>
            <w:noWrap/>
            <w:vAlign w:val="bottom"/>
            <w:hideMark/>
          </w:tcPr>
          <w:p w14:paraId="1D183C7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507AB3B"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A2A9EC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501B52F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волнистой асбестовой черепицы поверх существующего шифера</w:t>
            </w:r>
          </w:p>
        </w:tc>
        <w:tc>
          <w:tcPr>
            <w:tcW w:w="911" w:type="dxa"/>
            <w:tcBorders>
              <w:top w:val="nil"/>
              <w:left w:val="nil"/>
              <w:bottom w:val="single" w:sz="4" w:space="0" w:color="auto"/>
              <w:right w:val="single" w:sz="4" w:space="0" w:color="auto"/>
            </w:tcBorders>
            <w:shd w:val="clear" w:color="auto" w:fill="auto"/>
            <w:noWrap/>
            <w:vAlign w:val="center"/>
            <w:hideMark/>
          </w:tcPr>
          <w:p w14:paraId="434B0A5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30D7F34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79C146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0.3450</w:t>
            </w:r>
          </w:p>
        </w:tc>
        <w:tc>
          <w:tcPr>
            <w:tcW w:w="1198" w:type="dxa"/>
            <w:tcBorders>
              <w:top w:val="nil"/>
              <w:left w:val="nil"/>
              <w:bottom w:val="single" w:sz="4" w:space="0" w:color="auto"/>
              <w:right w:val="single" w:sz="4" w:space="0" w:color="auto"/>
            </w:tcBorders>
            <w:shd w:val="clear" w:color="000000" w:fill="FFFFFF"/>
            <w:noWrap/>
            <w:vAlign w:val="bottom"/>
            <w:hideMark/>
          </w:tcPr>
          <w:p w14:paraId="69C77CB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C128A04"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240C5D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79F3511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Кровельное покрытие из оцинкованного плоского металла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=0,5мм</w:t>
            </w:r>
          </w:p>
        </w:tc>
        <w:tc>
          <w:tcPr>
            <w:tcW w:w="911" w:type="dxa"/>
            <w:tcBorders>
              <w:top w:val="nil"/>
              <w:left w:val="nil"/>
              <w:bottom w:val="single" w:sz="4" w:space="0" w:color="auto"/>
              <w:right w:val="single" w:sz="4" w:space="0" w:color="auto"/>
            </w:tcBorders>
            <w:shd w:val="clear" w:color="auto" w:fill="auto"/>
            <w:noWrap/>
            <w:vAlign w:val="center"/>
            <w:hideMark/>
          </w:tcPr>
          <w:p w14:paraId="067A430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B6A70E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D7B514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6.1990</w:t>
            </w:r>
          </w:p>
        </w:tc>
        <w:tc>
          <w:tcPr>
            <w:tcW w:w="1198" w:type="dxa"/>
            <w:tcBorders>
              <w:top w:val="nil"/>
              <w:left w:val="nil"/>
              <w:bottom w:val="single" w:sz="4" w:space="0" w:color="auto"/>
              <w:right w:val="single" w:sz="4" w:space="0" w:color="auto"/>
            </w:tcBorders>
            <w:shd w:val="clear" w:color="000000" w:fill="FFFFFF"/>
            <w:noWrap/>
            <w:vAlign w:val="bottom"/>
            <w:hideMark/>
          </w:tcPr>
          <w:p w14:paraId="5EEAAD9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AF1DF5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E45A79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w:t>
            </w:r>
          </w:p>
        </w:tc>
        <w:tc>
          <w:tcPr>
            <w:tcW w:w="5420" w:type="dxa"/>
            <w:tcBorders>
              <w:top w:val="nil"/>
              <w:left w:val="nil"/>
              <w:bottom w:val="single" w:sz="4" w:space="0" w:color="auto"/>
              <w:right w:val="single" w:sz="4" w:space="0" w:color="auto"/>
            </w:tcBorders>
            <w:shd w:val="clear" w:color="auto" w:fill="auto"/>
            <w:vAlign w:val="center"/>
            <w:hideMark/>
          </w:tcPr>
          <w:p w14:paraId="713A906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Кровельное покрытие из цветного плоского металла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=0,5мм</w:t>
            </w:r>
          </w:p>
        </w:tc>
        <w:tc>
          <w:tcPr>
            <w:tcW w:w="911" w:type="dxa"/>
            <w:tcBorders>
              <w:top w:val="nil"/>
              <w:left w:val="nil"/>
              <w:bottom w:val="single" w:sz="4" w:space="0" w:color="auto"/>
              <w:right w:val="single" w:sz="4" w:space="0" w:color="auto"/>
            </w:tcBorders>
            <w:shd w:val="clear" w:color="auto" w:fill="auto"/>
            <w:noWrap/>
            <w:vAlign w:val="center"/>
            <w:hideMark/>
          </w:tcPr>
          <w:p w14:paraId="6EC3F0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DFF999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1B3B3F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8.3590</w:t>
            </w:r>
          </w:p>
        </w:tc>
        <w:tc>
          <w:tcPr>
            <w:tcW w:w="1198" w:type="dxa"/>
            <w:tcBorders>
              <w:top w:val="nil"/>
              <w:left w:val="nil"/>
              <w:bottom w:val="single" w:sz="4" w:space="0" w:color="auto"/>
              <w:right w:val="single" w:sz="4" w:space="0" w:color="auto"/>
            </w:tcBorders>
            <w:shd w:val="clear" w:color="000000" w:fill="FFFFFF"/>
            <w:noWrap/>
            <w:vAlign w:val="bottom"/>
            <w:hideMark/>
          </w:tcPr>
          <w:p w14:paraId="660C8FB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678354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C11A2C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4B9EC9DE"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Переустановка дренажных труб</w:t>
            </w:r>
          </w:p>
        </w:tc>
        <w:tc>
          <w:tcPr>
            <w:tcW w:w="911" w:type="dxa"/>
            <w:tcBorders>
              <w:top w:val="nil"/>
              <w:left w:val="nil"/>
              <w:bottom w:val="single" w:sz="4" w:space="0" w:color="auto"/>
              <w:right w:val="single" w:sz="4" w:space="0" w:color="auto"/>
            </w:tcBorders>
            <w:shd w:val="clear" w:color="auto" w:fill="auto"/>
            <w:noWrap/>
            <w:vAlign w:val="center"/>
            <w:hideMark/>
          </w:tcPr>
          <w:p w14:paraId="25B3233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459C49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2D80B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0.5860</w:t>
            </w:r>
          </w:p>
        </w:tc>
        <w:tc>
          <w:tcPr>
            <w:tcW w:w="1198" w:type="dxa"/>
            <w:tcBorders>
              <w:top w:val="nil"/>
              <w:left w:val="nil"/>
              <w:bottom w:val="single" w:sz="4" w:space="0" w:color="auto"/>
              <w:right w:val="single" w:sz="4" w:space="0" w:color="auto"/>
            </w:tcBorders>
            <w:shd w:val="clear" w:color="000000" w:fill="FFFFFF"/>
            <w:noWrap/>
            <w:vAlign w:val="bottom"/>
            <w:hideMark/>
          </w:tcPr>
          <w:p w14:paraId="153C543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33D2627" w14:textId="77777777" w:rsidTr="003B49DB">
        <w:trPr>
          <w:trHeight w:val="6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CA0901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w:t>
            </w:r>
          </w:p>
        </w:tc>
        <w:tc>
          <w:tcPr>
            <w:tcW w:w="5420" w:type="dxa"/>
            <w:tcBorders>
              <w:top w:val="nil"/>
              <w:left w:val="nil"/>
              <w:bottom w:val="single" w:sz="4" w:space="0" w:color="auto"/>
              <w:right w:val="single" w:sz="4" w:space="0" w:color="auto"/>
            </w:tcBorders>
            <w:shd w:val="clear" w:color="auto" w:fill="auto"/>
            <w:vAlign w:val="center"/>
            <w:hideMark/>
          </w:tcPr>
          <w:p w14:paraId="06C50ED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Подготовка гидроизоляционного слоя: 2 слоя изогаммы, каждый слой толщиной 4 мм /верхний слой с защитным слоем из песка/</w:t>
            </w:r>
          </w:p>
        </w:tc>
        <w:tc>
          <w:tcPr>
            <w:tcW w:w="911" w:type="dxa"/>
            <w:tcBorders>
              <w:top w:val="nil"/>
              <w:left w:val="nil"/>
              <w:bottom w:val="single" w:sz="4" w:space="0" w:color="auto"/>
              <w:right w:val="single" w:sz="4" w:space="0" w:color="auto"/>
            </w:tcBorders>
            <w:shd w:val="clear" w:color="auto" w:fill="auto"/>
            <w:noWrap/>
            <w:vAlign w:val="center"/>
            <w:hideMark/>
          </w:tcPr>
          <w:p w14:paraId="50D6F5F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1A6F6D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D58AEC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8.1970</w:t>
            </w:r>
          </w:p>
        </w:tc>
        <w:tc>
          <w:tcPr>
            <w:tcW w:w="1198" w:type="dxa"/>
            <w:tcBorders>
              <w:top w:val="nil"/>
              <w:left w:val="nil"/>
              <w:bottom w:val="single" w:sz="4" w:space="0" w:color="auto"/>
              <w:right w:val="single" w:sz="4" w:space="0" w:color="auto"/>
            </w:tcBorders>
            <w:shd w:val="clear" w:color="000000" w:fill="FFFFFF"/>
            <w:noWrap/>
            <w:vAlign w:val="bottom"/>
            <w:hideMark/>
          </w:tcPr>
          <w:p w14:paraId="2E371C1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105D0B5" w14:textId="77777777" w:rsidTr="003B49DB">
        <w:trPr>
          <w:trHeight w:val="60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BED557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w:t>
            </w:r>
          </w:p>
        </w:tc>
        <w:tc>
          <w:tcPr>
            <w:tcW w:w="5420" w:type="dxa"/>
            <w:tcBorders>
              <w:top w:val="nil"/>
              <w:left w:val="nil"/>
              <w:bottom w:val="single" w:sz="4" w:space="0" w:color="auto"/>
              <w:right w:val="single" w:sz="4" w:space="0" w:color="auto"/>
            </w:tcBorders>
            <w:shd w:val="clear" w:color="auto" w:fill="auto"/>
            <w:vAlign w:val="center"/>
            <w:hideMark/>
          </w:tcPr>
          <w:p w14:paraId="4AF3E7D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Изготовление слоя гидроизоляции кровли из изогама 1 толщиной 3мм.</w:t>
            </w:r>
          </w:p>
        </w:tc>
        <w:tc>
          <w:tcPr>
            <w:tcW w:w="911" w:type="dxa"/>
            <w:tcBorders>
              <w:top w:val="nil"/>
              <w:left w:val="nil"/>
              <w:bottom w:val="single" w:sz="4" w:space="0" w:color="auto"/>
              <w:right w:val="single" w:sz="4" w:space="0" w:color="auto"/>
            </w:tcBorders>
            <w:shd w:val="clear" w:color="auto" w:fill="auto"/>
            <w:noWrap/>
            <w:vAlign w:val="center"/>
            <w:hideMark/>
          </w:tcPr>
          <w:p w14:paraId="0A12968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626587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81CC4B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2.7360</w:t>
            </w:r>
          </w:p>
        </w:tc>
        <w:tc>
          <w:tcPr>
            <w:tcW w:w="1198" w:type="dxa"/>
            <w:tcBorders>
              <w:top w:val="nil"/>
              <w:left w:val="nil"/>
              <w:bottom w:val="single" w:sz="4" w:space="0" w:color="auto"/>
              <w:right w:val="single" w:sz="4" w:space="0" w:color="auto"/>
            </w:tcBorders>
            <w:shd w:val="clear" w:color="000000" w:fill="FFFFFF"/>
            <w:noWrap/>
            <w:vAlign w:val="bottom"/>
            <w:hideMark/>
          </w:tcPr>
          <w:p w14:paraId="52B47BF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C94E4BB"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7249F4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18</w:t>
            </w:r>
          </w:p>
        </w:tc>
        <w:tc>
          <w:tcPr>
            <w:tcW w:w="5420" w:type="dxa"/>
            <w:tcBorders>
              <w:top w:val="nil"/>
              <w:left w:val="nil"/>
              <w:bottom w:val="single" w:sz="4" w:space="0" w:color="auto"/>
              <w:right w:val="single" w:sz="4" w:space="0" w:color="auto"/>
            </w:tcBorders>
            <w:shd w:val="clear" w:color="auto" w:fill="auto"/>
            <w:vAlign w:val="center"/>
            <w:hideMark/>
          </w:tcPr>
          <w:p w14:paraId="22FE1884"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Изготовление слоя гидроизоляции кровли из изогама 1 толщиной 4мм.</w:t>
            </w:r>
          </w:p>
        </w:tc>
        <w:tc>
          <w:tcPr>
            <w:tcW w:w="911" w:type="dxa"/>
            <w:tcBorders>
              <w:top w:val="nil"/>
              <w:left w:val="nil"/>
              <w:bottom w:val="single" w:sz="4" w:space="0" w:color="auto"/>
              <w:right w:val="single" w:sz="4" w:space="0" w:color="auto"/>
            </w:tcBorders>
            <w:shd w:val="clear" w:color="auto" w:fill="auto"/>
            <w:noWrap/>
            <w:vAlign w:val="center"/>
            <w:hideMark/>
          </w:tcPr>
          <w:p w14:paraId="08FF579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6D1362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317ED6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6.5700</w:t>
            </w:r>
          </w:p>
        </w:tc>
        <w:tc>
          <w:tcPr>
            <w:tcW w:w="1198" w:type="dxa"/>
            <w:tcBorders>
              <w:top w:val="nil"/>
              <w:left w:val="nil"/>
              <w:bottom w:val="single" w:sz="4" w:space="0" w:color="auto"/>
              <w:right w:val="single" w:sz="4" w:space="0" w:color="auto"/>
            </w:tcBorders>
            <w:shd w:val="clear" w:color="000000" w:fill="FFFFFF"/>
            <w:noWrap/>
            <w:vAlign w:val="bottom"/>
            <w:hideMark/>
          </w:tcPr>
          <w:p w14:paraId="27FC7EB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9C908B2"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71795A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w:t>
            </w:r>
          </w:p>
        </w:tc>
        <w:tc>
          <w:tcPr>
            <w:tcW w:w="5420" w:type="dxa"/>
            <w:tcBorders>
              <w:top w:val="nil"/>
              <w:left w:val="nil"/>
              <w:bottom w:val="single" w:sz="4" w:space="0" w:color="auto"/>
              <w:right w:val="single" w:sz="4" w:space="0" w:color="auto"/>
            </w:tcBorders>
            <w:shd w:val="clear" w:color="auto" w:fill="auto"/>
            <w:vAlign w:val="center"/>
            <w:hideMark/>
          </w:tcPr>
          <w:p w14:paraId="7ED4F896"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Демонтаж деревянных кровельных конструкций</w:t>
            </w:r>
          </w:p>
        </w:tc>
        <w:tc>
          <w:tcPr>
            <w:tcW w:w="911" w:type="dxa"/>
            <w:tcBorders>
              <w:top w:val="nil"/>
              <w:left w:val="nil"/>
              <w:bottom w:val="single" w:sz="4" w:space="0" w:color="auto"/>
              <w:right w:val="single" w:sz="4" w:space="0" w:color="auto"/>
            </w:tcBorders>
            <w:shd w:val="clear" w:color="auto" w:fill="auto"/>
            <w:noWrap/>
            <w:vAlign w:val="center"/>
            <w:hideMark/>
          </w:tcPr>
          <w:p w14:paraId="4B51994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14727D0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7336AE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24.6530</w:t>
            </w:r>
          </w:p>
        </w:tc>
        <w:tc>
          <w:tcPr>
            <w:tcW w:w="1198" w:type="dxa"/>
            <w:tcBorders>
              <w:top w:val="nil"/>
              <w:left w:val="nil"/>
              <w:bottom w:val="single" w:sz="4" w:space="0" w:color="auto"/>
              <w:right w:val="single" w:sz="4" w:space="0" w:color="auto"/>
            </w:tcBorders>
            <w:shd w:val="clear" w:color="000000" w:fill="FFFFFF"/>
            <w:noWrap/>
            <w:vAlign w:val="bottom"/>
            <w:hideMark/>
          </w:tcPr>
          <w:p w14:paraId="5A9824C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96ABA34"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05F52E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w:t>
            </w:r>
          </w:p>
        </w:tc>
        <w:tc>
          <w:tcPr>
            <w:tcW w:w="5420" w:type="dxa"/>
            <w:tcBorders>
              <w:top w:val="nil"/>
              <w:left w:val="nil"/>
              <w:bottom w:val="single" w:sz="4" w:space="0" w:color="auto"/>
              <w:right w:val="single" w:sz="4" w:space="0" w:color="auto"/>
            </w:tcBorders>
            <w:shd w:val="clear" w:color="auto" w:fill="auto"/>
            <w:vAlign w:val="center"/>
            <w:hideMark/>
          </w:tcPr>
          <w:p w14:paraId="73FD4C20"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Монтаж деревянных кровельных конструкций</w:t>
            </w:r>
          </w:p>
        </w:tc>
        <w:tc>
          <w:tcPr>
            <w:tcW w:w="911" w:type="dxa"/>
            <w:tcBorders>
              <w:top w:val="nil"/>
              <w:left w:val="nil"/>
              <w:bottom w:val="single" w:sz="4" w:space="0" w:color="auto"/>
              <w:right w:val="single" w:sz="4" w:space="0" w:color="auto"/>
            </w:tcBorders>
            <w:shd w:val="clear" w:color="auto" w:fill="auto"/>
            <w:noWrap/>
            <w:vAlign w:val="center"/>
            <w:hideMark/>
          </w:tcPr>
          <w:p w14:paraId="575E556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58FEE19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520B51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251.7060</w:t>
            </w:r>
          </w:p>
        </w:tc>
        <w:tc>
          <w:tcPr>
            <w:tcW w:w="1198" w:type="dxa"/>
            <w:tcBorders>
              <w:top w:val="nil"/>
              <w:left w:val="nil"/>
              <w:bottom w:val="single" w:sz="4" w:space="0" w:color="auto"/>
              <w:right w:val="single" w:sz="4" w:space="0" w:color="auto"/>
            </w:tcBorders>
            <w:shd w:val="clear" w:color="000000" w:fill="FFFFFF"/>
            <w:noWrap/>
            <w:vAlign w:val="bottom"/>
            <w:hideMark/>
          </w:tcPr>
          <w:p w14:paraId="12D03AC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F0905F3"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E7650A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w:t>
            </w:r>
          </w:p>
        </w:tc>
        <w:tc>
          <w:tcPr>
            <w:tcW w:w="5420" w:type="dxa"/>
            <w:tcBorders>
              <w:top w:val="nil"/>
              <w:left w:val="nil"/>
              <w:bottom w:val="single" w:sz="4" w:space="0" w:color="auto"/>
              <w:right w:val="single" w:sz="4" w:space="0" w:color="auto"/>
            </w:tcBorders>
            <w:shd w:val="clear" w:color="auto" w:fill="auto"/>
            <w:vAlign w:val="center"/>
            <w:hideMark/>
          </w:tcPr>
          <w:p w14:paraId="4C0108DC"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Ремонт деревянных кровельных конструкций</w:t>
            </w:r>
          </w:p>
        </w:tc>
        <w:tc>
          <w:tcPr>
            <w:tcW w:w="911" w:type="dxa"/>
            <w:tcBorders>
              <w:top w:val="nil"/>
              <w:left w:val="nil"/>
              <w:bottom w:val="single" w:sz="4" w:space="0" w:color="auto"/>
              <w:right w:val="single" w:sz="4" w:space="0" w:color="auto"/>
            </w:tcBorders>
            <w:shd w:val="clear" w:color="auto" w:fill="auto"/>
            <w:noWrap/>
            <w:vAlign w:val="center"/>
            <w:hideMark/>
          </w:tcPr>
          <w:p w14:paraId="5EBDB2D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2E83CB6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11F500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251.7060</w:t>
            </w:r>
          </w:p>
        </w:tc>
        <w:tc>
          <w:tcPr>
            <w:tcW w:w="1198" w:type="dxa"/>
            <w:tcBorders>
              <w:top w:val="nil"/>
              <w:left w:val="nil"/>
              <w:bottom w:val="single" w:sz="4" w:space="0" w:color="auto"/>
              <w:right w:val="single" w:sz="4" w:space="0" w:color="auto"/>
            </w:tcBorders>
            <w:shd w:val="clear" w:color="000000" w:fill="FFFFFF"/>
            <w:noWrap/>
            <w:vAlign w:val="bottom"/>
            <w:hideMark/>
          </w:tcPr>
          <w:p w14:paraId="794E61C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11E7CA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836173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22</w:t>
            </w:r>
          </w:p>
        </w:tc>
        <w:tc>
          <w:tcPr>
            <w:tcW w:w="5420" w:type="dxa"/>
            <w:tcBorders>
              <w:top w:val="nil"/>
              <w:left w:val="nil"/>
              <w:bottom w:val="single" w:sz="4" w:space="0" w:color="auto"/>
              <w:right w:val="single" w:sz="4" w:space="0" w:color="auto"/>
            </w:tcBorders>
            <w:shd w:val="clear" w:color="auto" w:fill="auto"/>
            <w:vAlign w:val="center"/>
            <w:hideMark/>
          </w:tcPr>
          <w:p w14:paraId="3E256DF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Подвесные водосточные желоба из оцинкованного плоского металла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w:t>
            </w:r>
          </w:p>
        </w:tc>
        <w:tc>
          <w:tcPr>
            <w:tcW w:w="911" w:type="dxa"/>
            <w:tcBorders>
              <w:top w:val="nil"/>
              <w:left w:val="nil"/>
              <w:bottom w:val="single" w:sz="4" w:space="0" w:color="auto"/>
              <w:right w:val="single" w:sz="4" w:space="0" w:color="auto"/>
            </w:tcBorders>
            <w:shd w:val="clear" w:color="auto" w:fill="auto"/>
            <w:noWrap/>
            <w:vAlign w:val="center"/>
            <w:hideMark/>
          </w:tcPr>
          <w:p w14:paraId="3CF7DC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0BCDDAD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522C8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7.3440</w:t>
            </w:r>
          </w:p>
        </w:tc>
        <w:tc>
          <w:tcPr>
            <w:tcW w:w="1198" w:type="dxa"/>
            <w:tcBorders>
              <w:top w:val="nil"/>
              <w:left w:val="nil"/>
              <w:bottom w:val="single" w:sz="4" w:space="0" w:color="auto"/>
              <w:right w:val="single" w:sz="4" w:space="0" w:color="auto"/>
            </w:tcBorders>
            <w:shd w:val="clear" w:color="000000" w:fill="FFFFFF"/>
            <w:noWrap/>
            <w:vAlign w:val="bottom"/>
            <w:hideMark/>
          </w:tcPr>
          <w:p w14:paraId="3282DB2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F38CF5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9A0D4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w:t>
            </w:r>
          </w:p>
        </w:tc>
        <w:tc>
          <w:tcPr>
            <w:tcW w:w="5420" w:type="dxa"/>
            <w:tcBorders>
              <w:top w:val="nil"/>
              <w:left w:val="nil"/>
              <w:bottom w:val="single" w:sz="4" w:space="0" w:color="auto"/>
              <w:right w:val="single" w:sz="4" w:space="0" w:color="auto"/>
            </w:tcBorders>
            <w:shd w:val="clear" w:color="auto" w:fill="auto"/>
            <w:vAlign w:val="center"/>
            <w:hideMark/>
          </w:tcPr>
          <w:p w14:paraId="5A03526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Выполнение подвесного водопровода из цветного плоского металла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w:t>
            </w:r>
          </w:p>
        </w:tc>
        <w:tc>
          <w:tcPr>
            <w:tcW w:w="911" w:type="dxa"/>
            <w:tcBorders>
              <w:top w:val="nil"/>
              <w:left w:val="nil"/>
              <w:bottom w:val="single" w:sz="4" w:space="0" w:color="auto"/>
              <w:right w:val="single" w:sz="4" w:space="0" w:color="auto"/>
            </w:tcBorders>
            <w:shd w:val="clear" w:color="auto" w:fill="auto"/>
            <w:noWrap/>
            <w:vAlign w:val="center"/>
            <w:hideMark/>
          </w:tcPr>
          <w:p w14:paraId="4C7D720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038CD90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D6FA56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8.0840</w:t>
            </w:r>
          </w:p>
        </w:tc>
        <w:tc>
          <w:tcPr>
            <w:tcW w:w="1198" w:type="dxa"/>
            <w:tcBorders>
              <w:top w:val="nil"/>
              <w:left w:val="nil"/>
              <w:bottom w:val="single" w:sz="4" w:space="0" w:color="auto"/>
              <w:right w:val="single" w:sz="4" w:space="0" w:color="auto"/>
            </w:tcBorders>
            <w:shd w:val="clear" w:color="000000" w:fill="FFFFFF"/>
            <w:noWrap/>
            <w:vAlign w:val="bottom"/>
            <w:hideMark/>
          </w:tcPr>
          <w:p w14:paraId="4F287C6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7877463"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177DDC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w:t>
            </w:r>
          </w:p>
        </w:tc>
        <w:tc>
          <w:tcPr>
            <w:tcW w:w="5420" w:type="dxa"/>
            <w:tcBorders>
              <w:top w:val="nil"/>
              <w:left w:val="nil"/>
              <w:bottom w:val="single" w:sz="4" w:space="0" w:color="auto"/>
              <w:right w:val="single" w:sz="4" w:space="0" w:color="auto"/>
            </w:tcBorders>
            <w:shd w:val="clear" w:color="auto" w:fill="auto"/>
            <w:vAlign w:val="center"/>
            <w:hideMark/>
          </w:tcPr>
          <w:p w14:paraId="0E830D15"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Сгибать</w:t>
            </w:r>
          </w:p>
        </w:tc>
        <w:tc>
          <w:tcPr>
            <w:tcW w:w="911" w:type="dxa"/>
            <w:tcBorders>
              <w:top w:val="nil"/>
              <w:left w:val="nil"/>
              <w:bottom w:val="single" w:sz="4" w:space="0" w:color="auto"/>
              <w:right w:val="single" w:sz="4" w:space="0" w:color="auto"/>
            </w:tcBorders>
            <w:shd w:val="clear" w:color="auto" w:fill="auto"/>
            <w:noWrap/>
            <w:vAlign w:val="center"/>
            <w:hideMark/>
          </w:tcPr>
          <w:p w14:paraId="54999B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кг</w:t>
            </w:r>
          </w:p>
        </w:tc>
        <w:tc>
          <w:tcPr>
            <w:tcW w:w="740" w:type="dxa"/>
            <w:tcBorders>
              <w:top w:val="nil"/>
              <w:left w:val="nil"/>
              <w:bottom w:val="single" w:sz="4" w:space="0" w:color="auto"/>
              <w:right w:val="single" w:sz="4" w:space="0" w:color="auto"/>
            </w:tcBorders>
            <w:shd w:val="clear" w:color="auto" w:fill="auto"/>
            <w:noWrap/>
            <w:vAlign w:val="center"/>
            <w:hideMark/>
          </w:tcPr>
          <w:p w14:paraId="23F1173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13514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1.2010</w:t>
            </w:r>
          </w:p>
        </w:tc>
        <w:tc>
          <w:tcPr>
            <w:tcW w:w="1198" w:type="dxa"/>
            <w:tcBorders>
              <w:top w:val="nil"/>
              <w:left w:val="nil"/>
              <w:bottom w:val="single" w:sz="4" w:space="0" w:color="auto"/>
              <w:right w:val="single" w:sz="4" w:space="0" w:color="auto"/>
            </w:tcBorders>
            <w:shd w:val="clear" w:color="000000" w:fill="FFFFFF"/>
            <w:noWrap/>
            <w:vAlign w:val="bottom"/>
            <w:hideMark/>
          </w:tcPr>
          <w:p w14:paraId="4722A7A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A562214"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288B9F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25</w:t>
            </w:r>
          </w:p>
        </w:tc>
        <w:tc>
          <w:tcPr>
            <w:tcW w:w="5420" w:type="dxa"/>
            <w:tcBorders>
              <w:top w:val="nil"/>
              <w:left w:val="nil"/>
              <w:bottom w:val="single" w:sz="4" w:space="0" w:color="auto"/>
              <w:right w:val="single" w:sz="4" w:space="0" w:color="auto"/>
            </w:tcBorders>
            <w:shd w:val="clear" w:color="auto" w:fill="auto"/>
            <w:vAlign w:val="center"/>
            <w:hideMark/>
          </w:tcPr>
          <w:p w14:paraId="1252A42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Водопроводная труба из оцинкованного плоского металла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w:t>
            </w:r>
          </w:p>
        </w:tc>
        <w:tc>
          <w:tcPr>
            <w:tcW w:w="911" w:type="dxa"/>
            <w:tcBorders>
              <w:top w:val="nil"/>
              <w:left w:val="nil"/>
              <w:bottom w:val="single" w:sz="4" w:space="0" w:color="auto"/>
              <w:right w:val="single" w:sz="4" w:space="0" w:color="auto"/>
            </w:tcBorders>
            <w:shd w:val="clear" w:color="auto" w:fill="auto"/>
            <w:noWrap/>
            <w:vAlign w:val="center"/>
            <w:hideMark/>
          </w:tcPr>
          <w:p w14:paraId="076F3B5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514438A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13EDD9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7.8580</w:t>
            </w:r>
          </w:p>
        </w:tc>
        <w:tc>
          <w:tcPr>
            <w:tcW w:w="1198" w:type="dxa"/>
            <w:tcBorders>
              <w:top w:val="nil"/>
              <w:left w:val="nil"/>
              <w:bottom w:val="single" w:sz="4" w:space="0" w:color="auto"/>
              <w:right w:val="single" w:sz="4" w:space="0" w:color="auto"/>
            </w:tcBorders>
            <w:shd w:val="clear" w:color="000000" w:fill="FFFFFF"/>
            <w:noWrap/>
            <w:vAlign w:val="bottom"/>
            <w:hideMark/>
          </w:tcPr>
          <w:p w14:paraId="23C727F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3E807A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56614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w:t>
            </w:r>
          </w:p>
        </w:tc>
        <w:tc>
          <w:tcPr>
            <w:tcW w:w="5420" w:type="dxa"/>
            <w:tcBorders>
              <w:top w:val="nil"/>
              <w:left w:val="nil"/>
              <w:bottom w:val="single" w:sz="4" w:space="0" w:color="auto"/>
              <w:right w:val="single" w:sz="4" w:space="0" w:color="auto"/>
            </w:tcBorders>
            <w:shd w:val="clear" w:color="auto" w:fill="auto"/>
            <w:vAlign w:val="center"/>
            <w:hideMark/>
          </w:tcPr>
          <w:p w14:paraId="783A18B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Изготовление резервуара для воды из цветного плоского листового металла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w:t>
            </w:r>
          </w:p>
        </w:tc>
        <w:tc>
          <w:tcPr>
            <w:tcW w:w="911" w:type="dxa"/>
            <w:tcBorders>
              <w:top w:val="nil"/>
              <w:left w:val="nil"/>
              <w:bottom w:val="single" w:sz="4" w:space="0" w:color="auto"/>
              <w:right w:val="single" w:sz="4" w:space="0" w:color="auto"/>
            </w:tcBorders>
            <w:shd w:val="clear" w:color="auto" w:fill="auto"/>
            <w:noWrap/>
            <w:vAlign w:val="center"/>
            <w:hideMark/>
          </w:tcPr>
          <w:p w14:paraId="67D3803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37EBC14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A62E38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9.5780</w:t>
            </w:r>
          </w:p>
        </w:tc>
        <w:tc>
          <w:tcPr>
            <w:tcW w:w="1198" w:type="dxa"/>
            <w:tcBorders>
              <w:top w:val="nil"/>
              <w:left w:val="nil"/>
              <w:bottom w:val="single" w:sz="4" w:space="0" w:color="auto"/>
              <w:right w:val="single" w:sz="4" w:space="0" w:color="auto"/>
            </w:tcBorders>
            <w:shd w:val="clear" w:color="000000" w:fill="FFFFFF"/>
            <w:noWrap/>
            <w:vAlign w:val="bottom"/>
            <w:hideMark/>
          </w:tcPr>
          <w:p w14:paraId="6EBFECB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D1E9089"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77BA63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w:t>
            </w:r>
          </w:p>
        </w:tc>
        <w:tc>
          <w:tcPr>
            <w:tcW w:w="5420" w:type="dxa"/>
            <w:tcBorders>
              <w:top w:val="nil"/>
              <w:left w:val="nil"/>
              <w:bottom w:val="single" w:sz="4" w:space="0" w:color="auto"/>
              <w:right w:val="single" w:sz="4" w:space="0" w:color="auto"/>
            </w:tcBorders>
            <w:shd w:val="clear" w:color="auto" w:fill="auto"/>
            <w:vAlign w:val="center"/>
            <w:hideMark/>
          </w:tcPr>
          <w:p w14:paraId="2DA40CB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Монтаж оцинкованных стальных дренажных труб </w:t>
            </w:r>
            <w:r w:rsidRPr="003B49DB">
              <w:rPr>
                <w:rFonts w:ascii="Tahoma" w:hAnsi="Tahoma" w:cs="Tahoma"/>
                <w:sz w:val="16"/>
                <w:szCs w:val="16"/>
                <w:lang w:val="en-US" w:eastAsia="en-US" w:bidi="ar-SA"/>
              </w:rPr>
              <w:t>Φ</w:t>
            </w:r>
            <w:r w:rsidRPr="003B49DB">
              <w:rPr>
                <w:rFonts w:ascii="Tahoma" w:hAnsi="Tahoma" w:cs="Tahoma"/>
                <w:sz w:val="16"/>
                <w:szCs w:val="16"/>
                <w:lang w:eastAsia="en-US" w:bidi="ar-SA"/>
              </w:rPr>
              <w:t>150мм /включая материал/</w:t>
            </w:r>
          </w:p>
        </w:tc>
        <w:tc>
          <w:tcPr>
            <w:tcW w:w="911" w:type="dxa"/>
            <w:tcBorders>
              <w:top w:val="nil"/>
              <w:left w:val="nil"/>
              <w:bottom w:val="single" w:sz="4" w:space="0" w:color="auto"/>
              <w:right w:val="single" w:sz="4" w:space="0" w:color="auto"/>
            </w:tcBorders>
            <w:shd w:val="clear" w:color="auto" w:fill="auto"/>
            <w:noWrap/>
            <w:vAlign w:val="center"/>
            <w:hideMark/>
          </w:tcPr>
          <w:p w14:paraId="098934B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FB8B8C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C94C79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3.6760</w:t>
            </w:r>
          </w:p>
        </w:tc>
        <w:tc>
          <w:tcPr>
            <w:tcW w:w="1198" w:type="dxa"/>
            <w:tcBorders>
              <w:top w:val="nil"/>
              <w:left w:val="nil"/>
              <w:bottom w:val="single" w:sz="4" w:space="0" w:color="auto"/>
              <w:right w:val="single" w:sz="4" w:space="0" w:color="auto"/>
            </w:tcBorders>
            <w:shd w:val="clear" w:color="000000" w:fill="FFFFFF"/>
            <w:noWrap/>
            <w:vAlign w:val="bottom"/>
            <w:hideMark/>
          </w:tcPr>
          <w:p w14:paraId="12BAA37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EB152F1"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89B8BF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w:t>
            </w:r>
          </w:p>
        </w:tc>
        <w:tc>
          <w:tcPr>
            <w:tcW w:w="5420" w:type="dxa"/>
            <w:tcBorders>
              <w:top w:val="nil"/>
              <w:left w:val="nil"/>
              <w:bottom w:val="single" w:sz="4" w:space="0" w:color="auto"/>
              <w:right w:val="single" w:sz="4" w:space="0" w:color="auto"/>
            </w:tcBorders>
            <w:shd w:val="clear" w:color="auto" w:fill="auto"/>
            <w:vAlign w:val="center"/>
            <w:hideMark/>
          </w:tcPr>
          <w:p w14:paraId="42568044"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цветных дренажных труб из листового металла диаметром 150 мм /включая материал/</w:t>
            </w:r>
          </w:p>
        </w:tc>
        <w:tc>
          <w:tcPr>
            <w:tcW w:w="911" w:type="dxa"/>
            <w:tcBorders>
              <w:top w:val="nil"/>
              <w:left w:val="nil"/>
              <w:bottom w:val="single" w:sz="4" w:space="0" w:color="auto"/>
              <w:right w:val="single" w:sz="4" w:space="0" w:color="auto"/>
            </w:tcBorders>
            <w:shd w:val="clear" w:color="auto" w:fill="auto"/>
            <w:noWrap/>
            <w:vAlign w:val="center"/>
            <w:hideMark/>
          </w:tcPr>
          <w:p w14:paraId="0B83874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4FE84DD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DFFBFD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4.7620</w:t>
            </w:r>
          </w:p>
        </w:tc>
        <w:tc>
          <w:tcPr>
            <w:tcW w:w="1198" w:type="dxa"/>
            <w:tcBorders>
              <w:top w:val="nil"/>
              <w:left w:val="nil"/>
              <w:bottom w:val="single" w:sz="4" w:space="0" w:color="auto"/>
              <w:right w:val="single" w:sz="4" w:space="0" w:color="auto"/>
            </w:tcBorders>
            <w:shd w:val="clear" w:color="000000" w:fill="FFFFFF"/>
            <w:noWrap/>
            <w:vAlign w:val="bottom"/>
            <w:hideMark/>
          </w:tcPr>
          <w:p w14:paraId="776EBF6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66FED6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3C7CBE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w:t>
            </w:r>
          </w:p>
        </w:tc>
        <w:tc>
          <w:tcPr>
            <w:tcW w:w="5420" w:type="dxa"/>
            <w:tcBorders>
              <w:top w:val="nil"/>
              <w:left w:val="nil"/>
              <w:bottom w:val="single" w:sz="4" w:space="0" w:color="auto"/>
              <w:right w:val="single" w:sz="4" w:space="0" w:color="auto"/>
            </w:tcBorders>
            <w:shd w:val="clear" w:color="auto" w:fill="auto"/>
            <w:vAlign w:val="center"/>
            <w:hideMark/>
          </w:tcPr>
          <w:p w14:paraId="42E558F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водостоков из оцинкованного листового металла /включая материал/</w:t>
            </w:r>
          </w:p>
        </w:tc>
        <w:tc>
          <w:tcPr>
            <w:tcW w:w="911" w:type="dxa"/>
            <w:tcBorders>
              <w:top w:val="nil"/>
              <w:left w:val="nil"/>
              <w:bottom w:val="single" w:sz="4" w:space="0" w:color="auto"/>
              <w:right w:val="single" w:sz="4" w:space="0" w:color="auto"/>
            </w:tcBorders>
            <w:shd w:val="clear" w:color="auto" w:fill="auto"/>
            <w:noWrap/>
            <w:vAlign w:val="center"/>
            <w:hideMark/>
          </w:tcPr>
          <w:p w14:paraId="739300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99868D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6FA854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3.3100</w:t>
            </w:r>
          </w:p>
        </w:tc>
        <w:tc>
          <w:tcPr>
            <w:tcW w:w="1198" w:type="dxa"/>
            <w:tcBorders>
              <w:top w:val="nil"/>
              <w:left w:val="nil"/>
              <w:bottom w:val="single" w:sz="4" w:space="0" w:color="auto"/>
              <w:right w:val="single" w:sz="4" w:space="0" w:color="auto"/>
            </w:tcBorders>
            <w:shd w:val="clear" w:color="000000" w:fill="FFFFFF"/>
            <w:noWrap/>
            <w:vAlign w:val="bottom"/>
            <w:hideMark/>
          </w:tcPr>
          <w:p w14:paraId="23D7BCB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4B3DEA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EF4883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30</w:t>
            </w:r>
          </w:p>
        </w:tc>
        <w:tc>
          <w:tcPr>
            <w:tcW w:w="5420" w:type="dxa"/>
            <w:tcBorders>
              <w:top w:val="nil"/>
              <w:left w:val="nil"/>
              <w:bottom w:val="single" w:sz="4" w:space="0" w:color="auto"/>
              <w:right w:val="single" w:sz="4" w:space="0" w:color="auto"/>
            </w:tcBorders>
            <w:shd w:val="clear" w:color="auto" w:fill="auto"/>
            <w:vAlign w:val="center"/>
            <w:hideMark/>
          </w:tcPr>
          <w:p w14:paraId="7619F44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воронок из цветного листового металла /включая материал/</w:t>
            </w:r>
          </w:p>
        </w:tc>
        <w:tc>
          <w:tcPr>
            <w:tcW w:w="911" w:type="dxa"/>
            <w:tcBorders>
              <w:top w:val="nil"/>
              <w:left w:val="nil"/>
              <w:bottom w:val="single" w:sz="4" w:space="0" w:color="auto"/>
              <w:right w:val="single" w:sz="4" w:space="0" w:color="auto"/>
            </w:tcBorders>
            <w:shd w:val="clear" w:color="auto" w:fill="auto"/>
            <w:noWrap/>
            <w:vAlign w:val="center"/>
            <w:hideMark/>
          </w:tcPr>
          <w:p w14:paraId="5CBE1DC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0488C25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D94712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4.2420</w:t>
            </w:r>
          </w:p>
        </w:tc>
        <w:tc>
          <w:tcPr>
            <w:tcW w:w="1198" w:type="dxa"/>
            <w:tcBorders>
              <w:top w:val="nil"/>
              <w:left w:val="nil"/>
              <w:bottom w:val="single" w:sz="4" w:space="0" w:color="auto"/>
              <w:right w:val="single" w:sz="4" w:space="0" w:color="auto"/>
            </w:tcBorders>
            <w:shd w:val="clear" w:color="000000" w:fill="FFFFFF"/>
            <w:noWrap/>
            <w:vAlign w:val="bottom"/>
            <w:hideMark/>
          </w:tcPr>
          <w:p w14:paraId="12C5AE1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940B66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370842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31</w:t>
            </w:r>
          </w:p>
        </w:tc>
        <w:tc>
          <w:tcPr>
            <w:tcW w:w="5420" w:type="dxa"/>
            <w:tcBorders>
              <w:top w:val="nil"/>
              <w:left w:val="nil"/>
              <w:bottom w:val="single" w:sz="4" w:space="0" w:color="auto"/>
              <w:right w:val="single" w:sz="4" w:space="0" w:color="auto"/>
            </w:tcBorders>
            <w:shd w:val="clear" w:color="auto" w:fill="auto"/>
            <w:vAlign w:val="center"/>
            <w:hideMark/>
          </w:tcPr>
          <w:p w14:paraId="4E8AB8D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Замена оцинкованных отводов для дренажных труб /включая материал/</w:t>
            </w:r>
          </w:p>
        </w:tc>
        <w:tc>
          <w:tcPr>
            <w:tcW w:w="911" w:type="dxa"/>
            <w:tcBorders>
              <w:top w:val="nil"/>
              <w:left w:val="nil"/>
              <w:bottom w:val="single" w:sz="4" w:space="0" w:color="auto"/>
              <w:right w:val="single" w:sz="4" w:space="0" w:color="auto"/>
            </w:tcBorders>
            <w:shd w:val="clear" w:color="auto" w:fill="auto"/>
            <w:noWrap/>
            <w:vAlign w:val="center"/>
            <w:hideMark/>
          </w:tcPr>
          <w:p w14:paraId="3AE0EBF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1C8310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80CAC8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2.4810</w:t>
            </w:r>
          </w:p>
        </w:tc>
        <w:tc>
          <w:tcPr>
            <w:tcW w:w="1198" w:type="dxa"/>
            <w:tcBorders>
              <w:top w:val="nil"/>
              <w:left w:val="nil"/>
              <w:bottom w:val="single" w:sz="4" w:space="0" w:color="auto"/>
              <w:right w:val="single" w:sz="4" w:space="0" w:color="auto"/>
            </w:tcBorders>
            <w:shd w:val="clear" w:color="000000" w:fill="FFFFFF"/>
            <w:noWrap/>
            <w:vAlign w:val="bottom"/>
            <w:hideMark/>
          </w:tcPr>
          <w:p w14:paraId="7943CDF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FB2163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2A1454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w:t>
            </w:r>
          </w:p>
        </w:tc>
        <w:tc>
          <w:tcPr>
            <w:tcW w:w="5420" w:type="dxa"/>
            <w:tcBorders>
              <w:top w:val="nil"/>
              <w:left w:val="nil"/>
              <w:bottom w:val="single" w:sz="4" w:space="0" w:color="auto"/>
              <w:right w:val="single" w:sz="4" w:space="0" w:color="auto"/>
            </w:tcBorders>
            <w:shd w:val="clear" w:color="auto" w:fill="auto"/>
            <w:vAlign w:val="center"/>
            <w:hideMark/>
          </w:tcPr>
          <w:p w14:paraId="7FEBD52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Замена цветных отводов из листового металла для дренажных труб /включая материал/</w:t>
            </w:r>
          </w:p>
        </w:tc>
        <w:tc>
          <w:tcPr>
            <w:tcW w:w="911" w:type="dxa"/>
            <w:tcBorders>
              <w:top w:val="nil"/>
              <w:left w:val="nil"/>
              <w:bottom w:val="single" w:sz="4" w:space="0" w:color="auto"/>
              <w:right w:val="single" w:sz="4" w:space="0" w:color="auto"/>
            </w:tcBorders>
            <w:shd w:val="clear" w:color="auto" w:fill="auto"/>
            <w:noWrap/>
            <w:vAlign w:val="center"/>
            <w:hideMark/>
          </w:tcPr>
          <w:p w14:paraId="155C94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BC6763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7B0DBD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2.7920</w:t>
            </w:r>
          </w:p>
        </w:tc>
        <w:tc>
          <w:tcPr>
            <w:tcW w:w="1198" w:type="dxa"/>
            <w:tcBorders>
              <w:top w:val="nil"/>
              <w:left w:val="nil"/>
              <w:bottom w:val="single" w:sz="4" w:space="0" w:color="auto"/>
              <w:right w:val="single" w:sz="4" w:space="0" w:color="auto"/>
            </w:tcBorders>
            <w:shd w:val="clear" w:color="000000" w:fill="FFFFFF"/>
            <w:noWrap/>
            <w:vAlign w:val="bottom"/>
            <w:hideMark/>
          </w:tcPr>
          <w:p w14:paraId="46EF919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84EF7EB"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E0A2DB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33</w:t>
            </w:r>
          </w:p>
        </w:tc>
        <w:tc>
          <w:tcPr>
            <w:tcW w:w="5420" w:type="dxa"/>
            <w:tcBorders>
              <w:top w:val="nil"/>
              <w:left w:val="nil"/>
              <w:bottom w:val="single" w:sz="4" w:space="0" w:color="auto"/>
              <w:right w:val="single" w:sz="4" w:space="0" w:color="auto"/>
            </w:tcBorders>
            <w:shd w:val="clear" w:color="auto" w:fill="auto"/>
            <w:vAlign w:val="center"/>
            <w:hideMark/>
          </w:tcPr>
          <w:p w14:paraId="0787BBB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Изготовление микрошлифов из оцинкованного плоского металла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=0,5мм /включая материал/</w:t>
            </w:r>
          </w:p>
        </w:tc>
        <w:tc>
          <w:tcPr>
            <w:tcW w:w="911" w:type="dxa"/>
            <w:tcBorders>
              <w:top w:val="nil"/>
              <w:left w:val="nil"/>
              <w:bottom w:val="single" w:sz="4" w:space="0" w:color="auto"/>
              <w:right w:val="single" w:sz="4" w:space="0" w:color="auto"/>
            </w:tcBorders>
            <w:shd w:val="clear" w:color="auto" w:fill="auto"/>
            <w:noWrap/>
            <w:vAlign w:val="center"/>
            <w:hideMark/>
          </w:tcPr>
          <w:p w14:paraId="7D38275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E4A8E6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D46A04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4.6200</w:t>
            </w:r>
          </w:p>
        </w:tc>
        <w:tc>
          <w:tcPr>
            <w:tcW w:w="1198" w:type="dxa"/>
            <w:tcBorders>
              <w:top w:val="nil"/>
              <w:left w:val="nil"/>
              <w:bottom w:val="single" w:sz="4" w:space="0" w:color="auto"/>
              <w:right w:val="single" w:sz="4" w:space="0" w:color="auto"/>
            </w:tcBorders>
            <w:shd w:val="clear" w:color="000000" w:fill="FFFFFF"/>
            <w:noWrap/>
            <w:vAlign w:val="bottom"/>
            <w:hideMark/>
          </w:tcPr>
          <w:p w14:paraId="597F6B9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9C4CA4B"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8899C1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34</w:t>
            </w:r>
          </w:p>
        </w:tc>
        <w:tc>
          <w:tcPr>
            <w:tcW w:w="5420" w:type="dxa"/>
            <w:tcBorders>
              <w:top w:val="nil"/>
              <w:left w:val="nil"/>
              <w:bottom w:val="single" w:sz="4" w:space="0" w:color="auto"/>
              <w:right w:val="single" w:sz="4" w:space="0" w:color="auto"/>
            </w:tcBorders>
            <w:shd w:val="clear" w:color="auto" w:fill="auto"/>
            <w:vAlign w:val="center"/>
            <w:hideMark/>
          </w:tcPr>
          <w:p w14:paraId="3236985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Изготовление микрошлифов из цветного плоского листового металла </w:t>
            </w:r>
            <w:r w:rsidRPr="003B49DB">
              <w:rPr>
                <w:rFonts w:ascii="Tahoma" w:hAnsi="Tahoma" w:cs="Tahoma"/>
                <w:sz w:val="16"/>
                <w:szCs w:val="16"/>
                <w:lang w:val="en-US" w:eastAsia="en-US" w:bidi="ar-SA"/>
              </w:rPr>
              <w:t>d</w:t>
            </w:r>
            <w:r w:rsidRPr="003B49DB">
              <w:rPr>
                <w:rFonts w:ascii="Tahoma" w:hAnsi="Tahoma" w:cs="Tahoma"/>
                <w:sz w:val="16"/>
                <w:szCs w:val="16"/>
                <w:lang w:eastAsia="en-US" w:bidi="ar-SA"/>
              </w:rPr>
              <w:t>=0,5мм /включая материал/</w:t>
            </w:r>
          </w:p>
        </w:tc>
        <w:tc>
          <w:tcPr>
            <w:tcW w:w="911" w:type="dxa"/>
            <w:tcBorders>
              <w:top w:val="nil"/>
              <w:left w:val="nil"/>
              <w:bottom w:val="single" w:sz="4" w:space="0" w:color="auto"/>
              <w:right w:val="single" w:sz="4" w:space="0" w:color="auto"/>
            </w:tcBorders>
            <w:shd w:val="clear" w:color="auto" w:fill="auto"/>
            <w:noWrap/>
            <w:vAlign w:val="center"/>
            <w:hideMark/>
          </w:tcPr>
          <w:p w14:paraId="737E337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B89467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C61A60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6.6860</w:t>
            </w:r>
          </w:p>
        </w:tc>
        <w:tc>
          <w:tcPr>
            <w:tcW w:w="1198" w:type="dxa"/>
            <w:tcBorders>
              <w:top w:val="nil"/>
              <w:left w:val="nil"/>
              <w:bottom w:val="single" w:sz="4" w:space="0" w:color="auto"/>
              <w:right w:val="single" w:sz="4" w:space="0" w:color="auto"/>
            </w:tcBorders>
            <w:shd w:val="clear" w:color="000000" w:fill="FFFFFF"/>
            <w:noWrap/>
            <w:vAlign w:val="bottom"/>
            <w:hideMark/>
          </w:tcPr>
          <w:p w14:paraId="792BA0C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0C66583"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D914F6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35</w:t>
            </w:r>
          </w:p>
        </w:tc>
        <w:tc>
          <w:tcPr>
            <w:tcW w:w="5420" w:type="dxa"/>
            <w:tcBorders>
              <w:top w:val="nil"/>
              <w:left w:val="nil"/>
              <w:bottom w:val="single" w:sz="4" w:space="0" w:color="auto"/>
              <w:right w:val="single" w:sz="4" w:space="0" w:color="auto"/>
            </w:tcBorders>
            <w:shd w:val="clear" w:color="auto" w:fill="auto"/>
            <w:vAlign w:val="center"/>
            <w:hideMark/>
          </w:tcPr>
          <w:p w14:paraId="3AA0DA9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Заполнение отверстий в крыше силиконовым раствором</w:t>
            </w:r>
          </w:p>
        </w:tc>
        <w:tc>
          <w:tcPr>
            <w:tcW w:w="911" w:type="dxa"/>
            <w:tcBorders>
              <w:top w:val="nil"/>
              <w:left w:val="nil"/>
              <w:bottom w:val="single" w:sz="4" w:space="0" w:color="auto"/>
              <w:right w:val="single" w:sz="4" w:space="0" w:color="auto"/>
            </w:tcBorders>
            <w:shd w:val="clear" w:color="auto" w:fill="auto"/>
            <w:noWrap/>
            <w:vAlign w:val="center"/>
            <w:hideMark/>
          </w:tcPr>
          <w:p w14:paraId="47EDE1F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кг</w:t>
            </w:r>
          </w:p>
        </w:tc>
        <w:tc>
          <w:tcPr>
            <w:tcW w:w="740" w:type="dxa"/>
            <w:tcBorders>
              <w:top w:val="nil"/>
              <w:left w:val="nil"/>
              <w:bottom w:val="single" w:sz="4" w:space="0" w:color="auto"/>
              <w:right w:val="single" w:sz="4" w:space="0" w:color="auto"/>
            </w:tcBorders>
            <w:shd w:val="clear" w:color="auto" w:fill="auto"/>
            <w:noWrap/>
            <w:vAlign w:val="center"/>
            <w:hideMark/>
          </w:tcPr>
          <w:p w14:paraId="0C01984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43C428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4.5140</w:t>
            </w:r>
          </w:p>
        </w:tc>
        <w:tc>
          <w:tcPr>
            <w:tcW w:w="1198" w:type="dxa"/>
            <w:tcBorders>
              <w:top w:val="nil"/>
              <w:left w:val="nil"/>
              <w:bottom w:val="single" w:sz="4" w:space="0" w:color="auto"/>
              <w:right w:val="single" w:sz="4" w:space="0" w:color="auto"/>
            </w:tcBorders>
            <w:shd w:val="clear" w:color="000000" w:fill="FFFFFF"/>
            <w:noWrap/>
            <w:vAlign w:val="bottom"/>
            <w:hideMark/>
          </w:tcPr>
          <w:p w14:paraId="06CFE66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2B9D28D"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63154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w:t>
            </w:r>
          </w:p>
        </w:tc>
        <w:tc>
          <w:tcPr>
            <w:tcW w:w="5420" w:type="dxa"/>
            <w:tcBorders>
              <w:top w:val="nil"/>
              <w:left w:val="nil"/>
              <w:bottom w:val="single" w:sz="4" w:space="0" w:color="auto"/>
              <w:right w:val="single" w:sz="4" w:space="0" w:color="auto"/>
            </w:tcBorders>
            <w:shd w:val="clear" w:color="auto" w:fill="auto"/>
            <w:vAlign w:val="center"/>
            <w:hideMark/>
          </w:tcPr>
          <w:p w14:paraId="2D9563AB"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Реализация поликарбонатной крыши</w:t>
            </w:r>
          </w:p>
        </w:tc>
        <w:tc>
          <w:tcPr>
            <w:tcW w:w="911" w:type="dxa"/>
            <w:tcBorders>
              <w:top w:val="nil"/>
              <w:left w:val="nil"/>
              <w:bottom w:val="single" w:sz="4" w:space="0" w:color="auto"/>
              <w:right w:val="single" w:sz="4" w:space="0" w:color="auto"/>
            </w:tcBorders>
            <w:shd w:val="clear" w:color="auto" w:fill="auto"/>
            <w:noWrap/>
            <w:vAlign w:val="center"/>
            <w:hideMark/>
          </w:tcPr>
          <w:p w14:paraId="571D6C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EC8877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E00F92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5.7100</w:t>
            </w:r>
          </w:p>
        </w:tc>
        <w:tc>
          <w:tcPr>
            <w:tcW w:w="1198" w:type="dxa"/>
            <w:tcBorders>
              <w:top w:val="nil"/>
              <w:left w:val="nil"/>
              <w:bottom w:val="single" w:sz="4" w:space="0" w:color="auto"/>
              <w:right w:val="single" w:sz="4" w:space="0" w:color="auto"/>
            </w:tcBorders>
            <w:shd w:val="clear" w:color="000000" w:fill="FFFFFF"/>
            <w:noWrap/>
            <w:vAlign w:val="bottom"/>
            <w:hideMark/>
          </w:tcPr>
          <w:p w14:paraId="5662433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9DC033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DCF33D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37</w:t>
            </w:r>
          </w:p>
        </w:tc>
        <w:tc>
          <w:tcPr>
            <w:tcW w:w="5420" w:type="dxa"/>
            <w:tcBorders>
              <w:top w:val="nil"/>
              <w:left w:val="nil"/>
              <w:bottom w:val="single" w:sz="4" w:space="0" w:color="auto"/>
              <w:right w:val="single" w:sz="4" w:space="0" w:color="auto"/>
            </w:tcBorders>
            <w:shd w:val="clear" w:color="auto" w:fill="auto"/>
            <w:vAlign w:val="center"/>
            <w:hideMark/>
          </w:tcPr>
          <w:p w14:paraId="1104263C"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Изготовление металлического вентилятора</w:t>
            </w:r>
          </w:p>
        </w:tc>
        <w:tc>
          <w:tcPr>
            <w:tcW w:w="911" w:type="dxa"/>
            <w:tcBorders>
              <w:top w:val="nil"/>
              <w:left w:val="nil"/>
              <w:bottom w:val="single" w:sz="4" w:space="0" w:color="auto"/>
              <w:right w:val="single" w:sz="4" w:space="0" w:color="auto"/>
            </w:tcBorders>
            <w:shd w:val="clear" w:color="auto" w:fill="auto"/>
            <w:noWrap/>
            <w:vAlign w:val="center"/>
            <w:hideMark/>
          </w:tcPr>
          <w:p w14:paraId="673B739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6ECE064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0D3A1E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797.1220</w:t>
            </w:r>
          </w:p>
        </w:tc>
        <w:tc>
          <w:tcPr>
            <w:tcW w:w="1198" w:type="dxa"/>
            <w:tcBorders>
              <w:top w:val="nil"/>
              <w:left w:val="nil"/>
              <w:bottom w:val="single" w:sz="4" w:space="0" w:color="auto"/>
              <w:right w:val="single" w:sz="4" w:space="0" w:color="auto"/>
            </w:tcBorders>
            <w:shd w:val="clear" w:color="000000" w:fill="FFFFFF"/>
            <w:noWrap/>
            <w:vAlign w:val="bottom"/>
            <w:hideMark/>
          </w:tcPr>
          <w:p w14:paraId="01F6886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2949C2D"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874B52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38</w:t>
            </w:r>
          </w:p>
        </w:tc>
        <w:tc>
          <w:tcPr>
            <w:tcW w:w="5420" w:type="dxa"/>
            <w:tcBorders>
              <w:top w:val="nil"/>
              <w:left w:val="nil"/>
              <w:bottom w:val="single" w:sz="4" w:space="0" w:color="auto"/>
              <w:right w:val="single" w:sz="4" w:space="0" w:color="auto"/>
            </w:tcBorders>
            <w:shd w:val="clear" w:color="auto" w:fill="auto"/>
            <w:vAlign w:val="center"/>
            <w:hideMark/>
          </w:tcPr>
          <w:p w14:paraId="70570F14"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Ремонт металлического вентилятора</w:t>
            </w:r>
          </w:p>
        </w:tc>
        <w:tc>
          <w:tcPr>
            <w:tcW w:w="911" w:type="dxa"/>
            <w:tcBorders>
              <w:top w:val="nil"/>
              <w:left w:val="nil"/>
              <w:bottom w:val="single" w:sz="4" w:space="0" w:color="auto"/>
              <w:right w:val="single" w:sz="4" w:space="0" w:color="auto"/>
            </w:tcBorders>
            <w:shd w:val="clear" w:color="auto" w:fill="auto"/>
            <w:noWrap/>
            <w:vAlign w:val="center"/>
            <w:hideMark/>
          </w:tcPr>
          <w:p w14:paraId="56EA780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7C0AEDC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A5080D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797.1220</w:t>
            </w:r>
          </w:p>
        </w:tc>
        <w:tc>
          <w:tcPr>
            <w:tcW w:w="1198" w:type="dxa"/>
            <w:tcBorders>
              <w:top w:val="nil"/>
              <w:left w:val="nil"/>
              <w:bottom w:val="single" w:sz="4" w:space="0" w:color="auto"/>
              <w:right w:val="single" w:sz="4" w:space="0" w:color="auto"/>
            </w:tcBorders>
            <w:shd w:val="clear" w:color="000000" w:fill="FFFFFF"/>
            <w:noWrap/>
            <w:vAlign w:val="bottom"/>
            <w:hideMark/>
          </w:tcPr>
          <w:p w14:paraId="0D6CD0D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1F0F4F7"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A383C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39</w:t>
            </w:r>
          </w:p>
        </w:tc>
        <w:tc>
          <w:tcPr>
            <w:tcW w:w="5420" w:type="dxa"/>
            <w:tcBorders>
              <w:top w:val="nil"/>
              <w:left w:val="nil"/>
              <w:bottom w:val="single" w:sz="4" w:space="0" w:color="auto"/>
              <w:right w:val="single" w:sz="4" w:space="0" w:color="auto"/>
            </w:tcBorders>
            <w:shd w:val="clear" w:color="auto" w:fill="auto"/>
            <w:vAlign w:val="center"/>
            <w:hideMark/>
          </w:tcPr>
          <w:p w14:paraId="1A77844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Изготовление кожуха вентилятора из цветного профилированного листа КП25 толщиной 0,5 мм</w:t>
            </w:r>
          </w:p>
        </w:tc>
        <w:tc>
          <w:tcPr>
            <w:tcW w:w="911" w:type="dxa"/>
            <w:tcBorders>
              <w:top w:val="nil"/>
              <w:left w:val="nil"/>
              <w:bottom w:val="single" w:sz="4" w:space="0" w:color="auto"/>
              <w:right w:val="single" w:sz="4" w:space="0" w:color="auto"/>
            </w:tcBorders>
            <w:shd w:val="clear" w:color="auto" w:fill="auto"/>
            <w:noWrap/>
            <w:vAlign w:val="center"/>
            <w:hideMark/>
          </w:tcPr>
          <w:p w14:paraId="761B55B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1B41BD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59D7A6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6.7610</w:t>
            </w:r>
          </w:p>
        </w:tc>
        <w:tc>
          <w:tcPr>
            <w:tcW w:w="1198" w:type="dxa"/>
            <w:tcBorders>
              <w:top w:val="nil"/>
              <w:left w:val="nil"/>
              <w:bottom w:val="single" w:sz="4" w:space="0" w:color="auto"/>
              <w:right w:val="single" w:sz="4" w:space="0" w:color="auto"/>
            </w:tcBorders>
            <w:shd w:val="clear" w:color="000000" w:fill="FFFFFF"/>
            <w:noWrap/>
            <w:vAlign w:val="bottom"/>
            <w:hideMark/>
          </w:tcPr>
          <w:p w14:paraId="456D6CB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191A87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3F24F9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40</w:t>
            </w:r>
          </w:p>
        </w:tc>
        <w:tc>
          <w:tcPr>
            <w:tcW w:w="5420" w:type="dxa"/>
            <w:tcBorders>
              <w:top w:val="nil"/>
              <w:left w:val="nil"/>
              <w:bottom w:val="single" w:sz="4" w:space="0" w:color="auto"/>
              <w:right w:val="single" w:sz="4" w:space="0" w:color="auto"/>
            </w:tcBorders>
            <w:shd w:val="clear" w:color="auto" w:fill="auto"/>
            <w:vAlign w:val="center"/>
            <w:hideMark/>
          </w:tcPr>
          <w:p w14:paraId="61E445F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Изготовление кожуха вентилятора из оцинкованного профилированного листа КП25 толщиной 0,5 мм</w:t>
            </w:r>
          </w:p>
        </w:tc>
        <w:tc>
          <w:tcPr>
            <w:tcW w:w="911" w:type="dxa"/>
            <w:tcBorders>
              <w:top w:val="nil"/>
              <w:left w:val="nil"/>
              <w:bottom w:val="single" w:sz="4" w:space="0" w:color="auto"/>
              <w:right w:val="single" w:sz="4" w:space="0" w:color="auto"/>
            </w:tcBorders>
            <w:shd w:val="clear" w:color="auto" w:fill="auto"/>
            <w:noWrap/>
            <w:vAlign w:val="center"/>
            <w:hideMark/>
          </w:tcPr>
          <w:p w14:paraId="0D5D2D7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AA4DC3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1A0B1C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9.4810</w:t>
            </w:r>
          </w:p>
        </w:tc>
        <w:tc>
          <w:tcPr>
            <w:tcW w:w="1198" w:type="dxa"/>
            <w:tcBorders>
              <w:top w:val="nil"/>
              <w:left w:val="nil"/>
              <w:bottom w:val="single" w:sz="4" w:space="0" w:color="auto"/>
              <w:right w:val="single" w:sz="4" w:space="0" w:color="auto"/>
            </w:tcBorders>
            <w:shd w:val="clear" w:color="000000" w:fill="FFFFFF"/>
            <w:noWrap/>
            <w:vAlign w:val="bottom"/>
            <w:hideMark/>
          </w:tcPr>
          <w:p w14:paraId="7CD0CE9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AE108CB" w14:textId="77777777" w:rsidTr="003B49DB">
        <w:trPr>
          <w:trHeight w:val="495"/>
        </w:trPr>
        <w:tc>
          <w:tcPr>
            <w:tcW w:w="745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BF950D2" w14:textId="77777777" w:rsidR="003B49DB" w:rsidRPr="003B49DB" w:rsidRDefault="003B49DB" w:rsidP="003B49DB">
            <w:pPr>
              <w:jc w:val="cente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Полы</w:t>
            </w:r>
          </w:p>
        </w:tc>
        <w:tc>
          <w:tcPr>
            <w:tcW w:w="1031" w:type="dxa"/>
            <w:tcBorders>
              <w:top w:val="nil"/>
              <w:left w:val="nil"/>
              <w:bottom w:val="single" w:sz="4" w:space="0" w:color="auto"/>
              <w:right w:val="single" w:sz="4" w:space="0" w:color="auto"/>
            </w:tcBorders>
            <w:shd w:val="clear" w:color="auto" w:fill="auto"/>
            <w:vAlign w:val="center"/>
            <w:hideMark/>
          </w:tcPr>
          <w:p w14:paraId="269E75E9" w14:textId="77777777" w:rsidR="003B49DB" w:rsidRPr="003B49DB" w:rsidRDefault="003B49DB" w:rsidP="003B49DB">
            <w:pP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281E3B98"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4FEA9A18"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61B0DA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26E81C42"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Снос базальтовых плит перекрытий</w:t>
            </w:r>
          </w:p>
        </w:tc>
        <w:tc>
          <w:tcPr>
            <w:tcW w:w="911" w:type="dxa"/>
            <w:tcBorders>
              <w:top w:val="nil"/>
              <w:left w:val="nil"/>
              <w:bottom w:val="single" w:sz="4" w:space="0" w:color="auto"/>
              <w:right w:val="single" w:sz="4" w:space="0" w:color="auto"/>
            </w:tcBorders>
            <w:shd w:val="clear" w:color="auto" w:fill="auto"/>
            <w:noWrap/>
            <w:vAlign w:val="center"/>
            <w:hideMark/>
          </w:tcPr>
          <w:p w14:paraId="3190E0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DF6D92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1F57C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0.6330</w:t>
            </w:r>
          </w:p>
        </w:tc>
        <w:tc>
          <w:tcPr>
            <w:tcW w:w="1198" w:type="dxa"/>
            <w:tcBorders>
              <w:top w:val="nil"/>
              <w:left w:val="nil"/>
              <w:bottom w:val="single" w:sz="4" w:space="0" w:color="auto"/>
              <w:right w:val="single" w:sz="4" w:space="0" w:color="auto"/>
            </w:tcBorders>
            <w:shd w:val="clear" w:color="000000" w:fill="FFFFFF"/>
            <w:noWrap/>
            <w:vAlign w:val="bottom"/>
            <w:hideMark/>
          </w:tcPr>
          <w:p w14:paraId="61C7FAB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D544051"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626737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3C2899E3"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Снос бетонного подготовительного слоя</w:t>
            </w:r>
          </w:p>
        </w:tc>
        <w:tc>
          <w:tcPr>
            <w:tcW w:w="911" w:type="dxa"/>
            <w:tcBorders>
              <w:top w:val="nil"/>
              <w:left w:val="nil"/>
              <w:bottom w:val="single" w:sz="4" w:space="0" w:color="auto"/>
              <w:right w:val="single" w:sz="4" w:space="0" w:color="auto"/>
            </w:tcBorders>
            <w:shd w:val="clear" w:color="auto" w:fill="auto"/>
            <w:noWrap/>
            <w:vAlign w:val="center"/>
            <w:hideMark/>
          </w:tcPr>
          <w:p w14:paraId="7CA4647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49AF229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ECFC4C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24.3420</w:t>
            </w:r>
          </w:p>
        </w:tc>
        <w:tc>
          <w:tcPr>
            <w:tcW w:w="1198" w:type="dxa"/>
            <w:tcBorders>
              <w:top w:val="nil"/>
              <w:left w:val="nil"/>
              <w:bottom w:val="single" w:sz="4" w:space="0" w:color="auto"/>
              <w:right w:val="single" w:sz="4" w:space="0" w:color="auto"/>
            </w:tcBorders>
            <w:shd w:val="clear" w:color="000000" w:fill="FFFFFF"/>
            <w:noWrap/>
            <w:vAlign w:val="bottom"/>
            <w:hideMark/>
          </w:tcPr>
          <w:p w14:paraId="63BC63F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D7702CE"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4343CB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530B0C48"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Снос деревянных полов</w:t>
            </w:r>
          </w:p>
        </w:tc>
        <w:tc>
          <w:tcPr>
            <w:tcW w:w="911" w:type="dxa"/>
            <w:tcBorders>
              <w:top w:val="nil"/>
              <w:left w:val="nil"/>
              <w:bottom w:val="single" w:sz="4" w:space="0" w:color="auto"/>
              <w:right w:val="single" w:sz="4" w:space="0" w:color="auto"/>
            </w:tcBorders>
            <w:shd w:val="clear" w:color="auto" w:fill="auto"/>
            <w:noWrap/>
            <w:vAlign w:val="center"/>
            <w:hideMark/>
          </w:tcPr>
          <w:p w14:paraId="69E2F60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3055C8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FBACBA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0.6550</w:t>
            </w:r>
          </w:p>
        </w:tc>
        <w:tc>
          <w:tcPr>
            <w:tcW w:w="1198" w:type="dxa"/>
            <w:tcBorders>
              <w:top w:val="nil"/>
              <w:left w:val="nil"/>
              <w:bottom w:val="single" w:sz="4" w:space="0" w:color="auto"/>
              <w:right w:val="single" w:sz="4" w:space="0" w:color="auto"/>
            </w:tcBorders>
            <w:shd w:val="clear" w:color="000000" w:fill="FFFFFF"/>
            <w:noWrap/>
            <w:vAlign w:val="bottom"/>
            <w:hideMark/>
          </w:tcPr>
          <w:p w14:paraId="7C22C89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6A4D151"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9B375A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34B6235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Снос ламинированных полов</w:t>
            </w:r>
          </w:p>
        </w:tc>
        <w:tc>
          <w:tcPr>
            <w:tcW w:w="911" w:type="dxa"/>
            <w:tcBorders>
              <w:top w:val="nil"/>
              <w:left w:val="nil"/>
              <w:bottom w:val="single" w:sz="4" w:space="0" w:color="auto"/>
              <w:right w:val="single" w:sz="4" w:space="0" w:color="auto"/>
            </w:tcBorders>
            <w:shd w:val="clear" w:color="auto" w:fill="auto"/>
            <w:noWrap/>
            <w:vAlign w:val="center"/>
            <w:hideMark/>
          </w:tcPr>
          <w:p w14:paraId="4A76DB5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CC929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C3A2FB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0.6790</w:t>
            </w:r>
          </w:p>
        </w:tc>
        <w:tc>
          <w:tcPr>
            <w:tcW w:w="1198" w:type="dxa"/>
            <w:tcBorders>
              <w:top w:val="nil"/>
              <w:left w:val="nil"/>
              <w:bottom w:val="single" w:sz="4" w:space="0" w:color="auto"/>
              <w:right w:val="single" w:sz="4" w:space="0" w:color="auto"/>
            </w:tcBorders>
            <w:shd w:val="clear" w:color="000000" w:fill="FFFFFF"/>
            <w:noWrap/>
            <w:vAlign w:val="bottom"/>
            <w:hideMark/>
          </w:tcPr>
          <w:p w14:paraId="3F449F6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97E7A7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BFEFD8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4050C323"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Снос паркета</w:t>
            </w:r>
          </w:p>
        </w:tc>
        <w:tc>
          <w:tcPr>
            <w:tcW w:w="911" w:type="dxa"/>
            <w:tcBorders>
              <w:top w:val="nil"/>
              <w:left w:val="nil"/>
              <w:bottom w:val="single" w:sz="4" w:space="0" w:color="auto"/>
              <w:right w:val="single" w:sz="4" w:space="0" w:color="auto"/>
            </w:tcBorders>
            <w:shd w:val="clear" w:color="auto" w:fill="auto"/>
            <w:noWrap/>
            <w:vAlign w:val="center"/>
            <w:hideMark/>
          </w:tcPr>
          <w:p w14:paraId="755AFE2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3ED5730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DAB221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0.8030</w:t>
            </w:r>
          </w:p>
        </w:tc>
        <w:tc>
          <w:tcPr>
            <w:tcW w:w="1198" w:type="dxa"/>
            <w:tcBorders>
              <w:top w:val="nil"/>
              <w:left w:val="nil"/>
              <w:bottom w:val="single" w:sz="4" w:space="0" w:color="auto"/>
              <w:right w:val="single" w:sz="4" w:space="0" w:color="auto"/>
            </w:tcBorders>
            <w:shd w:val="clear" w:color="000000" w:fill="FFFFFF"/>
            <w:noWrap/>
            <w:vAlign w:val="bottom"/>
            <w:hideMark/>
          </w:tcPr>
          <w:p w14:paraId="4948D0C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BD159F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42D4A6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6</w:t>
            </w:r>
          </w:p>
        </w:tc>
        <w:tc>
          <w:tcPr>
            <w:tcW w:w="5420" w:type="dxa"/>
            <w:tcBorders>
              <w:top w:val="nil"/>
              <w:left w:val="nil"/>
              <w:bottom w:val="single" w:sz="4" w:space="0" w:color="auto"/>
              <w:right w:val="single" w:sz="4" w:space="0" w:color="auto"/>
            </w:tcBorders>
            <w:shd w:val="clear" w:color="auto" w:fill="auto"/>
            <w:vAlign w:val="center"/>
            <w:hideMark/>
          </w:tcPr>
          <w:p w14:paraId="688D029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Снос виниловых напольных покрытий</w:t>
            </w:r>
          </w:p>
        </w:tc>
        <w:tc>
          <w:tcPr>
            <w:tcW w:w="911" w:type="dxa"/>
            <w:tcBorders>
              <w:top w:val="nil"/>
              <w:left w:val="nil"/>
              <w:bottom w:val="single" w:sz="4" w:space="0" w:color="auto"/>
              <w:right w:val="single" w:sz="4" w:space="0" w:color="auto"/>
            </w:tcBorders>
            <w:shd w:val="clear" w:color="auto" w:fill="auto"/>
            <w:noWrap/>
            <w:vAlign w:val="center"/>
            <w:hideMark/>
          </w:tcPr>
          <w:p w14:paraId="04A9A0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A91077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8D80AA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0.7770</w:t>
            </w:r>
          </w:p>
        </w:tc>
        <w:tc>
          <w:tcPr>
            <w:tcW w:w="1198" w:type="dxa"/>
            <w:tcBorders>
              <w:top w:val="nil"/>
              <w:left w:val="nil"/>
              <w:bottom w:val="single" w:sz="4" w:space="0" w:color="auto"/>
              <w:right w:val="single" w:sz="4" w:space="0" w:color="auto"/>
            </w:tcBorders>
            <w:shd w:val="clear" w:color="000000" w:fill="FFFFFF"/>
            <w:noWrap/>
            <w:vAlign w:val="bottom"/>
            <w:hideMark/>
          </w:tcPr>
          <w:p w14:paraId="031D083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46A8CA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974F16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165D243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Снос цементно-песчаного слоя пола толщиной 50 мм</w:t>
            </w:r>
          </w:p>
        </w:tc>
        <w:tc>
          <w:tcPr>
            <w:tcW w:w="911" w:type="dxa"/>
            <w:tcBorders>
              <w:top w:val="nil"/>
              <w:left w:val="nil"/>
              <w:bottom w:val="single" w:sz="4" w:space="0" w:color="auto"/>
              <w:right w:val="single" w:sz="4" w:space="0" w:color="auto"/>
            </w:tcBorders>
            <w:shd w:val="clear" w:color="auto" w:fill="auto"/>
            <w:noWrap/>
            <w:vAlign w:val="center"/>
            <w:hideMark/>
          </w:tcPr>
          <w:p w14:paraId="0E434AF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6A0B32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E06114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0.9940</w:t>
            </w:r>
          </w:p>
        </w:tc>
        <w:tc>
          <w:tcPr>
            <w:tcW w:w="1198" w:type="dxa"/>
            <w:tcBorders>
              <w:top w:val="nil"/>
              <w:left w:val="nil"/>
              <w:bottom w:val="single" w:sz="4" w:space="0" w:color="auto"/>
              <w:right w:val="single" w:sz="4" w:space="0" w:color="auto"/>
            </w:tcBorders>
            <w:shd w:val="clear" w:color="000000" w:fill="FFFFFF"/>
            <w:noWrap/>
            <w:vAlign w:val="bottom"/>
            <w:hideMark/>
          </w:tcPr>
          <w:p w14:paraId="69D17B0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4C3C2A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6A2778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41CF300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Снос цементно-песчаного слоя пола толщиной 30 мм</w:t>
            </w:r>
          </w:p>
        </w:tc>
        <w:tc>
          <w:tcPr>
            <w:tcW w:w="911" w:type="dxa"/>
            <w:tcBorders>
              <w:top w:val="nil"/>
              <w:left w:val="nil"/>
              <w:bottom w:val="single" w:sz="4" w:space="0" w:color="auto"/>
              <w:right w:val="single" w:sz="4" w:space="0" w:color="auto"/>
            </w:tcBorders>
            <w:shd w:val="clear" w:color="auto" w:fill="auto"/>
            <w:noWrap/>
            <w:vAlign w:val="center"/>
            <w:hideMark/>
          </w:tcPr>
          <w:p w14:paraId="447193A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439EF6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DA1AFF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0.7400</w:t>
            </w:r>
          </w:p>
        </w:tc>
        <w:tc>
          <w:tcPr>
            <w:tcW w:w="1198" w:type="dxa"/>
            <w:tcBorders>
              <w:top w:val="nil"/>
              <w:left w:val="nil"/>
              <w:bottom w:val="single" w:sz="4" w:space="0" w:color="auto"/>
              <w:right w:val="single" w:sz="4" w:space="0" w:color="auto"/>
            </w:tcBorders>
            <w:shd w:val="clear" w:color="000000" w:fill="FFFFFF"/>
            <w:noWrap/>
            <w:vAlign w:val="bottom"/>
            <w:hideMark/>
          </w:tcPr>
          <w:p w14:paraId="4EE93C8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9BA3CF1"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510A3E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2A6C466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Демонтаж керамической плитки на полах с цементно-песчаной стяжкой</w:t>
            </w:r>
          </w:p>
        </w:tc>
        <w:tc>
          <w:tcPr>
            <w:tcW w:w="911" w:type="dxa"/>
            <w:tcBorders>
              <w:top w:val="nil"/>
              <w:left w:val="nil"/>
              <w:bottom w:val="single" w:sz="4" w:space="0" w:color="auto"/>
              <w:right w:val="single" w:sz="4" w:space="0" w:color="auto"/>
            </w:tcBorders>
            <w:shd w:val="clear" w:color="auto" w:fill="auto"/>
            <w:noWrap/>
            <w:vAlign w:val="center"/>
            <w:hideMark/>
          </w:tcPr>
          <w:p w14:paraId="16D4EE4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1C6CB8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279CAF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0.6500</w:t>
            </w:r>
          </w:p>
        </w:tc>
        <w:tc>
          <w:tcPr>
            <w:tcW w:w="1198" w:type="dxa"/>
            <w:tcBorders>
              <w:top w:val="nil"/>
              <w:left w:val="nil"/>
              <w:bottom w:val="single" w:sz="4" w:space="0" w:color="auto"/>
              <w:right w:val="single" w:sz="4" w:space="0" w:color="auto"/>
            </w:tcBorders>
            <w:shd w:val="clear" w:color="000000" w:fill="FFFFFF"/>
            <w:noWrap/>
            <w:vAlign w:val="bottom"/>
            <w:hideMark/>
          </w:tcPr>
          <w:p w14:paraId="556B201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FF0085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8C09A5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1FED6BD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Снос деревянных сараев</w:t>
            </w:r>
          </w:p>
        </w:tc>
        <w:tc>
          <w:tcPr>
            <w:tcW w:w="911" w:type="dxa"/>
            <w:tcBorders>
              <w:top w:val="nil"/>
              <w:left w:val="nil"/>
              <w:bottom w:val="single" w:sz="4" w:space="0" w:color="auto"/>
              <w:right w:val="single" w:sz="4" w:space="0" w:color="auto"/>
            </w:tcBorders>
            <w:shd w:val="clear" w:color="auto" w:fill="auto"/>
            <w:noWrap/>
            <w:vAlign w:val="center"/>
            <w:hideMark/>
          </w:tcPr>
          <w:p w14:paraId="72501E4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06A77D7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284092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0.0170</w:t>
            </w:r>
          </w:p>
        </w:tc>
        <w:tc>
          <w:tcPr>
            <w:tcW w:w="1198" w:type="dxa"/>
            <w:tcBorders>
              <w:top w:val="nil"/>
              <w:left w:val="nil"/>
              <w:bottom w:val="single" w:sz="4" w:space="0" w:color="auto"/>
              <w:right w:val="single" w:sz="4" w:space="0" w:color="auto"/>
            </w:tcBorders>
            <w:shd w:val="clear" w:color="000000" w:fill="FFFFFF"/>
            <w:noWrap/>
            <w:vAlign w:val="bottom"/>
            <w:hideMark/>
          </w:tcPr>
          <w:p w14:paraId="7E5F0FD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2184E89"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67DE6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370CFCF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Выполнение слоя гравийной подготовки</w:t>
            </w:r>
          </w:p>
        </w:tc>
        <w:tc>
          <w:tcPr>
            <w:tcW w:w="911" w:type="dxa"/>
            <w:tcBorders>
              <w:top w:val="nil"/>
              <w:left w:val="nil"/>
              <w:bottom w:val="single" w:sz="4" w:space="0" w:color="auto"/>
              <w:right w:val="single" w:sz="4" w:space="0" w:color="auto"/>
            </w:tcBorders>
            <w:shd w:val="clear" w:color="auto" w:fill="auto"/>
            <w:noWrap/>
            <w:vAlign w:val="center"/>
            <w:hideMark/>
          </w:tcPr>
          <w:p w14:paraId="0851D1E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45ED23B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57F025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9.7690</w:t>
            </w:r>
          </w:p>
        </w:tc>
        <w:tc>
          <w:tcPr>
            <w:tcW w:w="1198" w:type="dxa"/>
            <w:tcBorders>
              <w:top w:val="nil"/>
              <w:left w:val="nil"/>
              <w:bottom w:val="single" w:sz="4" w:space="0" w:color="auto"/>
              <w:right w:val="single" w:sz="4" w:space="0" w:color="auto"/>
            </w:tcBorders>
            <w:shd w:val="clear" w:color="000000" w:fill="FFFFFF"/>
            <w:noWrap/>
            <w:vAlign w:val="bottom"/>
            <w:hideMark/>
          </w:tcPr>
          <w:p w14:paraId="648875B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E0C5EF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989B6E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w:t>
            </w:r>
          </w:p>
        </w:tc>
        <w:tc>
          <w:tcPr>
            <w:tcW w:w="5420" w:type="dxa"/>
            <w:tcBorders>
              <w:top w:val="nil"/>
              <w:left w:val="nil"/>
              <w:bottom w:val="single" w:sz="4" w:space="0" w:color="auto"/>
              <w:right w:val="single" w:sz="4" w:space="0" w:color="auto"/>
            </w:tcBorders>
            <w:shd w:val="clear" w:color="auto" w:fill="auto"/>
            <w:vAlign w:val="center"/>
            <w:hideMark/>
          </w:tcPr>
          <w:p w14:paraId="133BCE8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Приготовление выравнивающего слоя цементно-песчаного раствора толщиной 30 мм с устройством армирующей сетки</w:t>
            </w:r>
          </w:p>
        </w:tc>
        <w:tc>
          <w:tcPr>
            <w:tcW w:w="911" w:type="dxa"/>
            <w:tcBorders>
              <w:top w:val="nil"/>
              <w:left w:val="nil"/>
              <w:bottom w:val="single" w:sz="4" w:space="0" w:color="auto"/>
              <w:right w:val="single" w:sz="4" w:space="0" w:color="auto"/>
            </w:tcBorders>
            <w:shd w:val="clear" w:color="auto" w:fill="auto"/>
            <w:noWrap/>
            <w:vAlign w:val="center"/>
            <w:hideMark/>
          </w:tcPr>
          <w:p w14:paraId="786E295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3534DFD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87B66D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1.5160</w:t>
            </w:r>
          </w:p>
        </w:tc>
        <w:tc>
          <w:tcPr>
            <w:tcW w:w="1198" w:type="dxa"/>
            <w:tcBorders>
              <w:top w:val="nil"/>
              <w:left w:val="nil"/>
              <w:bottom w:val="single" w:sz="4" w:space="0" w:color="auto"/>
              <w:right w:val="single" w:sz="4" w:space="0" w:color="auto"/>
            </w:tcBorders>
            <w:shd w:val="clear" w:color="000000" w:fill="FFFFFF"/>
            <w:noWrap/>
            <w:vAlign w:val="bottom"/>
            <w:hideMark/>
          </w:tcPr>
          <w:p w14:paraId="4124062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5ADFDFD"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BA49D1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552BA0B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Приготовление выравнивающего слоя цементно-песчаного раствора толщиной 50 мм с устройством армирующей сетки</w:t>
            </w:r>
          </w:p>
        </w:tc>
        <w:tc>
          <w:tcPr>
            <w:tcW w:w="911" w:type="dxa"/>
            <w:tcBorders>
              <w:top w:val="nil"/>
              <w:left w:val="nil"/>
              <w:bottom w:val="single" w:sz="4" w:space="0" w:color="auto"/>
              <w:right w:val="single" w:sz="4" w:space="0" w:color="auto"/>
            </w:tcBorders>
            <w:shd w:val="clear" w:color="auto" w:fill="auto"/>
            <w:noWrap/>
            <w:vAlign w:val="center"/>
            <w:hideMark/>
          </w:tcPr>
          <w:p w14:paraId="05C1AE7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24F4CE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746C1F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2.2720</w:t>
            </w:r>
          </w:p>
        </w:tc>
        <w:tc>
          <w:tcPr>
            <w:tcW w:w="1198" w:type="dxa"/>
            <w:tcBorders>
              <w:top w:val="nil"/>
              <w:left w:val="nil"/>
              <w:bottom w:val="single" w:sz="4" w:space="0" w:color="auto"/>
              <w:right w:val="single" w:sz="4" w:space="0" w:color="auto"/>
            </w:tcBorders>
            <w:shd w:val="clear" w:color="000000" w:fill="FFFFFF"/>
            <w:noWrap/>
            <w:vAlign w:val="bottom"/>
            <w:hideMark/>
          </w:tcPr>
          <w:p w14:paraId="208BFE7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F1F37BB"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EF595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5E817AF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резинового напольного покрытия толщиной 1,5 см с соответствующими слоями</w:t>
            </w:r>
          </w:p>
        </w:tc>
        <w:tc>
          <w:tcPr>
            <w:tcW w:w="911" w:type="dxa"/>
            <w:tcBorders>
              <w:top w:val="nil"/>
              <w:left w:val="nil"/>
              <w:bottom w:val="single" w:sz="4" w:space="0" w:color="auto"/>
              <w:right w:val="single" w:sz="4" w:space="0" w:color="auto"/>
            </w:tcBorders>
            <w:shd w:val="clear" w:color="auto" w:fill="auto"/>
            <w:noWrap/>
            <w:vAlign w:val="center"/>
            <w:hideMark/>
          </w:tcPr>
          <w:p w14:paraId="28585D1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0F7BD4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B26288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24.9270</w:t>
            </w:r>
          </w:p>
        </w:tc>
        <w:tc>
          <w:tcPr>
            <w:tcW w:w="1198" w:type="dxa"/>
            <w:tcBorders>
              <w:top w:val="nil"/>
              <w:left w:val="nil"/>
              <w:bottom w:val="single" w:sz="4" w:space="0" w:color="auto"/>
              <w:right w:val="single" w:sz="4" w:space="0" w:color="auto"/>
            </w:tcBorders>
            <w:shd w:val="clear" w:color="000000" w:fill="FFFFFF"/>
            <w:noWrap/>
            <w:vAlign w:val="bottom"/>
            <w:hideMark/>
          </w:tcPr>
          <w:p w14:paraId="21EDE96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3EB9E24"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BA9E6B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w:t>
            </w:r>
          </w:p>
        </w:tc>
        <w:tc>
          <w:tcPr>
            <w:tcW w:w="5420" w:type="dxa"/>
            <w:tcBorders>
              <w:top w:val="nil"/>
              <w:left w:val="nil"/>
              <w:bottom w:val="single" w:sz="4" w:space="0" w:color="auto"/>
              <w:right w:val="single" w:sz="4" w:space="0" w:color="auto"/>
            </w:tcBorders>
            <w:shd w:val="clear" w:color="auto" w:fill="auto"/>
            <w:vAlign w:val="center"/>
            <w:hideMark/>
          </w:tcPr>
          <w:p w14:paraId="3003BB0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резинового покрытия толщиной 1,5 см без подготовительного слоя</w:t>
            </w:r>
          </w:p>
        </w:tc>
        <w:tc>
          <w:tcPr>
            <w:tcW w:w="911" w:type="dxa"/>
            <w:tcBorders>
              <w:top w:val="nil"/>
              <w:left w:val="nil"/>
              <w:bottom w:val="single" w:sz="4" w:space="0" w:color="auto"/>
              <w:right w:val="single" w:sz="4" w:space="0" w:color="auto"/>
            </w:tcBorders>
            <w:shd w:val="clear" w:color="auto" w:fill="auto"/>
            <w:noWrap/>
            <w:vAlign w:val="center"/>
            <w:hideMark/>
          </w:tcPr>
          <w:p w14:paraId="1A2B44F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90101B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6AB580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17.7450</w:t>
            </w:r>
          </w:p>
        </w:tc>
        <w:tc>
          <w:tcPr>
            <w:tcW w:w="1198" w:type="dxa"/>
            <w:tcBorders>
              <w:top w:val="nil"/>
              <w:left w:val="nil"/>
              <w:bottom w:val="single" w:sz="4" w:space="0" w:color="auto"/>
              <w:right w:val="single" w:sz="4" w:space="0" w:color="auto"/>
            </w:tcBorders>
            <w:shd w:val="clear" w:color="000000" w:fill="FFFFFF"/>
            <w:noWrap/>
            <w:vAlign w:val="bottom"/>
            <w:hideMark/>
          </w:tcPr>
          <w:p w14:paraId="765C746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70A0A13"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11EA06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5EFD24C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Подготовка ламината </w:t>
            </w:r>
            <w:r w:rsidRPr="003B49DB">
              <w:rPr>
                <w:rFonts w:ascii="Tahoma" w:hAnsi="Tahoma" w:cs="Tahoma"/>
                <w:sz w:val="16"/>
                <w:szCs w:val="16"/>
                <w:lang w:val="en-US" w:eastAsia="en-US" w:bidi="ar-SA"/>
              </w:rPr>
              <w:t>AC</w:t>
            </w:r>
            <w:r w:rsidRPr="003B49DB">
              <w:rPr>
                <w:rFonts w:ascii="Tahoma" w:hAnsi="Tahoma" w:cs="Tahoma"/>
                <w:sz w:val="16"/>
                <w:szCs w:val="16"/>
                <w:lang w:eastAsia="en-US" w:bidi="ar-SA"/>
              </w:rPr>
              <w:t xml:space="preserve"> 5 класс, 8 мм /включая губку/</w:t>
            </w:r>
          </w:p>
        </w:tc>
        <w:tc>
          <w:tcPr>
            <w:tcW w:w="911" w:type="dxa"/>
            <w:tcBorders>
              <w:top w:val="nil"/>
              <w:left w:val="nil"/>
              <w:bottom w:val="single" w:sz="4" w:space="0" w:color="auto"/>
              <w:right w:val="single" w:sz="4" w:space="0" w:color="auto"/>
            </w:tcBorders>
            <w:shd w:val="clear" w:color="auto" w:fill="auto"/>
            <w:noWrap/>
            <w:vAlign w:val="center"/>
            <w:hideMark/>
          </w:tcPr>
          <w:p w14:paraId="3079B6F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86C400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BE1056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6.5570</w:t>
            </w:r>
          </w:p>
        </w:tc>
        <w:tc>
          <w:tcPr>
            <w:tcW w:w="1198" w:type="dxa"/>
            <w:tcBorders>
              <w:top w:val="nil"/>
              <w:left w:val="nil"/>
              <w:bottom w:val="single" w:sz="4" w:space="0" w:color="auto"/>
              <w:right w:val="single" w:sz="4" w:space="0" w:color="auto"/>
            </w:tcBorders>
            <w:shd w:val="clear" w:color="000000" w:fill="FFFFFF"/>
            <w:noWrap/>
            <w:vAlign w:val="bottom"/>
            <w:hideMark/>
          </w:tcPr>
          <w:p w14:paraId="0299882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41E016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731720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w:t>
            </w:r>
          </w:p>
        </w:tc>
        <w:tc>
          <w:tcPr>
            <w:tcW w:w="5420" w:type="dxa"/>
            <w:tcBorders>
              <w:top w:val="nil"/>
              <w:left w:val="nil"/>
              <w:bottom w:val="single" w:sz="4" w:space="0" w:color="auto"/>
              <w:right w:val="single" w:sz="4" w:space="0" w:color="auto"/>
            </w:tcBorders>
            <w:shd w:val="clear" w:color="auto" w:fill="auto"/>
            <w:vAlign w:val="center"/>
            <w:hideMark/>
          </w:tcPr>
          <w:p w14:paraId="7EF0D32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Подготовка ламината </w:t>
            </w:r>
            <w:r w:rsidRPr="003B49DB">
              <w:rPr>
                <w:rFonts w:ascii="Tahoma" w:hAnsi="Tahoma" w:cs="Tahoma"/>
                <w:sz w:val="16"/>
                <w:szCs w:val="16"/>
                <w:lang w:val="en-US" w:eastAsia="en-US" w:bidi="ar-SA"/>
              </w:rPr>
              <w:t>AC</w:t>
            </w:r>
            <w:r w:rsidRPr="003B49DB">
              <w:rPr>
                <w:rFonts w:ascii="Tahoma" w:hAnsi="Tahoma" w:cs="Tahoma"/>
                <w:sz w:val="16"/>
                <w:szCs w:val="16"/>
                <w:lang w:eastAsia="en-US" w:bidi="ar-SA"/>
              </w:rPr>
              <w:t xml:space="preserve"> 5 класс, 10 мм /включая губку/</w:t>
            </w:r>
          </w:p>
        </w:tc>
        <w:tc>
          <w:tcPr>
            <w:tcW w:w="911" w:type="dxa"/>
            <w:tcBorders>
              <w:top w:val="nil"/>
              <w:left w:val="nil"/>
              <w:bottom w:val="single" w:sz="4" w:space="0" w:color="auto"/>
              <w:right w:val="single" w:sz="4" w:space="0" w:color="auto"/>
            </w:tcBorders>
            <w:shd w:val="clear" w:color="auto" w:fill="auto"/>
            <w:noWrap/>
            <w:vAlign w:val="center"/>
            <w:hideMark/>
          </w:tcPr>
          <w:p w14:paraId="77E08F9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CF1CF1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3A2EF4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7.1000</w:t>
            </w:r>
          </w:p>
        </w:tc>
        <w:tc>
          <w:tcPr>
            <w:tcW w:w="1198" w:type="dxa"/>
            <w:tcBorders>
              <w:top w:val="nil"/>
              <w:left w:val="nil"/>
              <w:bottom w:val="single" w:sz="4" w:space="0" w:color="auto"/>
              <w:right w:val="single" w:sz="4" w:space="0" w:color="auto"/>
            </w:tcBorders>
            <w:shd w:val="clear" w:color="000000" w:fill="FFFFFF"/>
            <w:noWrap/>
            <w:vAlign w:val="bottom"/>
            <w:hideMark/>
          </w:tcPr>
          <w:p w14:paraId="7CC2B17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99E4D5B"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E29E0F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w:t>
            </w:r>
          </w:p>
        </w:tc>
        <w:tc>
          <w:tcPr>
            <w:tcW w:w="5420" w:type="dxa"/>
            <w:tcBorders>
              <w:top w:val="nil"/>
              <w:left w:val="nil"/>
              <w:bottom w:val="single" w:sz="4" w:space="0" w:color="auto"/>
              <w:right w:val="single" w:sz="4" w:space="0" w:color="auto"/>
            </w:tcBorders>
            <w:shd w:val="clear" w:color="auto" w:fill="auto"/>
            <w:vAlign w:val="center"/>
            <w:hideMark/>
          </w:tcPr>
          <w:p w14:paraId="47A7E47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Подготовка ламината </w:t>
            </w:r>
            <w:r w:rsidRPr="003B49DB">
              <w:rPr>
                <w:rFonts w:ascii="Tahoma" w:hAnsi="Tahoma" w:cs="Tahoma"/>
                <w:sz w:val="16"/>
                <w:szCs w:val="16"/>
                <w:lang w:val="en-US" w:eastAsia="en-US" w:bidi="ar-SA"/>
              </w:rPr>
              <w:t>AC</w:t>
            </w:r>
            <w:r w:rsidRPr="003B49DB">
              <w:rPr>
                <w:rFonts w:ascii="Tahoma" w:hAnsi="Tahoma" w:cs="Tahoma"/>
                <w:sz w:val="16"/>
                <w:szCs w:val="16"/>
                <w:lang w:eastAsia="en-US" w:bidi="ar-SA"/>
              </w:rPr>
              <w:t xml:space="preserve"> 5 класс, 12 мм /включая губку/</w:t>
            </w:r>
          </w:p>
        </w:tc>
        <w:tc>
          <w:tcPr>
            <w:tcW w:w="911" w:type="dxa"/>
            <w:tcBorders>
              <w:top w:val="nil"/>
              <w:left w:val="nil"/>
              <w:bottom w:val="single" w:sz="4" w:space="0" w:color="auto"/>
              <w:right w:val="single" w:sz="4" w:space="0" w:color="auto"/>
            </w:tcBorders>
            <w:shd w:val="clear" w:color="auto" w:fill="auto"/>
            <w:noWrap/>
            <w:vAlign w:val="center"/>
            <w:hideMark/>
          </w:tcPr>
          <w:p w14:paraId="0EF515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B45DE8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275FE5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8.5202</w:t>
            </w:r>
          </w:p>
        </w:tc>
        <w:tc>
          <w:tcPr>
            <w:tcW w:w="1198" w:type="dxa"/>
            <w:tcBorders>
              <w:top w:val="nil"/>
              <w:left w:val="nil"/>
              <w:bottom w:val="single" w:sz="4" w:space="0" w:color="auto"/>
              <w:right w:val="single" w:sz="4" w:space="0" w:color="auto"/>
            </w:tcBorders>
            <w:shd w:val="clear" w:color="000000" w:fill="FFFFFF"/>
            <w:noWrap/>
            <w:vAlign w:val="bottom"/>
            <w:hideMark/>
          </w:tcPr>
          <w:p w14:paraId="33AC073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21B92FD"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90A7D9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w:t>
            </w:r>
          </w:p>
        </w:tc>
        <w:tc>
          <w:tcPr>
            <w:tcW w:w="5420" w:type="dxa"/>
            <w:tcBorders>
              <w:top w:val="nil"/>
              <w:left w:val="nil"/>
              <w:bottom w:val="single" w:sz="4" w:space="0" w:color="auto"/>
              <w:right w:val="single" w:sz="4" w:space="0" w:color="auto"/>
            </w:tcBorders>
            <w:shd w:val="clear" w:color="auto" w:fill="auto"/>
            <w:vAlign w:val="center"/>
            <w:hideMark/>
          </w:tcPr>
          <w:p w14:paraId="2281DCE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Изготовление пластиковых полос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=100мм</w:t>
            </w:r>
          </w:p>
        </w:tc>
        <w:tc>
          <w:tcPr>
            <w:tcW w:w="911" w:type="dxa"/>
            <w:tcBorders>
              <w:top w:val="nil"/>
              <w:left w:val="nil"/>
              <w:bottom w:val="single" w:sz="4" w:space="0" w:color="auto"/>
              <w:right w:val="single" w:sz="4" w:space="0" w:color="auto"/>
            </w:tcBorders>
            <w:shd w:val="clear" w:color="auto" w:fill="auto"/>
            <w:noWrap/>
            <w:vAlign w:val="center"/>
            <w:hideMark/>
          </w:tcPr>
          <w:p w14:paraId="6B04874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27C65DD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00B2A5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1.4790</w:t>
            </w:r>
          </w:p>
        </w:tc>
        <w:tc>
          <w:tcPr>
            <w:tcW w:w="1198" w:type="dxa"/>
            <w:tcBorders>
              <w:top w:val="nil"/>
              <w:left w:val="nil"/>
              <w:bottom w:val="single" w:sz="4" w:space="0" w:color="auto"/>
              <w:right w:val="single" w:sz="4" w:space="0" w:color="auto"/>
            </w:tcBorders>
            <w:shd w:val="clear" w:color="000000" w:fill="FFFFFF"/>
            <w:noWrap/>
            <w:vAlign w:val="bottom"/>
            <w:hideMark/>
          </w:tcPr>
          <w:p w14:paraId="47653E8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E9D2D51"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6E2B6E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w:t>
            </w:r>
          </w:p>
        </w:tc>
        <w:tc>
          <w:tcPr>
            <w:tcW w:w="5420" w:type="dxa"/>
            <w:tcBorders>
              <w:top w:val="nil"/>
              <w:left w:val="nil"/>
              <w:bottom w:val="single" w:sz="4" w:space="0" w:color="auto"/>
              <w:right w:val="single" w:sz="4" w:space="0" w:color="auto"/>
            </w:tcBorders>
            <w:shd w:val="clear" w:color="auto" w:fill="auto"/>
            <w:vAlign w:val="center"/>
            <w:hideMark/>
          </w:tcPr>
          <w:p w14:paraId="028F57D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Изготовление пластиковых полос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=60мм</w:t>
            </w:r>
          </w:p>
        </w:tc>
        <w:tc>
          <w:tcPr>
            <w:tcW w:w="911" w:type="dxa"/>
            <w:tcBorders>
              <w:top w:val="nil"/>
              <w:left w:val="nil"/>
              <w:bottom w:val="single" w:sz="4" w:space="0" w:color="auto"/>
              <w:right w:val="single" w:sz="4" w:space="0" w:color="auto"/>
            </w:tcBorders>
            <w:shd w:val="clear" w:color="auto" w:fill="auto"/>
            <w:noWrap/>
            <w:vAlign w:val="center"/>
            <w:hideMark/>
          </w:tcPr>
          <w:p w14:paraId="502AAFF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0ADB28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2A607E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0.5180</w:t>
            </w:r>
          </w:p>
        </w:tc>
        <w:tc>
          <w:tcPr>
            <w:tcW w:w="1198" w:type="dxa"/>
            <w:tcBorders>
              <w:top w:val="nil"/>
              <w:left w:val="nil"/>
              <w:bottom w:val="single" w:sz="4" w:space="0" w:color="auto"/>
              <w:right w:val="single" w:sz="4" w:space="0" w:color="auto"/>
            </w:tcBorders>
            <w:shd w:val="clear" w:color="000000" w:fill="FFFFFF"/>
            <w:noWrap/>
            <w:vAlign w:val="bottom"/>
            <w:hideMark/>
          </w:tcPr>
          <w:p w14:paraId="668A319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9AFA1F7"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EE076D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w:t>
            </w:r>
          </w:p>
        </w:tc>
        <w:tc>
          <w:tcPr>
            <w:tcW w:w="5420" w:type="dxa"/>
            <w:tcBorders>
              <w:top w:val="nil"/>
              <w:left w:val="nil"/>
              <w:bottom w:val="single" w:sz="4" w:space="0" w:color="auto"/>
              <w:right w:val="single" w:sz="4" w:space="0" w:color="auto"/>
            </w:tcBorders>
            <w:shd w:val="clear" w:color="auto" w:fill="auto"/>
            <w:vAlign w:val="center"/>
            <w:hideMark/>
          </w:tcPr>
          <w:p w14:paraId="143CA81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Реализация самовыравнивающегося слоя</w:t>
            </w:r>
          </w:p>
        </w:tc>
        <w:tc>
          <w:tcPr>
            <w:tcW w:w="911" w:type="dxa"/>
            <w:tcBorders>
              <w:top w:val="nil"/>
              <w:left w:val="nil"/>
              <w:bottom w:val="single" w:sz="4" w:space="0" w:color="auto"/>
              <w:right w:val="single" w:sz="4" w:space="0" w:color="auto"/>
            </w:tcBorders>
            <w:shd w:val="clear" w:color="auto" w:fill="auto"/>
            <w:noWrap/>
            <w:vAlign w:val="center"/>
            <w:hideMark/>
          </w:tcPr>
          <w:p w14:paraId="760A6AB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8AC532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5FE0DC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1.0160</w:t>
            </w:r>
          </w:p>
        </w:tc>
        <w:tc>
          <w:tcPr>
            <w:tcW w:w="1198" w:type="dxa"/>
            <w:tcBorders>
              <w:top w:val="nil"/>
              <w:left w:val="nil"/>
              <w:bottom w:val="single" w:sz="4" w:space="0" w:color="auto"/>
              <w:right w:val="single" w:sz="4" w:space="0" w:color="auto"/>
            </w:tcBorders>
            <w:shd w:val="clear" w:color="000000" w:fill="FFFFFF"/>
            <w:noWrap/>
            <w:vAlign w:val="bottom"/>
            <w:hideMark/>
          </w:tcPr>
          <w:p w14:paraId="0E64522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917F1B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1E562B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w:t>
            </w:r>
          </w:p>
        </w:tc>
        <w:tc>
          <w:tcPr>
            <w:tcW w:w="5420" w:type="dxa"/>
            <w:tcBorders>
              <w:top w:val="nil"/>
              <w:left w:val="nil"/>
              <w:bottom w:val="single" w:sz="4" w:space="0" w:color="auto"/>
              <w:right w:val="single" w:sz="4" w:space="0" w:color="auto"/>
            </w:tcBorders>
            <w:shd w:val="clear" w:color="auto" w:fill="auto"/>
            <w:vAlign w:val="center"/>
            <w:hideMark/>
          </w:tcPr>
          <w:p w14:paraId="7809B69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Укладка винилового напольного покрытия толщиной 3 мм</w:t>
            </w:r>
          </w:p>
        </w:tc>
        <w:tc>
          <w:tcPr>
            <w:tcW w:w="911" w:type="dxa"/>
            <w:tcBorders>
              <w:top w:val="nil"/>
              <w:left w:val="nil"/>
              <w:bottom w:val="single" w:sz="4" w:space="0" w:color="auto"/>
              <w:right w:val="single" w:sz="4" w:space="0" w:color="auto"/>
            </w:tcBorders>
            <w:shd w:val="clear" w:color="auto" w:fill="auto"/>
            <w:noWrap/>
            <w:vAlign w:val="center"/>
            <w:hideMark/>
          </w:tcPr>
          <w:p w14:paraId="27AF899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43E36B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1C570D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10.6650</w:t>
            </w:r>
          </w:p>
        </w:tc>
        <w:tc>
          <w:tcPr>
            <w:tcW w:w="1198" w:type="dxa"/>
            <w:tcBorders>
              <w:top w:val="nil"/>
              <w:left w:val="nil"/>
              <w:bottom w:val="single" w:sz="4" w:space="0" w:color="auto"/>
              <w:right w:val="single" w:sz="4" w:space="0" w:color="auto"/>
            </w:tcBorders>
            <w:shd w:val="clear" w:color="000000" w:fill="FFFFFF"/>
            <w:noWrap/>
            <w:vAlign w:val="bottom"/>
            <w:hideMark/>
          </w:tcPr>
          <w:p w14:paraId="7E8756C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03FA841"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6A1F8B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22</w:t>
            </w:r>
          </w:p>
        </w:tc>
        <w:tc>
          <w:tcPr>
            <w:tcW w:w="5420" w:type="dxa"/>
            <w:tcBorders>
              <w:top w:val="nil"/>
              <w:left w:val="nil"/>
              <w:bottom w:val="single" w:sz="4" w:space="0" w:color="auto"/>
              <w:right w:val="single" w:sz="4" w:space="0" w:color="auto"/>
            </w:tcBorders>
            <w:shd w:val="clear" w:color="auto" w:fill="auto"/>
            <w:vAlign w:val="center"/>
            <w:hideMark/>
          </w:tcPr>
          <w:p w14:paraId="5ED04805"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Укладка винилового напольного покрытия толщиной 4 мм</w:t>
            </w:r>
          </w:p>
        </w:tc>
        <w:tc>
          <w:tcPr>
            <w:tcW w:w="911" w:type="dxa"/>
            <w:tcBorders>
              <w:top w:val="nil"/>
              <w:left w:val="nil"/>
              <w:bottom w:val="single" w:sz="4" w:space="0" w:color="auto"/>
              <w:right w:val="single" w:sz="4" w:space="0" w:color="auto"/>
            </w:tcBorders>
            <w:shd w:val="clear" w:color="auto" w:fill="auto"/>
            <w:noWrap/>
            <w:vAlign w:val="center"/>
            <w:hideMark/>
          </w:tcPr>
          <w:p w14:paraId="7767CE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45A463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6454BA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12.9940</w:t>
            </w:r>
          </w:p>
        </w:tc>
        <w:tc>
          <w:tcPr>
            <w:tcW w:w="1198" w:type="dxa"/>
            <w:tcBorders>
              <w:top w:val="nil"/>
              <w:left w:val="nil"/>
              <w:bottom w:val="single" w:sz="4" w:space="0" w:color="auto"/>
              <w:right w:val="single" w:sz="4" w:space="0" w:color="auto"/>
            </w:tcBorders>
            <w:shd w:val="clear" w:color="000000" w:fill="FFFFFF"/>
            <w:noWrap/>
            <w:vAlign w:val="bottom"/>
            <w:hideMark/>
          </w:tcPr>
          <w:p w14:paraId="5B73458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E26E2F5"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526BFB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w:t>
            </w:r>
          </w:p>
        </w:tc>
        <w:tc>
          <w:tcPr>
            <w:tcW w:w="5420" w:type="dxa"/>
            <w:tcBorders>
              <w:top w:val="nil"/>
              <w:left w:val="nil"/>
              <w:bottom w:val="single" w:sz="4" w:space="0" w:color="auto"/>
              <w:right w:val="single" w:sz="4" w:space="0" w:color="auto"/>
            </w:tcBorders>
            <w:shd w:val="clear" w:color="auto" w:fill="auto"/>
            <w:vAlign w:val="center"/>
            <w:hideMark/>
          </w:tcPr>
          <w:p w14:paraId="4A96DF3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Шлифовка паркета</w:t>
            </w:r>
          </w:p>
        </w:tc>
        <w:tc>
          <w:tcPr>
            <w:tcW w:w="911" w:type="dxa"/>
            <w:tcBorders>
              <w:top w:val="nil"/>
              <w:left w:val="nil"/>
              <w:bottom w:val="single" w:sz="4" w:space="0" w:color="auto"/>
              <w:right w:val="single" w:sz="4" w:space="0" w:color="auto"/>
            </w:tcBorders>
            <w:shd w:val="clear" w:color="auto" w:fill="auto"/>
            <w:noWrap/>
            <w:vAlign w:val="center"/>
            <w:hideMark/>
          </w:tcPr>
          <w:p w14:paraId="18FE699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324D40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6E760D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1.0300</w:t>
            </w:r>
          </w:p>
        </w:tc>
        <w:tc>
          <w:tcPr>
            <w:tcW w:w="1198" w:type="dxa"/>
            <w:tcBorders>
              <w:top w:val="nil"/>
              <w:left w:val="nil"/>
              <w:bottom w:val="single" w:sz="4" w:space="0" w:color="auto"/>
              <w:right w:val="single" w:sz="4" w:space="0" w:color="auto"/>
            </w:tcBorders>
            <w:shd w:val="clear" w:color="000000" w:fill="FFFFFF"/>
            <w:noWrap/>
            <w:vAlign w:val="bottom"/>
            <w:hideMark/>
          </w:tcPr>
          <w:p w14:paraId="557B16C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293050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4DDB01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w:t>
            </w:r>
          </w:p>
        </w:tc>
        <w:tc>
          <w:tcPr>
            <w:tcW w:w="5420" w:type="dxa"/>
            <w:tcBorders>
              <w:top w:val="nil"/>
              <w:left w:val="nil"/>
              <w:bottom w:val="single" w:sz="4" w:space="0" w:color="auto"/>
              <w:right w:val="single" w:sz="4" w:space="0" w:color="auto"/>
            </w:tcBorders>
            <w:shd w:val="clear" w:color="auto" w:fill="auto"/>
            <w:vAlign w:val="center"/>
            <w:hideMark/>
          </w:tcPr>
          <w:p w14:paraId="27B9292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Лакировка паркета 2 слоя</w:t>
            </w:r>
          </w:p>
        </w:tc>
        <w:tc>
          <w:tcPr>
            <w:tcW w:w="911" w:type="dxa"/>
            <w:tcBorders>
              <w:top w:val="nil"/>
              <w:left w:val="nil"/>
              <w:bottom w:val="single" w:sz="4" w:space="0" w:color="auto"/>
              <w:right w:val="single" w:sz="4" w:space="0" w:color="auto"/>
            </w:tcBorders>
            <w:shd w:val="clear" w:color="auto" w:fill="auto"/>
            <w:noWrap/>
            <w:vAlign w:val="center"/>
            <w:hideMark/>
          </w:tcPr>
          <w:p w14:paraId="056CFCB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126A9E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350E51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0.9960</w:t>
            </w:r>
          </w:p>
        </w:tc>
        <w:tc>
          <w:tcPr>
            <w:tcW w:w="1198" w:type="dxa"/>
            <w:tcBorders>
              <w:top w:val="nil"/>
              <w:left w:val="nil"/>
              <w:bottom w:val="single" w:sz="4" w:space="0" w:color="auto"/>
              <w:right w:val="single" w:sz="4" w:space="0" w:color="auto"/>
            </w:tcBorders>
            <w:shd w:val="clear" w:color="000000" w:fill="FFFFFF"/>
            <w:noWrap/>
            <w:vAlign w:val="bottom"/>
            <w:hideMark/>
          </w:tcPr>
          <w:p w14:paraId="5170E1C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67FED67"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D35F8E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25</w:t>
            </w:r>
          </w:p>
        </w:tc>
        <w:tc>
          <w:tcPr>
            <w:tcW w:w="5420" w:type="dxa"/>
            <w:tcBorders>
              <w:top w:val="nil"/>
              <w:left w:val="nil"/>
              <w:bottom w:val="single" w:sz="4" w:space="0" w:color="auto"/>
              <w:right w:val="single" w:sz="4" w:space="0" w:color="auto"/>
            </w:tcBorders>
            <w:shd w:val="clear" w:color="auto" w:fill="auto"/>
            <w:vAlign w:val="center"/>
            <w:hideMark/>
          </w:tcPr>
          <w:p w14:paraId="6A9A717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Выполнение полов из керамической плитки</w:t>
            </w:r>
          </w:p>
        </w:tc>
        <w:tc>
          <w:tcPr>
            <w:tcW w:w="911" w:type="dxa"/>
            <w:tcBorders>
              <w:top w:val="nil"/>
              <w:left w:val="nil"/>
              <w:bottom w:val="single" w:sz="4" w:space="0" w:color="auto"/>
              <w:right w:val="single" w:sz="4" w:space="0" w:color="auto"/>
            </w:tcBorders>
            <w:shd w:val="clear" w:color="auto" w:fill="auto"/>
            <w:noWrap/>
            <w:vAlign w:val="center"/>
            <w:hideMark/>
          </w:tcPr>
          <w:p w14:paraId="42008B6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9F08A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BF9087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7.6890</w:t>
            </w:r>
          </w:p>
        </w:tc>
        <w:tc>
          <w:tcPr>
            <w:tcW w:w="1198" w:type="dxa"/>
            <w:tcBorders>
              <w:top w:val="nil"/>
              <w:left w:val="nil"/>
              <w:bottom w:val="single" w:sz="4" w:space="0" w:color="auto"/>
              <w:right w:val="single" w:sz="4" w:space="0" w:color="auto"/>
            </w:tcBorders>
            <w:shd w:val="clear" w:color="000000" w:fill="FFFFFF"/>
            <w:noWrap/>
            <w:vAlign w:val="bottom"/>
            <w:hideMark/>
          </w:tcPr>
          <w:p w14:paraId="6BC6D90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E286525"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4C373F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w:t>
            </w:r>
          </w:p>
        </w:tc>
        <w:tc>
          <w:tcPr>
            <w:tcW w:w="5420" w:type="dxa"/>
            <w:tcBorders>
              <w:top w:val="nil"/>
              <w:left w:val="nil"/>
              <w:bottom w:val="single" w:sz="4" w:space="0" w:color="auto"/>
              <w:right w:val="single" w:sz="4" w:space="0" w:color="auto"/>
            </w:tcBorders>
            <w:shd w:val="clear" w:color="auto" w:fill="auto"/>
            <w:vAlign w:val="center"/>
            <w:hideMark/>
          </w:tcPr>
          <w:p w14:paraId="4943B12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Выполнение полов из прессованной гранитной плитки</w:t>
            </w:r>
          </w:p>
        </w:tc>
        <w:tc>
          <w:tcPr>
            <w:tcW w:w="911" w:type="dxa"/>
            <w:tcBorders>
              <w:top w:val="nil"/>
              <w:left w:val="nil"/>
              <w:bottom w:val="single" w:sz="4" w:space="0" w:color="auto"/>
              <w:right w:val="single" w:sz="4" w:space="0" w:color="auto"/>
            </w:tcBorders>
            <w:shd w:val="clear" w:color="auto" w:fill="auto"/>
            <w:noWrap/>
            <w:vAlign w:val="center"/>
            <w:hideMark/>
          </w:tcPr>
          <w:p w14:paraId="44EF0AE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181A6B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5E69FA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10.4840</w:t>
            </w:r>
          </w:p>
        </w:tc>
        <w:tc>
          <w:tcPr>
            <w:tcW w:w="1198" w:type="dxa"/>
            <w:tcBorders>
              <w:top w:val="nil"/>
              <w:left w:val="nil"/>
              <w:bottom w:val="single" w:sz="4" w:space="0" w:color="auto"/>
              <w:right w:val="single" w:sz="4" w:space="0" w:color="auto"/>
            </w:tcBorders>
            <w:shd w:val="clear" w:color="000000" w:fill="FFFFFF"/>
            <w:noWrap/>
            <w:vAlign w:val="bottom"/>
            <w:hideMark/>
          </w:tcPr>
          <w:p w14:paraId="7B88120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0D51123"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EBD04B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w:t>
            </w:r>
          </w:p>
        </w:tc>
        <w:tc>
          <w:tcPr>
            <w:tcW w:w="5420" w:type="dxa"/>
            <w:tcBorders>
              <w:top w:val="nil"/>
              <w:left w:val="nil"/>
              <w:bottom w:val="single" w:sz="4" w:space="0" w:color="auto"/>
              <w:right w:val="single" w:sz="4" w:space="0" w:color="auto"/>
            </w:tcBorders>
            <w:shd w:val="clear" w:color="auto" w:fill="auto"/>
            <w:vAlign w:val="center"/>
            <w:hideMark/>
          </w:tcPr>
          <w:p w14:paraId="146BF81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Покрытие пола плитами полированными базальтовыми непористыми толщиной 30 мм</w:t>
            </w:r>
          </w:p>
        </w:tc>
        <w:tc>
          <w:tcPr>
            <w:tcW w:w="911" w:type="dxa"/>
            <w:tcBorders>
              <w:top w:val="nil"/>
              <w:left w:val="nil"/>
              <w:bottom w:val="single" w:sz="4" w:space="0" w:color="auto"/>
              <w:right w:val="single" w:sz="4" w:space="0" w:color="auto"/>
            </w:tcBorders>
            <w:shd w:val="clear" w:color="auto" w:fill="auto"/>
            <w:noWrap/>
            <w:vAlign w:val="center"/>
            <w:hideMark/>
          </w:tcPr>
          <w:p w14:paraId="0D1968F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2DD9B9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AA59B2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16.3920</w:t>
            </w:r>
          </w:p>
        </w:tc>
        <w:tc>
          <w:tcPr>
            <w:tcW w:w="1198" w:type="dxa"/>
            <w:tcBorders>
              <w:top w:val="nil"/>
              <w:left w:val="nil"/>
              <w:bottom w:val="single" w:sz="4" w:space="0" w:color="auto"/>
              <w:right w:val="single" w:sz="4" w:space="0" w:color="auto"/>
            </w:tcBorders>
            <w:shd w:val="clear" w:color="000000" w:fill="FFFFFF"/>
            <w:noWrap/>
            <w:vAlign w:val="bottom"/>
            <w:hideMark/>
          </w:tcPr>
          <w:p w14:paraId="2E3D4D8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64633E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8FF294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w:t>
            </w:r>
          </w:p>
        </w:tc>
        <w:tc>
          <w:tcPr>
            <w:tcW w:w="5420" w:type="dxa"/>
            <w:tcBorders>
              <w:top w:val="nil"/>
              <w:left w:val="nil"/>
              <w:bottom w:val="single" w:sz="4" w:space="0" w:color="auto"/>
              <w:right w:val="single" w:sz="4" w:space="0" w:color="auto"/>
            </w:tcBorders>
            <w:shd w:val="clear" w:color="auto" w:fill="auto"/>
            <w:vAlign w:val="center"/>
            <w:hideMark/>
          </w:tcPr>
          <w:p w14:paraId="3FE07B04"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Изготовление плит из прессованных гранитных плит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=100мм</w:t>
            </w:r>
          </w:p>
        </w:tc>
        <w:tc>
          <w:tcPr>
            <w:tcW w:w="911" w:type="dxa"/>
            <w:tcBorders>
              <w:top w:val="nil"/>
              <w:left w:val="nil"/>
              <w:bottom w:val="single" w:sz="4" w:space="0" w:color="auto"/>
              <w:right w:val="single" w:sz="4" w:space="0" w:color="auto"/>
            </w:tcBorders>
            <w:shd w:val="clear" w:color="auto" w:fill="auto"/>
            <w:vAlign w:val="center"/>
            <w:hideMark/>
          </w:tcPr>
          <w:p w14:paraId="21DC1A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3E1A70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2D21DC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1.0480</w:t>
            </w:r>
          </w:p>
        </w:tc>
        <w:tc>
          <w:tcPr>
            <w:tcW w:w="1198" w:type="dxa"/>
            <w:tcBorders>
              <w:top w:val="nil"/>
              <w:left w:val="nil"/>
              <w:bottom w:val="single" w:sz="4" w:space="0" w:color="auto"/>
              <w:right w:val="single" w:sz="4" w:space="0" w:color="auto"/>
            </w:tcBorders>
            <w:shd w:val="clear" w:color="000000" w:fill="FFFFFF"/>
            <w:noWrap/>
            <w:vAlign w:val="bottom"/>
            <w:hideMark/>
          </w:tcPr>
          <w:p w14:paraId="61CDFBE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6795473"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E42BE8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w:t>
            </w:r>
          </w:p>
        </w:tc>
        <w:tc>
          <w:tcPr>
            <w:tcW w:w="5420" w:type="dxa"/>
            <w:tcBorders>
              <w:top w:val="nil"/>
              <w:left w:val="nil"/>
              <w:bottom w:val="single" w:sz="4" w:space="0" w:color="auto"/>
              <w:right w:val="single" w:sz="4" w:space="0" w:color="auto"/>
            </w:tcBorders>
            <w:shd w:val="clear" w:color="auto" w:fill="auto"/>
            <w:vAlign w:val="center"/>
            <w:hideMark/>
          </w:tcPr>
          <w:p w14:paraId="2192FF35"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Изготовление плит из прессованных гранитных плит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=80мм</w:t>
            </w:r>
          </w:p>
        </w:tc>
        <w:tc>
          <w:tcPr>
            <w:tcW w:w="911" w:type="dxa"/>
            <w:tcBorders>
              <w:top w:val="nil"/>
              <w:left w:val="nil"/>
              <w:bottom w:val="single" w:sz="4" w:space="0" w:color="auto"/>
              <w:right w:val="single" w:sz="4" w:space="0" w:color="auto"/>
            </w:tcBorders>
            <w:shd w:val="clear" w:color="auto" w:fill="auto"/>
            <w:noWrap/>
            <w:vAlign w:val="center"/>
            <w:hideMark/>
          </w:tcPr>
          <w:p w14:paraId="1F554B6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263A7C4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CBE325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0.8380</w:t>
            </w:r>
          </w:p>
        </w:tc>
        <w:tc>
          <w:tcPr>
            <w:tcW w:w="1198" w:type="dxa"/>
            <w:tcBorders>
              <w:top w:val="nil"/>
              <w:left w:val="nil"/>
              <w:bottom w:val="single" w:sz="4" w:space="0" w:color="auto"/>
              <w:right w:val="single" w:sz="4" w:space="0" w:color="auto"/>
            </w:tcBorders>
            <w:shd w:val="clear" w:color="000000" w:fill="FFFFFF"/>
            <w:noWrap/>
            <w:vAlign w:val="bottom"/>
            <w:hideMark/>
          </w:tcPr>
          <w:p w14:paraId="179E143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F143313"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7A97F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30</w:t>
            </w:r>
          </w:p>
        </w:tc>
        <w:tc>
          <w:tcPr>
            <w:tcW w:w="5420" w:type="dxa"/>
            <w:tcBorders>
              <w:top w:val="nil"/>
              <w:left w:val="nil"/>
              <w:bottom w:val="single" w:sz="4" w:space="0" w:color="auto"/>
              <w:right w:val="single" w:sz="4" w:space="0" w:color="auto"/>
            </w:tcBorders>
            <w:shd w:val="clear" w:color="auto" w:fill="auto"/>
            <w:vAlign w:val="center"/>
            <w:hideMark/>
          </w:tcPr>
          <w:p w14:paraId="5C8EC11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Переустановка демонтированного паркета, без стоимости паркета</w:t>
            </w:r>
          </w:p>
        </w:tc>
        <w:tc>
          <w:tcPr>
            <w:tcW w:w="911" w:type="dxa"/>
            <w:tcBorders>
              <w:top w:val="nil"/>
              <w:left w:val="nil"/>
              <w:bottom w:val="single" w:sz="4" w:space="0" w:color="auto"/>
              <w:right w:val="single" w:sz="4" w:space="0" w:color="auto"/>
            </w:tcBorders>
            <w:shd w:val="clear" w:color="auto" w:fill="auto"/>
            <w:noWrap/>
            <w:vAlign w:val="center"/>
            <w:hideMark/>
          </w:tcPr>
          <w:p w14:paraId="6B91DDF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5FDA51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EB4864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1.2750</w:t>
            </w:r>
          </w:p>
        </w:tc>
        <w:tc>
          <w:tcPr>
            <w:tcW w:w="1198" w:type="dxa"/>
            <w:tcBorders>
              <w:top w:val="nil"/>
              <w:left w:val="nil"/>
              <w:bottom w:val="single" w:sz="4" w:space="0" w:color="auto"/>
              <w:right w:val="single" w:sz="4" w:space="0" w:color="auto"/>
            </w:tcBorders>
            <w:shd w:val="clear" w:color="000000" w:fill="FFFFFF"/>
            <w:noWrap/>
            <w:vAlign w:val="bottom"/>
            <w:hideMark/>
          </w:tcPr>
          <w:p w14:paraId="6E9040D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C954771" w14:textId="77777777" w:rsidTr="003B49DB">
        <w:trPr>
          <w:trHeight w:val="495"/>
        </w:trPr>
        <w:tc>
          <w:tcPr>
            <w:tcW w:w="745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4F837F2" w14:textId="77777777" w:rsidR="003B49DB" w:rsidRPr="003B49DB" w:rsidRDefault="003B49DB" w:rsidP="003B49DB">
            <w:pPr>
              <w:jc w:val="cente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Дверь и окно</w:t>
            </w:r>
          </w:p>
        </w:tc>
        <w:tc>
          <w:tcPr>
            <w:tcW w:w="1031" w:type="dxa"/>
            <w:tcBorders>
              <w:top w:val="nil"/>
              <w:left w:val="nil"/>
              <w:bottom w:val="single" w:sz="4" w:space="0" w:color="auto"/>
              <w:right w:val="single" w:sz="4" w:space="0" w:color="auto"/>
            </w:tcBorders>
            <w:shd w:val="clear" w:color="auto" w:fill="auto"/>
            <w:vAlign w:val="center"/>
            <w:hideMark/>
          </w:tcPr>
          <w:p w14:paraId="318702CD" w14:textId="77777777" w:rsidR="003B49DB" w:rsidRPr="003B49DB" w:rsidRDefault="003B49DB" w:rsidP="003B49DB">
            <w:pP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23833BAE"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6BA83E99"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5E2B3F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651EAC3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Демонтаж деревянных дверей, включая коробки</w:t>
            </w:r>
          </w:p>
        </w:tc>
        <w:tc>
          <w:tcPr>
            <w:tcW w:w="911" w:type="dxa"/>
            <w:tcBorders>
              <w:top w:val="nil"/>
              <w:left w:val="nil"/>
              <w:bottom w:val="single" w:sz="4" w:space="0" w:color="auto"/>
              <w:right w:val="single" w:sz="4" w:space="0" w:color="auto"/>
            </w:tcBorders>
            <w:shd w:val="clear" w:color="auto" w:fill="auto"/>
            <w:vAlign w:val="center"/>
            <w:hideMark/>
          </w:tcPr>
          <w:p w14:paraId="64C1E7F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DECBFB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E8429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1.7200</w:t>
            </w:r>
          </w:p>
        </w:tc>
        <w:tc>
          <w:tcPr>
            <w:tcW w:w="1198" w:type="dxa"/>
            <w:tcBorders>
              <w:top w:val="nil"/>
              <w:left w:val="nil"/>
              <w:bottom w:val="single" w:sz="4" w:space="0" w:color="auto"/>
              <w:right w:val="single" w:sz="4" w:space="0" w:color="auto"/>
            </w:tcBorders>
            <w:shd w:val="clear" w:color="000000" w:fill="FFFFFF"/>
            <w:noWrap/>
            <w:vAlign w:val="bottom"/>
            <w:hideMark/>
          </w:tcPr>
          <w:p w14:paraId="2F4B026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40550B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076663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493C6F4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Демонтаж деревянных окон, включая рамы и подоконники</w:t>
            </w:r>
          </w:p>
        </w:tc>
        <w:tc>
          <w:tcPr>
            <w:tcW w:w="911" w:type="dxa"/>
            <w:tcBorders>
              <w:top w:val="nil"/>
              <w:left w:val="nil"/>
              <w:bottom w:val="single" w:sz="4" w:space="0" w:color="auto"/>
              <w:right w:val="single" w:sz="4" w:space="0" w:color="auto"/>
            </w:tcBorders>
            <w:shd w:val="clear" w:color="auto" w:fill="auto"/>
            <w:noWrap/>
            <w:vAlign w:val="center"/>
            <w:hideMark/>
          </w:tcPr>
          <w:p w14:paraId="2E84BC3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3535A59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61F0F6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2.9660</w:t>
            </w:r>
          </w:p>
        </w:tc>
        <w:tc>
          <w:tcPr>
            <w:tcW w:w="1198" w:type="dxa"/>
            <w:tcBorders>
              <w:top w:val="nil"/>
              <w:left w:val="nil"/>
              <w:bottom w:val="single" w:sz="4" w:space="0" w:color="auto"/>
              <w:right w:val="single" w:sz="4" w:space="0" w:color="auto"/>
            </w:tcBorders>
            <w:shd w:val="clear" w:color="000000" w:fill="FFFFFF"/>
            <w:noWrap/>
            <w:vAlign w:val="bottom"/>
            <w:hideMark/>
          </w:tcPr>
          <w:p w14:paraId="509F22C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214D55D"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AF6F11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3</w:t>
            </w:r>
          </w:p>
        </w:tc>
        <w:tc>
          <w:tcPr>
            <w:tcW w:w="5420" w:type="dxa"/>
            <w:tcBorders>
              <w:top w:val="nil"/>
              <w:left w:val="nil"/>
              <w:bottom w:val="single" w:sz="4" w:space="0" w:color="auto"/>
              <w:right w:val="single" w:sz="4" w:space="0" w:color="auto"/>
            </w:tcBorders>
            <w:shd w:val="clear" w:color="auto" w:fill="auto"/>
            <w:vAlign w:val="center"/>
            <w:hideMark/>
          </w:tcPr>
          <w:p w14:paraId="4E8D0E46"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Демонтаж и хранение пластиковых окон</w:t>
            </w:r>
          </w:p>
        </w:tc>
        <w:tc>
          <w:tcPr>
            <w:tcW w:w="911" w:type="dxa"/>
            <w:tcBorders>
              <w:top w:val="nil"/>
              <w:left w:val="nil"/>
              <w:bottom w:val="single" w:sz="4" w:space="0" w:color="auto"/>
              <w:right w:val="single" w:sz="4" w:space="0" w:color="auto"/>
            </w:tcBorders>
            <w:shd w:val="clear" w:color="auto" w:fill="auto"/>
            <w:noWrap/>
            <w:vAlign w:val="center"/>
            <w:hideMark/>
          </w:tcPr>
          <w:p w14:paraId="14696F5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BE23E1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175DDF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4.3030</w:t>
            </w:r>
          </w:p>
        </w:tc>
        <w:tc>
          <w:tcPr>
            <w:tcW w:w="1198" w:type="dxa"/>
            <w:tcBorders>
              <w:top w:val="nil"/>
              <w:left w:val="nil"/>
              <w:bottom w:val="single" w:sz="4" w:space="0" w:color="auto"/>
              <w:right w:val="single" w:sz="4" w:space="0" w:color="auto"/>
            </w:tcBorders>
            <w:shd w:val="clear" w:color="000000" w:fill="FFFFFF"/>
            <w:noWrap/>
            <w:vAlign w:val="bottom"/>
            <w:hideMark/>
          </w:tcPr>
          <w:p w14:paraId="41D20BA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D7BBC19"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44A1B4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0A04C85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Демонтаж и хранение металлопластиковых дверей</w:t>
            </w:r>
          </w:p>
        </w:tc>
        <w:tc>
          <w:tcPr>
            <w:tcW w:w="911" w:type="dxa"/>
            <w:tcBorders>
              <w:top w:val="nil"/>
              <w:left w:val="nil"/>
              <w:bottom w:val="single" w:sz="4" w:space="0" w:color="auto"/>
              <w:right w:val="single" w:sz="4" w:space="0" w:color="auto"/>
            </w:tcBorders>
            <w:shd w:val="clear" w:color="auto" w:fill="auto"/>
            <w:noWrap/>
            <w:vAlign w:val="center"/>
            <w:hideMark/>
          </w:tcPr>
          <w:p w14:paraId="748558E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3AB0D72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D3B04C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4.3030</w:t>
            </w:r>
          </w:p>
        </w:tc>
        <w:tc>
          <w:tcPr>
            <w:tcW w:w="1198" w:type="dxa"/>
            <w:tcBorders>
              <w:top w:val="nil"/>
              <w:left w:val="nil"/>
              <w:bottom w:val="single" w:sz="4" w:space="0" w:color="auto"/>
              <w:right w:val="single" w:sz="4" w:space="0" w:color="auto"/>
            </w:tcBorders>
            <w:shd w:val="clear" w:color="000000" w:fill="FFFFFF"/>
            <w:noWrap/>
            <w:vAlign w:val="bottom"/>
            <w:hideMark/>
          </w:tcPr>
          <w:p w14:paraId="4C32372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6EDE05B" w14:textId="77777777" w:rsidTr="003B49DB">
        <w:trPr>
          <w:trHeight w:val="9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EEBE37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4A8365D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Блоки металлопластиковые 60мм не менее чем 4-мя отсеками, арматурные вставки из листового металла толщиной 1,20мм, установка дверей /вкл. фурнитуру, замки/</w:t>
            </w:r>
          </w:p>
        </w:tc>
        <w:tc>
          <w:tcPr>
            <w:tcW w:w="911" w:type="dxa"/>
            <w:tcBorders>
              <w:top w:val="nil"/>
              <w:left w:val="nil"/>
              <w:bottom w:val="single" w:sz="4" w:space="0" w:color="auto"/>
              <w:right w:val="single" w:sz="4" w:space="0" w:color="auto"/>
            </w:tcBorders>
            <w:shd w:val="clear" w:color="auto" w:fill="auto"/>
            <w:vAlign w:val="center"/>
            <w:hideMark/>
          </w:tcPr>
          <w:p w14:paraId="2DE7AA4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B7B205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D952B5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41.3620</w:t>
            </w:r>
          </w:p>
        </w:tc>
        <w:tc>
          <w:tcPr>
            <w:tcW w:w="1198" w:type="dxa"/>
            <w:tcBorders>
              <w:top w:val="nil"/>
              <w:left w:val="nil"/>
              <w:bottom w:val="single" w:sz="4" w:space="0" w:color="auto"/>
              <w:right w:val="single" w:sz="4" w:space="0" w:color="auto"/>
            </w:tcBorders>
            <w:shd w:val="clear" w:color="000000" w:fill="FFFFFF"/>
            <w:noWrap/>
            <w:vAlign w:val="bottom"/>
            <w:hideMark/>
          </w:tcPr>
          <w:p w14:paraId="4EAD3C4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5797904" w14:textId="77777777" w:rsidTr="003B49DB">
        <w:trPr>
          <w:trHeight w:val="9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EC4F3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w:t>
            </w:r>
          </w:p>
        </w:tc>
        <w:tc>
          <w:tcPr>
            <w:tcW w:w="5420" w:type="dxa"/>
            <w:tcBorders>
              <w:top w:val="nil"/>
              <w:left w:val="nil"/>
              <w:bottom w:val="single" w:sz="4" w:space="0" w:color="auto"/>
              <w:right w:val="single" w:sz="4" w:space="0" w:color="auto"/>
            </w:tcBorders>
            <w:shd w:val="clear" w:color="auto" w:fill="auto"/>
            <w:vAlign w:val="center"/>
            <w:hideMark/>
          </w:tcPr>
          <w:p w14:paraId="74B3CEA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окон со стеклопакетами 4+4 мм (включая стеклопакеты, ручки, фурнитуру, покраску) не менее 4 камер и металлопластиковыми блоками толщиной 60 мм, арматурными вставками из листового металла толщиной 1,20 мм.</w:t>
            </w:r>
          </w:p>
        </w:tc>
        <w:tc>
          <w:tcPr>
            <w:tcW w:w="911" w:type="dxa"/>
            <w:tcBorders>
              <w:top w:val="nil"/>
              <w:left w:val="nil"/>
              <w:bottom w:val="single" w:sz="4" w:space="0" w:color="auto"/>
              <w:right w:val="single" w:sz="4" w:space="0" w:color="auto"/>
            </w:tcBorders>
            <w:shd w:val="clear" w:color="auto" w:fill="auto"/>
            <w:noWrap/>
            <w:vAlign w:val="center"/>
            <w:hideMark/>
          </w:tcPr>
          <w:p w14:paraId="310D0EE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D00989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AEAC44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45.7110</w:t>
            </w:r>
          </w:p>
        </w:tc>
        <w:tc>
          <w:tcPr>
            <w:tcW w:w="1198" w:type="dxa"/>
            <w:tcBorders>
              <w:top w:val="nil"/>
              <w:left w:val="nil"/>
              <w:bottom w:val="single" w:sz="4" w:space="0" w:color="auto"/>
              <w:right w:val="single" w:sz="4" w:space="0" w:color="auto"/>
            </w:tcBorders>
            <w:shd w:val="clear" w:color="000000" w:fill="FFFFFF"/>
            <w:noWrap/>
            <w:vAlign w:val="bottom"/>
            <w:hideMark/>
          </w:tcPr>
          <w:p w14:paraId="1B79A9F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7CBA63D" w14:textId="77777777" w:rsidTr="003B49DB">
        <w:trPr>
          <w:trHeight w:val="9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024489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4B01ED9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окон со стеклопакетами 4+4 мм (включая стеклопакеты, фурнитуру, покраску) не менее 4 камер и металлопластиковыми блоками толщиной 60 мм, арматурными вставками из листового металла толщиной 1,20 мм.</w:t>
            </w:r>
          </w:p>
        </w:tc>
        <w:tc>
          <w:tcPr>
            <w:tcW w:w="911" w:type="dxa"/>
            <w:tcBorders>
              <w:top w:val="nil"/>
              <w:left w:val="nil"/>
              <w:bottom w:val="single" w:sz="4" w:space="0" w:color="auto"/>
              <w:right w:val="single" w:sz="4" w:space="0" w:color="auto"/>
            </w:tcBorders>
            <w:shd w:val="clear" w:color="auto" w:fill="auto"/>
            <w:noWrap/>
            <w:vAlign w:val="center"/>
            <w:hideMark/>
          </w:tcPr>
          <w:p w14:paraId="2405D70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F16574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71FC3D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20.6750</w:t>
            </w:r>
          </w:p>
        </w:tc>
        <w:tc>
          <w:tcPr>
            <w:tcW w:w="1198" w:type="dxa"/>
            <w:tcBorders>
              <w:top w:val="nil"/>
              <w:left w:val="nil"/>
              <w:bottom w:val="single" w:sz="4" w:space="0" w:color="auto"/>
              <w:right w:val="single" w:sz="4" w:space="0" w:color="auto"/>
            </w:tcBorders>
            <w:shd w:val="clear" w:color="000000" w:fill="FFFFFF"/>
            <w:noWrap/>
            <w:vAlign w:val="bottom"/>
            <w:hideMark/>
          </w:tcPr>
          <w:p w14:paraId="48A9090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A4685F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AB5261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1282EF1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металлопластиковых жалюзи /включая фурнитуру, замки/</w:t>
            </w:r>
          </w:p>
        </w:tc>
        <w:tc>
          <w:tcPr>
            <w:tcW w:w="911" w:type="dxa"/>
            <w:tcBorders>
              <w:top w:val="nil"/>
              <w:left w:val="nil"/>
              <w:bottom w:val="single" w:sz="4" w:space="0" w:color="auto"/>
              <w:right w:val="single" w:sz="4" w:space="0" w:color="auto"/>
            </w:tcBorders>
            <w:shd w:val="clear" w:color="auto" w:fill="auto"/>
            <w:noWrap/>
            <w:vAlign w:val="center"/>
            <w:hideMark/>
          </w:tcPr>
          <w:p w14:paraId="441BEC3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E4130F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601A9F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41.3620</w:t>
            </w:r>
          </w:p>
        </w:tc>
        <w:tc>
          <w:tcPr>
            <w:tcW w:w="1198" w:type="dxa"/>
            <w:tcBorders>
              <w:top w:val="nil"/>
              <w:left w:val="nil"/>
              <w:bottom w:val="single" w:sz="4" w:space="0" w:color="auto"/>
              <w:right w:val="single" w:sz="4" w:space="0" w:color="auto"/>
            </w:tcBorders>
            <w:shd w:val="clear" w:color="000000" w:fill="FFFFFF"/>
            <w:noWrap/>
            <w:vAlign w:val="bottom"/>
            <w:hideMark/>
          </w:tcPr>
          <w:p w14:paraId="28E3126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B279428"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E8E083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59DDAAE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Разница в цене между сложным клапаном и обычным</w:t>
            </w:r>
          </w:p>
        </w:tc>
        <w:tc>
          <w:tcPr>
            <w:tcW w:w="911" w:type="dxa"/>
            <w:tcBorders>
              <w:top w:val="nil"/>
              <w:left w:val="nil"/>
              <w:bottom w:val="single" w:sz="4" w:space="0" w:color="auto"/>
              <w:right w:val="single" w:sz="4" w:space="0" w:color="auto"/>
            </w:tcBorders>
            <w:shd w:val="clear" w:color="auto" w:fill="auto"/>
            <w:noWrap/>
            <w:vAlign w:val="center"/>
            <w:hideMark/>
          </w:tcPr>
          <w:p w14:paraId="27F31FA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5118C6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D4328B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6.5310</w:t>
            </w:r>
          </w:p>
        </w:tc>
        <w:tc>
          <w:tcPr>
            <w:tcW w:w="1198" w:type="dxa"/>
            <w:tcBorders>
              <w:top w:val="nil"/>
              <w:left w:val="nil"/>
              <w:bottom w:val="single" w:sz="4" w:space="0" w:color="auto"/>
              <w:right w:val="single" w:sz="4" w:space="0" w:color="auto"/>
            </w:tcBorders>
            <w:shd w:val="clear" w:color="000000" w:fill="FFFFFF"/>
            <w:noWrap/>
            <w:vAlign w:val="bottom"/>
            <w:hideMark/>
          </w:tcPr>
          <w:p w14:paraId="147F1A7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134819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86BBA9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07E1263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Замена стеклопакетов в пластиковых окнах</w:t>
            </w:r>
          </w:p>
        </w:tc>
        <w:tc>
          <w:tcPr>
            <w:tcW w:w="911" w:type="dxa"/>
            <w:tcBorders>
              <w:top w:val="nil"/>
              <w:left w:val="nil"/>
              <w:bottom w:val="single" w:sz="4" w:space="0" w:color="auto"/>
              <w:right w:val="single" w:sz="4" w:space="0" w:color="auto"/>
            </w:tcBorders>
            <w:shd w:val="clear" w:color="auto" w:fill="auto"/>
            <w:noWrap/>
            <w:vAlign w:val="center"/>
            <w:hideMark/>
          </w:tcPr>
          <w:p w14:paraId="6383E82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66D96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544DB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8.1630</w:t>
            </w:r>
          </w:p>
        </w:tc>
        <w:tc>
          <w:tcPr>
            <w:tcW w:w="1198" w:type="dxa"/>
            <w:tcBorders>
              <w:top w:val="nil"/>
              <w:left w:val="nil"/>
              <w:bottom w:val="single" w:sz="4" w:space="0" w:color="auto"/>
              <w:right w:val="single" w:sz="4" w:space="0" w:color="auto"/>
            </w:tcBorders>
            <w:shd w:val="clear" w:color="000000" w:fill="FFFFFF"/>
            <w:noWrap/>
            <w:vAlign w:val="bottom"/>
            <w:hideMark/>
          </w:tcPr>
          <w:p w14:paraId="7DA07EF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A3E9A0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65C0AA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w:t>
            </w:r>
          </w:p>
        </w:tc>
        <w:tc>
          <w:tcPr>
            <w:tcW w:w="5420" w:type="dxa"/>
            <w:tcBorders>
              <w:top w:val="nil"/>
              <w:left w:val="nil"/>
              <w:bottom w:val="single" w:sz="4" w:space="0" w:color="auto"/>
              <w:right w:val="single" w:sz="4" w:space="0" w:color="auto"/>
            </w:tcBorders>
            <w:shd w:val="clear" w:color="auto" w:fill="auto"/>
            <w:vAlign w:val="center"/>
            <w:hideMark/>
          </w:tcPr>
          <w:p w14:paraId="34121E4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дверей МДФ</w:t>
            </w:r>
          </w:p>
        </w:tc>
        <w:tc>
          <w:tcPr>
            <w:tcW w:w="911" w:type="dxa"/>
            <w:tcBorders>
              <w:top w:val="nil"/>
              <w:left w:val="nil"/>
              <w:bottom w:val="single" w:sz="4" w:space="0" w:color="auto"/>
              <w:right w:val="single" w:sz="4" w:space="0" w:color="auto"/>
            </w:tcBorders>
            <w:shd w:val="clear" w:color="auto" w:fill="auto"/>
            <w:noWrap/>
            <w:vAlign w:val="center"/>
            <w:hideMark/>
          </w:tcPr>
          <w:p w14:paraId="36209A0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1BC1F1A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A5FADB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75.2130</w:t>
            </w:r>
          </w:p>
        </w:tc>
        <w:tc>
          <w:tcPr>
            <w:tcW w:w="1198" w:type="dxa"/>
            <w:tcBorders>
              <w:top w:val="nil"/>
              <w:left w:val="nil"/>
              <w:bottom w:val="single" w:sz="4" w:space="0" w:color="auto"/>
              <w:right w:val="single" w:sz="4" w:space="0" w:color="auto"/>
            </w:tcBorders>
            <w:shd w:val="clear" w:color="000000" w:fill="FFFFFF"/>
            <w:noWrap/>
            <w:vAlign w:val="bottom"/>
            <w:hideMark/>
          </w:tcPr>
          <w:p w14:paraId="439730F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F126D5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EA6A7C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0A8026F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перегородок металлопластиковых глухих, неоткрывающихся</w:t>
            </w:r>
          </w:p>
        </w:tc>
        <w:tc>
          <w:tcPr>
            <w:tcW w:w="911" w:type="dxa"/>
            <w:tcBorders>
              <w:top w:val="nil"/>
              <w:left w:val="nil"/>
              <w:bottom w:val="single" w:sz="4" w:space="0" w:color="auto"/>
              <w:right w:val="single" w:sz="4" w:space="0" w:color="auto"/>
            </w:tcBorders>
            <w:shd w:val="clear" w:color="auto" w:fill="auto"/>
            <w:noWrap/>
            <w:vAlign w:val="center"/>
            <w:hideMark/>
          </w:tcPr>
          <w:p w14:paraId="71645E5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32845D2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AF5FBA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41.3620</w:t>
            </w:r>
          </w:p>
        </w:tc>
        <w:tc>
          <w:tcPr>
            <w:tcW w:w="1198" w:type="dxa"/>
            <w:tcBorders>
              <w:top w:val="nil"/>
              <w:left w:val="nil"/>
              <w:bottom w:val="single" w:sz="4" w:space="0" w:color="auto"/>
              <w:right w:val="single" w:sz="4" w:space="0" w:color="auto"/>
            </w:tcBorders>
            <w:shd w:val="clear" w:color="000000" w:fill="FFFFFF"/>
            <w:noWrap/>
            <w:vAlign w:val="bottom"/>
            <w:hideMark/>
          </w:tcPr>
          <w:p w14:paraId="69C3294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719AB7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0F899F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5C365A0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ручек металлопластиковых окон</w:t>
            </w:r>
          </w:p>
        </w:tc>
        <w:tc>
          <w:tcPr>
            <w:tcW w:w="911" w:type="dxa"/>
            <w:tcBorders>
              <w:top w:val="nil"/>
              <w:left w:val="nil"/>
              <w:bottom w:val="single" w:sz="4" w:space="0" w:color="auto"/>
              <w:right w:val="single" w:sz="4" w:space="0" w:color="auto"/>
            </w:tcBorders>
            <w:shd w:val="clear" w:color="auto" w:fill="auto"/>
            <w:vAlign w:val="center"/>
            <w:hideMark/>
          </w:tcPr>
          <w:p w14:paraId="2C2900E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3C14B05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0BD5D8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5.2250</w:t>
            </w:r>
          </w:p>
        </w:tc>
        <w:tc>
          <w:tcPr>
            <w:tcW w:w="1198" w:type="dxa"/>
            <w:tcBorders>
              <w:top w:val="nil"/>
              <w:left w:val="nil"/>
              <w:bottom w:val="single" w:sz="4" w:space="0" w:color="auto"/>
              <w:right w:val="single" w:sz="4" w:space="0" w:color="auto"/>
            </w:tcBorders>
            <w:shd w:val="clear" w:color="000000" w:fill="FFFFFF"/>
            <w:noWrap/>
            <w:vAlign w:val="bottom"/>
            <w:hideMark/>
          </w:tcPr>
          <w:p w14:paraId="7BB919A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9E566F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ED4594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w:t>
            </w:r>
          </w:p>
        </w:tc>
        <w:tc>
          <w:tcPr>
            <w:tcW w:w="5420" w:type="dxa"/>
            <w:tcBorders>
              <w:top w:val="nil"/>
              <w:left w:val="nil"/>
              <w:bottom w:val="single" w:sz="4" w:space="0" w:color="auto"/>
              <w:right w:val="single" w:sz="4" w:space="0" w:color="auto"/>
            </w:tcBorders>
            <w:shd w:val="clear" w:color="auto" w:fill="auto"/>
            <w:vAlign w:val="center"/>
            <w:hideMark/>
          </w:tcPr>
          <w:p w14:paraId="337229E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металлопластиковых дверных ручек</w:t>
            </w:r>
          </w:p>
        </w:tc>
        <w:tc>
          <w:tcPr>
            <w:tcW w:w="911" w:type="dxa"/>
            <w:tcBorders>
              <w:top w:val="nil"/>
              <w:left w:val="nil"/>
              <w:bottom w:val="single" w:sz="4" w:space="0" w:color="auto"/>
              <w:right w:val="single" w:sz="4" w:space="0" w:color="auto"/>
            </w:tcBorders>
            <w:shd w:val="clear" w:color="auto" w:fill="auto"/>
            <w:vAlign w:val="center"/>
            <w:hideMark/>
          </w:tcPr>
          <w:p w14:paraId="3DBF2BD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6A026AB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9C3E4F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5.2250</w:t>
            </w:r>
          </w:p>
        </w:tc>
        <w:tc>
          <w:tcPr>
            <w:tcW w:w="1198" w:type="dxa"/>
            <w:tcBorders>
              <w:top w:val="nil"/>
              <w:left w:val="nil"/>
              <w:bottom w:val="single" w:sz="4" w:space="0" w:color="auto"/>
              <w:right w:val="single" w:sz="4" w:space="0" w:color="auto"/>
            </w:tcBorders>
            <w:shd w:val="clear" w:color="000000" w:fill="FFFFFF"/>
            <w:noWrap/>
            <w:vAlign w:val="bottom"/>
            <w:hideMark/>
          </w:tcPr>
          <w:p w14:paraId="6B348BD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54A3A7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0ACAE1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0B9F41FC"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Регулировка оконных ставен</w:t>
            </w:r>
          </w:p>
        </w:tc>
        <w:tc>
          <w:tcPr>
            <w:tcW w:w="911" w:type="dxa"/>
            <w:tcBorders>
              <w:top w:val="nil"/>
              <w:left w:val="nil"/>
              <w:bottom w:val="single" w:sz="4" w:space="0" w:color="auto"/>
              <w:right w:val="single" w:sz="4" w:space="0" w:color="auto"/>
            </w:tcBorders>
            <w:shd w:val="clear" w:color="auto" w:fill="auto"/>
            <w:vAlign w:val="center"/>
            <w:hideMark/>
          </w:tcPr>
          <w:p w14:paraId="77B318A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затвор</w:t>
            </w:r>
          </w:p>
        </w:tc>
        <w:tc>
          <w:tcPr>
            <w:tcW w:w="740" w:type="dxa"/>
            <w:tcBorders>
              <w:top w:val="nil"/>
              <w:left w:val="nil"/>
              <w:bottom w:val="single" w:sz="4" w:space="0" w:color="auto"/>
              <w:right w:val="single" w:sz="4" w:space="0" w:color="auto"/>
            </w:tcBorders>
            <w:shd w:val="clear" w:color="auto" w:fill="auto"/>
            <w:noWrap/>
            <w:vAlign w:val="center"/>
            <w:hideMark/>
          </w:tcPr>
          <w:p w14:paraId="2CC633D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ABF58C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8.0000</w:t>
            </w:r>
          </w:p>
        </w:tc>
        <w:tc>
          <w:tcPr>
            <w:tcW w:w="1198" w:type="dxa"/>
            <w:tcBorders>
              <w:top w:val="nil"/>
              <w:left w:val="nil"/>
              <w:bottom w:val="single" w:sz="4" w:space="0" w:color="auto"/>
              <w:right w:val="single" w:sz="4" w:space="0" w:color="auto"/>
            </w:tcBorders>
            <w:shd w:val="clear" w:color="000000" w:fill="FFFFFF"/>
            <w:noWrap/>
            <w:vAlign w:val="bottom"/>
            <w:hideMark/>
          </w:tcPr>
          <w:p w14:paraId="29BEBC4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36DFBE4"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BB21AC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w:t>
            </w:r>
          </w:p>
        </w:tc>
        <w:tc>
          <w:tcPr>
            <w:tcW w:w="5420" w:type="dxa"/>
            <w:tcBorders>
              <w:top w:val="nil"/>
              <w:left w:val="nil"/>
              <w:bottom w:val="single" w:sz="4" w:space="0" w:color="auto"/>
              <w:right w:val="single" w:sz="4" w:space="0" w:color="auto"/>
            </w:tcBorders>
            <w:shd w:val="clear" w:color="auto" w:fill="auto"/>
            <w:vAlign w:val="center"/>
            <w:hideMark/>
          </w:tcPr>
          <w:p w14:paraId="5AB9666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Замена защитных сеток на оконных ставнях</w:t>
            </w:r>
          </w:p>
        </w:tc>
        <w:tc>
          <w:tcPr>
            <w:tcW w:w="911" w:type="dxa"/>
            <w:tcBorders>
              <w:top w:val="nil"/>
              <w:left w:val="nil"/>
              <w:bottom w:val="single" w:sz="4" w:space="0" w:color="auto"/>
              <w:right w:val="single" w:sz="4" w:space="0" w:color="auto"/>
            </w:tcBorders>
            <w:shd w:val="clear" w:color="auto" w:fill="auto"/>
            <w:vAlign w:val="center"/>
            <w:hideMark/>
          </w:tcPr>
          <w:p w14:paraId="159A8D2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52513A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A70311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6.5300</w:t>
            </w:r>
          </w:p>
        </w:tc>
        <w:tc>
          <w:tcPr>
            <w:tcW w:w="1198" w:type="dxa"/>
            <w:tcBorders>
              <w:top w:val="nil"/>
              <w:left w:val="nil"/>
              <w:bottom w:val="single" w:sz="4" w:space="0" w:color="auto"/>
              <w:right w:val="single" w:sz="4" w:space="0" w:color="auto"/>
            </w:tcBorders>
            <w:shd w:val="clear" w:color="000000" w:fill="FFFFFF"/>
            <w:noWrap/>
            <w:vAlign w:val="bottom"/>
            <w:hideMark/>
          </w:tcPr>
          <w:p w14:paraId="1D17C1A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80138F4"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D651ED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w:t>
            </w:r>
          </w:p>
        </w:tc>
        <w:tc>
          <w:tcPr>
            <w:tcW w:w="5420" w:type="dxa"/>
            <w:tcBorders>
              <w:top w:val="nil"/>
              <w:left w:val="nil"/>
              <w:bottom w:val="single" w:sz="4" w:space="0" w:color="auto"/>
              <w:right w:val="single" w:sz="4" w:space="0" w:color="auto"/>
            </w:tcBorders>
            <w:shd w:val="clear" w:color="auto" w:fill="auto"/>
            <w:vAlign w:val="center"/>
            <w:hideMark/>
          </w:tcPr>
          <w:p w14:paraId="4B5CDCB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Дверные элементы петли, ручки и т.д. / замена</w:t>
            </w:r>
          </w:p>
        </w:tc>
        <w:tc>
          <w:tcPr>
            <w:tcW w:w="911" w:type="dxa"/>
            <w:tcBorders>
              <w:top w:val="nil"/>
              <w:left w:val="nil"/>
              <w:bottom w:val="single" w:sz="4" w:space="0" w:color="auto"/>
              <w:right w:val="single" w:sz="4" w:space="0" w:color="auto"/>
            </w:tcBorders>
            <w:shd w:val="clear" w:color="auto" w:fill="auto"/>
            <w:vAlign w:val="center"/>
            <w:hideMark/>
          </w:tcPr>
          <w:p w14:paraId="448D5F8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7E96BD9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7F369B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10.4480</w:t>
            </w:r>
          </w:p>
        </w:tc>
        <w:tc>
          <w:tcPr>
            <w:tcW w:w="1198" w:type="dxa"/>
            <w:tcBorders>
              <w:top w:val="nil"/>
              <w:left w:val="nil"/>
              <w:bottom w:val="single" w:sz="4" w:space="0" w:color="auto"/>
              <w:right w:val="single" w:sz="4" w:space="0" w:color="auto"/>
            </w:tcBorders>
            <w:shd w:val="clear" w:color="000000" w:fill="FFFFFF"/>
            <w:noWrap/>
            <w:vAlign w:val="bottom"/>
            <w:hideMark/>
          </w:tcPr>
          <w:p w14:paraId="502BB66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6AC31B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1F2B09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w:t>
            </w:r>
          </w:p>
        </w:tc>
        <w:tc>
          <w:tcPr>
            <w:tcW w:w="5420" w:type="dxa"/>
            <w:tcBorders>
              <w:top w:val="nil"/>
              <w:left w:val="nil"/>
              <w:bottom w:val="single" w:sz="4" w:space="0" w:color="auto"/>
              <w:right w:val="single" w:sz="4" w:space="0" w:color="auto"/>
            </w:tcBorders>
            <w:shd w:val="clear" w:color="auto" w:fill="auto"/>
            <w:vAlign w:val="center"/>
            <w:hideMark/>
          </w:tcPr>
          <w:p w14:paraId="766CB943"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подоконника</w:t>
            </w:r>
          </w:p>
        </w:tc>
        <w:tc>
          <w:tcPr>
            <w:tcW w:w="911" w:type="dxa"/>
            <w:tcBorders>
              <w:top w:val="nil"/>
              <w:left w:val="nil"/>
              <w:bottom w:val="single" w:sz="4" w:space="0" w:color="auto"/>
              <w:right w:val="single" w:sz="4" w:space="0" w:color="auto"/>
            </w:tcBorders>
            <w:shd w:val="clear" w:color="auto" w:fill="auto"/>
            <w:noWrap/>
            <w:vAlign w:val="center"/>
            <w:hideMark/>
          </w:tcPr>
          <w:p w14:paraId="440C329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2FD3FB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88140A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0.9691</w:t>
            </w:r>
          </w:p>
        </w:tc>
        <w:tc>
          <w:tcPr>
            <w:tcW w:w="1198" w:type="dxa"/>
            <w:tcBorders>
              <w:top w:val="nil"/>
              <w:left w:val="nil"/>
              <w:bottom w:val="single" w:sz="4" w:space="0" w:color="auto"/>
              <w:right w:val="single" w:sz="4" w:space="0" w:color="auto"/>
            </w:tcBorders>
            <w:shd w:val="clear" w:color="000000" w:fill="FFFFFF"/>
            <w:noWrap/>
            <w:vAlign w:val="bottom"/>
            <w:hideMark/>
          </w:tcPr>
          <w:p w14:paraId="419AB20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6248A6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6FD549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w:t>
            </w:r>
          </w:p>
        </w:tc>
        <w:tc>
          <w:tcPr>
            <w:tcW w:w="5420" w:type="dxa"/>
            <w:tcBorders>
              <w:top w:val="nil"/>
              <w:left w:val="nil"/>
              <w:bottom w:val="single" w:sz="4" w:space="0" w:color="auto"/>
              <w:right w:val="single" w:sz="4" w:space="0" w:color="auto"/>
            </w:tcBorders>
            <w:shd w:val="clear" w:color="auto" w:fill="auto"/>
            <w:vAlign w:val="center"/>
            <w:hideMark/>
          </w:tcPr>
          <w:p w14:paraId="6FA3D7E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Замена внутренних подоконников</w:t>
            </w:r>
          </w:p>
        </w:tc>
        <w:tc>
          <w:tcPr>
            <w:tcW w:w="911" w:type="dxa"/>
            <w:tcBorders>
              <w:top w:val="nil"/>
              <w:left w:val="nil"/>
              <w:bottom w:val="single" w:sz="4" w:space="0" w:color="auto"/>
              <w:right w:val="single" w:sz="4" w:space="0" w:color="auto"/>
            </w:tcBorders>
            <w:shd w:val="clear" w:color="auto" w:fill="auto"/>
            <w:vAlign w:val="center"/>
            <w:hideMark/>
          </w:tcPr>
          <w:p w14:paraId="7B9EED9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B0CD1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5CD349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3.8000</w:t>
            </w:r>
          </w:p>
        </w:tc>
        <w:tc>
          <w:tcPr>
            <w:tcW w:w="1198" w:type="dxa"/>
            <w:tcBorders>
              <w:top w:val="nil"/>
              <w:left w:val="nil"/>
              <w:bottom w:val="single" w:sz="4" w:space="0" w:color="auto"/>
              <w:right w:val="single" w:sz="4" w:space="0" w:color="auto"/>
            </w:tcBorders>
            <w:shd w:val="clear" w:color="000000" w:fill="FFFFFF"/>
            <w:noWrap/>
            <w:vAlign w:val="bottom"/>
            <w:hideMark/>
          </w:tcPr>
          <w:p w14:paraId="3C68A8E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E188A1B"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2DE34C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w:t>
            </w:r>
          </w:p>
        </w:tc>
        <w:tc>
          <w:tcPr>
            <w:tcW w:w="5420" w:type="dxa"/>
            <w:tcBorders>
              <w:top w:val="nil"/>
              <w:left w:val="nil"/>
              <w:bottom w:val="single" w:sz="4" w:space="0" w:color="auto"/>
              <w:right w:val="single" w:sz="4" w:space="0" w:color="auto"/>
            </w:tcBorders>
            <w:shd w:val="clear" w:color="auto" w:fill="auto"/>
            <w:vAlign w:val="center"/>
            <w:hideMark/>
          </w:tcPr>
          <w:p w14:paraId="719BD2A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Ремонт наружных подоконников из оцинкованного листа </w:t>
            </w:r>
            <w:r w:rsidRPr="003B49DB">
              <w:rPr>
                <w:rFonts w:ascii="Tahoma" w:hAnsi="Tahoma" w:cs="Tahoma"/>
                <w:sz w:val="16"/>
                <w:szCs w:val="16"/>
                <w:lang w:val="en-US" w:eastAsia="en-US" w:bidi="ar-SA"/>
              </w:rPr>
              <w:t>b</w:t>
            </w:r>
            <w:r w:rsidRPr="003B49DB">
              <w:rPr>
                <w:rFonts w:ascii="Tahoma" w:hAnsi="Tahoma" w:cs="Tahoma"/>
                <w:sz w:val="16"/>
                <w:szCs w:val="16"/>
                <w:lang w:eastAsia="en-US" w:bidi="ar-SA"/>
              </w:rPr>
              <w:t>=0,55мм</w:t>
            </w:r>
          </w:p>
        </w:tc>
        <w:tc>
          <w:tcPr>
            <w:tcW w:w="911" w:type="dxa"/>
            <w:tcBorders>
              <w:top w:val="nil"/>
              <w:left w:val="nil"/>
              <w:bottom w:val="single" w:sz="4" w:space="0" w:color="auto"/>
              <w:right w:val="single" w:sz="4" w:space="0" w:color="auto"/>
            </w:tcBorders>
            <w:shd w:val="clear" w:color="auto" w:fill="auto"/>
            <w:vAlign w:val="center"/>
            <w:hideMark/>
          </w:tcPr>
          <w:p w14:paraId="01EDC73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9FF20A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B93901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4.7572</w:t>
            </w:r>
          </w:p>
        </w:tc>
        <w:tc>
          <w:tcPr>
            <w:tcW w:w="1198" w:type="dxa"/>
            <w:tcBorders>
              <w:top w:val="nil"/>
              <w:left w:val="nil"/>
              <w:bottom w:val="single" w:sz="4" w:space="0" w:color="auto"/>
              <w:right w:val="single" w:sz="4" w:space="0" w:color="auto"/>
            </w:tcBorders>
            <w:shd w:val="clear" w:color="000000" w:fill="FFFFFF"/>
            <w:noWrap/>
            <w:vAlign w:val="bottom"/>
            <w:hideMark/>
          </w:tcPr>
          <w:p w14:paraId="170AA2E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435B67E"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E76EFE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w:t>
            </w:r>
          </w:p>
        </w:tc>
        <w:tc>
          <w:tcPr>
            <w:tcW w:w="5420" w:type="dxa"/>
            <w:tcBorders>
              <w:top w:val="nil"/>
              <w:left w:val="nil"/>
              <w:bottom w:val="single" w:sz="4" w:space="0" w:color="auto"/>
              <w:right w:val="single" w:sz="4" w:space="0" w:color="auto"/>
            </w:tcBorders>
            <w:shd w:val="clear" w:color="auto" w:fill="auto"/>
            <w:vAlign w:val="center"/>
            <w:hideMark/>
          </w:tcPr>
          <w:p w14:paraId="13DE05F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дверного порога</w:t>
            </w:r>
          </w:p>
        </w:tc>
        <w:tc>
          <w:tcPr>
            <w:tcW w:w="911" w:type="dxa"/>
            <w:tcBorders>
              <w:top w:val="nil"/>
              <w:left w:val="nil"/>
              <w:bottom w:val="single" w:sz="4" w:space="0" w:color="auto"/>
              <w:right w:val="single" w:sz="4" w:space="0" w:color="auto"/>
            </w:tcBorders>
            <w:shd w:val="clear" w:color="auto" w:fill="auto"/>
            <w:noWrap/>
            <w:vAlign w:val="center"/>
            <w:hideMark/>
          </w:tcPr>
          <w:p w14:paraId="4797FCD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2CCCC19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62AA74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1.1000</w:t>
            </w:r>
          </w:p>
        </w:tc>
        <w:tc>
          <w:tcPr>
            <w:tcW w:w="1198" w:type="dxa"/>
            <w:tcBorders>
              <w:top w:val="nil"/>
              <w:left w:val="nil"/>
              <w:bottom w:val="single" w:sz="4" w:space="0" w:color="auto"/>
              <w:right w:val="single" w:sz="4" w:space="0" w:color="auto"/>
            </w:tcBorders>
            <w:shd w:val="clear" w:color="000000" w:fill="FFFFFF"/>
            <w:noWrap/>
            <w:vAlign w:val="bottom"/>
            <w:hideMark/>
          </w:tcPr>
          <w:p w14:paraId="6D5F185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FF932DE" w14:textId="77777777" w:rsidTr="003B49DB">
        <w:trPr>
          <w:trHeight w:val="495"/>
        </w:trPr>
        <w:tc>
          <w:tcPr>
            <w:tcW w:w="745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BA6E766" w14:textId="77777777" w:rsidR="003B49DB" w:rsidRPr="003B49DB" w:rsidRDefault="003B49DB" w:rsidP="003B49DB">
            <w:pPr>
              <w:jc w:val="center"/>
              <w:rPr>
                <w:rFonts w:ascii="Tahoma" w:hAnsi="Tahoma" w:cs="Tahoma"/>
                <w:b/>
                <w:bCs/>
                <w:sz w:val="16"/>
                <w:szCs w:val="16"/>
                <w:lang w:val="en-US" w:eastAsia="en-US" w:bidi="ar-SA"/>
              </w:rPr>
            </w:pPr>
            <w:r w:rsidRPr="003B49DB">
              <w:rPr>
                <w:rFonts w:ascii="Tahoma" w:hAnsi="Tahoma" w:cs="Tahoma"/>
                <w:b/>
                <w:bCs/>
                <w:sz w:val="16"/>
                <w:szCs w:val="16"/>
                <w:lang w:val="en-US" w:eastAsia="en-US" w:bidi="ar-SA"/>
              </w:rPr>
              <w:t>Отделочные работы</w:t>
            </w:r>
          </w:p>
        </w:tc>
        <w:tc>
          <w:tcPr>
            <w:tcW w:w="1031" w:type="dxa"/>
            <w:tcBorders>
              <w:top w:val="nil"/>
              <w:left w:val="nil"/>
              <w:bottom w:val="single" w:sz="4" w:space="0" w:color="auto"/>
              <w:right w:val="single" w:sz="4" w:space="0" w:color="auto"/>
            </w:tcBorders>
            <w:shd w:val="clear" w:color="auto" w:fill="auto"/>
            <w:vAlign w:val="center"/>
            <w:hideMark/>
          </w:tcPr>
          <w:p w14:paraId="5D0815FC" w14:textId="77777777" w:rsidR="003B49DB" w:rsidRPr="003B49DB" w:rsidRDefault="003B49DB" w:rsidP="003B49DB">
            <w:pPr>
              <w:rPr>
                <w:rFonts w:ascii="Tahoma" w:hAnsi="Tahoma" w:cs="Tahoma"/>
                <w:b/>
                <w:bCs/>
                <w:sz w:val="16"/>
                <w:szCs w:val="16"/>
                <w:lang w:val="en-US" w:eastAsia="en-US" w:bidi="ar-SA"/>
              </w:rPr>
            </w:pPr>
            <w:r w:rsidRPr="003B49DB">
              <w:rPr>
                <w:rFonts w:ascii="Tahoma" w:hAnsi="Tahoma" w:cs="Tahoma"/>
                <w:b/>
                <w:bCs/>
                <w:sz w:val="16"/>
                <w:szCs w:val="16"/>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1A404DE6"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059E58D7"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6213EF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4479A58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Удаление водоэмульсионной краски со стен</w:t>
            </w:r>
          </w:p>
        </w:tc>
        <w:tc>
          <w:tcPr>
            <w:tcW w:w="911" w:type="dxa"/>
            <w:tcBorders>
              <w:top w:val="nil"/>
              <w:left w:val="nil"/>
              <w:bottom w:val="single" w:sz="4" w:space="0" w:color="auto"/>
              <w:right w:val="single" w:sz="4" w:space="0" w:color="auto"/>
            </w:tcBorders>
            <w:shd w:val="clear" w:color="auto" w:fill="auto"/>
            <w:noWrap/>
            <w:vAlign w:val="center"/>
            <w:hideMark/>
          </w:tcPr>
          <w:p w14:paraId="09CF37E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DA0844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1FFEFE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0.4525</w:t>
            </w:r>
          </w:p>
        </w:tc>
        <w:tc>
          <w:tcPr>
            <w:tcW w:w="1198" w:type="dxa"/>
            <w:tcBorders>
              <w:top w:val="nil"/>
              <w:left w:val="nil"/>
              <w:bottom w:val="single" w:sz="4" w:space="0" w:color="auto"/>
              <w:right w:val="single" w:sz="4" w:space="0" w:color="auto"/>
            </w:tcBorders>
            <w:shd w:val="clear" w:color="000000" w:fill="FFFFFF"/>
            <w:noWrap/>
            <w:vAlign w:val="bottom"/>
            <w:hideMark/>
          </w:tcPr>
          <w:p w14:paraId="12A2AB9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30F918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6C2E96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1E81D2B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Очистка потолка от краски на водной основе</w:t>
            </w:r>
          </w:p>
        </w:tc>
        <w:tc>
          <w:tcPr>
            <w:tcW w:w="911" w:type="dxa"/>
            <w:tcBorders>
              <w:top w:val="nil"/>
              <w:left w:val="nil"/>
              <w:bottom w:val="single" w:sz="4" w:space="0" w:color="auto"/>
              <w:right w:val="single" w:sz="4" w:space="0" w:color="auto"/>
            </w:tcBorders>
            <w:shd w:val="clear" w:color="auto" w:fill="auto"/>
            <w:noWrap/>
            <w:vAlign w:val="center"/>
            <w:hideMark/>
          </w:tcPr>
          <w:p w14:paraId="757D815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vAlign w:val="center"/>
            <w:hideMark/>
          </w:tcPr>
          <w:p w14:paraId="6AD7855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922AD4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0.4525</w:t>
            </w:r>
          </w:p>
        </w:tc>
        <w:tc>
          <w:tcPr>
            <w:tcW w:w="1198" w:type="dxa"/>
            <w:tcBorders>
              <w:top w:val="nil"/>
              <w:left w:val="nil"/>
              <w:bottom w:val="single" w:sz="4" w:space="0" w:color="auto"/>
              <w:right w:val="single" w:sz="4" w:space="0" w:color="auto"/>
            </w:tcBorders>
            <w:shd w:val="clear" w:color="000000" w:fill="FFFFFF"/>
            <w:noWrap/>
            <w:vAlign w:val="bottom"/>
            <w:hideMark/>
          </w:tcPr>
          <w:p w14:paraId="725E347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17A1CCE"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74D8E1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6550600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Снос керамической настенной плитки вместе с цементно-песчаной штукатуркой</w:t>
            </w:r>
          </w:p>
        </w:tc>
        <w:tc>
          <w:tcPr>
            <w:tcW w:w="911" w:type="dxa"/>
            <w:tcBorders>
              <w:top w:val="nil"/>
              <w:left w:val="nil"/>
              <w:bottom w:val="single" w:sz="4" w:space="0" w:color="auto"/>
              <w:right w:val="single" w:sz="4" w:space="0" w:color="auto"/>
            </w:tcBorders>
            <w:shd w:val="clear" w:color="auto" w:fill="auto"/>
            <w:noWrap/>
            <w:vAlign w:val="center"/>
            <w:hideMark/>
          </w:tcPr>
          <w:p w14:paraId="57816A7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ADE940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7E2865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1.2605</w:t>
            </w:r>
          </w:p>
        </w:tc>
        <w:tc>
          <w:tcPr>
            <w:tcW w:w="1198" w:type="dxa"/>
            <w:tcBorders>
              <w:top w:val="nil"/>
              <w:left w:val="nil"/>
              <w:bottom w:val="single" w:sz="4" w:space="0" w:color="auto"/>
              <w:right w:val="single" w:sz="4" w:space="0" w:color="auto"/>
            </w:tcBorders>
            <w:shd w:val="clear" w:color="000000" w:fill="FFFFFF"/>
            <w:noWrap/>
            <w:vAlign w:val="bottom"/>
            <w:hideMark/>
          </w:tcPr>
          <w:p w14:paraId="7849C79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160DAB1"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4AFF2E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6D06B9F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Снос цементно-песчаной штукатурки на стенах</w:t>
            </w:r>
          </w:p>
        </w:tc>
        <w:tc>
          <w:tcPr>
            <w:tcW w:w="911" w:type="dxa"/>
            <w:tcBorders>
              <w:top w:val="nil"/>
              <w:left w:val="nil"/>
              <w:bottom w:val="single" w:sz="4" w:space="0" w:color="auto"/>
              <w:right w:val="single" w:sz="4" w:space="0" w:color="auto"/>
            </w:tcBorders>
            <w:shd w:val="clear" w:color="auto" w:fill="auto"/>
            <w:noWrap/>
            <w:vAlign w:val="center"/>
            <w:hideMark/>
          </w:tcPr>
          <w:p w14:paraId="361868E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17E619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87252E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0.2990</w:t>
            </w:r>
          </w:p>
        </w:tc>
        <w:tc>
          <w:tcPr>
            <w:tcW w:w="1198" w:type="dxa"/>
            <w:tcBorders>
              <w:top w:val="nil"/>
              <w:left w:val="nil"/>
              <w:bottom w:val="single" w:sz="4" w:space="0" w:color="auto"/>
              <w:right w:val="single" w:sz="4" w:space="0" w:color="auto"/>
            </w:tcBorders>
            <w:shd w:val="clear" w:color="000000" w:fill="FFFFFF"/>
            <w:noWrap/>
            <w:vAlign w:val="bottom"/>
            <w:hideMark/>
          </w:tcPr>
          <w:p w14:paraId="64E3C74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18C6B2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BB2815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1A195DB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Частичное снятие штукатурки со стен</w:t>
            </w:r>
          </w:p>
        </w:tc>
        <w:tc>
          <w:tcPr>
            <w:tcW w:w="911" w:type="dxa"/>
            <w:tcBorders>
              <w:top w:val="nil"/>
              <w:left w:val="nil"/>
              <w:bottom w:val="single" w:sz="4" w:space="0" w:color="auto"/>
              <w:right w:val="single" w:sz="4" w:space="0" w:color="auto"/>
            </w:tcBorders>
            <w:shd w:val="clear" w:color="auto" w:fill="auto"/>
            <w:noWrap/>
            <w:vAlign w:val="center"/>
            <w:hideMark/>
          </w:tcPr>
          <w:p w14:paraId="5A2D37A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3BC08E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FADA76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1.2605</w:t>
            </w:r>
          </w:p>
        </w:tc>
        <w:tc>
          <w:tcPr>
            <w:tcW w:w="1198" w:type="dxa"/>
            <w:tcBorders>
              <w:top w:val="nil"/>
              <w:left w:val="nil"/>
              <w:bottom w:val="single" w:sz="4" w:space="0" w:color="auto"/>
              <w:right w:val="single" w:sz="4" w:space="0" w:color="auto"/>
            </w:tcBorders>
            <w:shd w:val="clear" w:color="000000" w:fill="FFFFFF"/>
            <w:noWrap/>
            <w:vAlign w:val="bottom"/>
            <w:hideMark/>
          </w:tcPr>
          <w:p w14:paraId="33FD254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BD364E5"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2F7F79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w:t>
            </w:r>
          </w:p>
        </w:tc>
        <w:tc>
          <w:tcPr>
            <w:tcW w:w="5420" w:type="dxa"/>
            <w:tcBorders>
              <w:top w:val="nil"/>
              <w:left w:val="nil"/>
              <w:bottom w:val="single" w:sz="4" w:space="0" w:color="auto"/>
              <w:right w:val="single" w:sz="4" w:space="0" w:color="auto"/>
            </w:tcBorders>
            <w:shd w:val="clear" w:color="auto" w:fill="auto"/>
            <w:vAlign w:val="center"/>
            <w:hideMark/>
          </w:tcPr>
          <w:p w14:paraId="0DE1FA5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Частичное снятие штукатурки с потолков</w:t>
            </w:r>
          </w:p>
        </w:tc>
        <w:tc>
          <w:tcPr>
            <w:tcW w:w="911" w:type="dxa"/>
            <w:tcBorders>
              <w:top w:val="nil"/>
              <w:left w:val="nil"/>
              <w:bottom w:val="single" w:sz="4" w:space="0" w:color="auto"/>
              <w:right w:val="single" w:sz="4" w:space="0" w:color="auto"/>
            </w:tcBorders>
            <w:shd w:val="clear" w:color="auto" w:fill="auto"/>
            <w:noWrap/>
            <w:vAlign w:val="center"/>
            <w:hideMark/>
          </w:tcPr>
          <w:p w14:paraId="314E25C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E0B863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B2937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1.6480</w:t>
            </w:r>
          </w:p>
        </w:tc>
        <w:tc>
          <w:tcPr>
            <w:tcW w:w="1198" w:type="dxa"/>
            <w:tcBorders>
              <w:top w:val="nil"/>
              <w:left w:val="nil"/>
              <w:bottom w:val="single" w:sz="4" w:space="0" w:color="auto"/>
              <w:right w:val="single" w:sz="4" w:space="0" w:color="auto"/>
            </w:tcBorders>
            <w:shd w:val="clear" w:color="000000" w:fill="FFFFFF"/>
            <w:noWrap/>
            <w:vAlign w:val="bottom"/>
            <w:hideMark/>
          </w:tcPr>
          <w:p w14:paraId="374276C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6C8999D"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7D26C4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7</w:t>
            </w:r>
          </w:p>
        </w:tc>
        <w:tc>
          <w:tcPr>
            <w:tcW w:w="5420" w:type="dxa"/>
            <w:tcBorders>
              <w:top w:val="nil"/>
              <w:left w:val="nil"/>
              <w:bottom w:val="single" w:sz="4" w:space="0" w:color="auto"/>
              <w:right w:val="single" w:sz="4" w:space="0" w:color="auto"/>
            </w:tcBorders>
            <w:shd w:val="clear" w:color="auto" w:fill="auto"/>
            <w:vAlign w:val="center"/>
            <w:hideMark/>
          </w:tcPr>
          <w:p w14:paraId="6E9187E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Штукатурка стен цементно-песчаным раствором улучшенного качества с металлической сеткой</w:t>
            </w:r>
          </w:p>
        </w:tc>
        <w:tc>
          <w:tcPr>
            <w:tcW w:w="911" w:type="dxa"/>
            <w:tcBorders>
              <w:top w:val="nil"/>
              <w:left w:val="nil"/>
              <w:bottom w:val="single" w:sz="4" w:space="0" w:color="auto"/>
              <w:right w:val="single" w:sz="4" w:space="0" w:color="auto"/>
            </w:tcBorders>
            <w:shd w:val="clear" w:color="auto" w:fill="auto"/>
            <w:vAlign w:val="center"/>
            <w:hideMark/>
          </w:tcPr>
          <w:p w14:paraId="6017C97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B99A42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03AC9D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2.0218</w:t>
            </w:r>
          </w:p>
        </w:tc>
        <w:tc>
          <w:tcPr>
            <w:tcW w:w="1198" w:type="dxa"/>
            <w:tcBorders>
              <w:top w:val="nil"/>
              <w:left w:val="nil"/>
              <w:bottom w:val="single" w:sz="4" w:space="0" w:color="auto"/>
              <w:right w:val="single" w:sz="4" w:space="0" w:color="auto"/>
            </w:tcBorders>
            <w:shd w:val="clear" w:color="000000" w:fill="FFFFFF"/>
            <w:noWrap/>
            <w:vAlign w:val="bottom"/>
            <w:hideMark/>
          </w:tcPr>
          <w:p w14:paraId="0A5E82B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88833E5"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8BA09A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541141E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Стоимость арматурной сетки П 3БпИ с ячейками 100х100мм</w:t>
            </w:r>
          </w:p>
        </w:tc>
        <w:tc>
          <w:tcPr>
            <w:tcW w:w="911" w:type="dxa"/>
            <w:tcBorders>
              <w:top w:val="nil"/>
              <w:left w:val="nil"/>
              <w:bottom w:val="single" w:sz="4" w:space="0" w:color="auto"/>
              <w:right w:val="single" w:sz="4" w:space="0" w:color="auto"/>
            </w:tcBorders>
            <w:shd w:val="clear" w:color="auto" w:fill="auto"/>
            <w:noWrap/>
            <w:vAlign w:val="center"/>
            <w:hideMark/>
          </w:tcPr>
          <w:p w14:paraId="351A2CE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838BE8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3F143F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0.6710</w:t>
            </w:r>
          </w:p>
        </w:tc>
        <w:tc>
          <w:tcPr>
            <w:tcW w:w="1198" w:type="dxa"/>
            <w:tcBorders>
              <w:top w:val="nil"/>
              <w:left w:val="nil"/>
              <w:bottom w:val="single" w:sz="4" w:space="0" w:color="auto"/>
              <w:right w:val="single" w:sz="4" w:space="0" w:color="auto"/>
            </w:tcBorders>
            <w:shd w:val="clear" w:color="000000" w:fill="FFFFFF"/>
            <w:noWrap/>
            <w:vAlign w:val="bottom"/>
            <w:hideMark/>
          </w:tcPr>
          <w:p w14:paraId="19CA14A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412E18E"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C3BCC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3D2060E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Настенная живопись</w:t>
            </w:r>
          </w:p>
        </w:tc>
        <w:tc>
          <w:tcPr>
            <w:tcW w:w="911" w:type="dxa"/>
            <w:tcBorders>
              <w:top w:val="nil"/>
              <w:left w:val="nil"/>
              <w:bottom w:val="single" w:sz="4" w:space="0" w:color="auto"/>
              <w:right w:val="single" w:sz="4" w:space="0" w:color="auto"/>
            </w:tcBorders>
            <w:shd w:val="clear" w:color="auto" w:fill="auto"/>
            <w:noWrap/>
            <w:vAlign w:val="center"/>
            <w:hideMark/>
          </w:tcPr>
          <w:p w14:paraId="1E33409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F408D5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A7AD8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3.8790</w:t>
            </w:r>
          </w:p>
        </w:tc>
        <w:tc>
          <w:tcPr>
            <w:tcW w:w="1198" w:type="dxa"/>
            <w:tcBorders>
              <w:top w:val="nil"/>
              <w:left w:val="nil"/>
              <w:bottom w:val="single" w:sz="4" w:space="0" w:color="auto"/>
              <w:right w:val="single" w:sz="4" w:space="0" w:color="auto"/>
            </w:tcBorders>
            <w:shd w:val="clear" w:color="000000" w:fill="FFFFFF"/>
            <w:noWrap/>
            <w:vAlign w:val="bottom"/>
            <w:hideMark/>
          </w:tcPr>
          <w:p w14:paraId="35CFE86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8387194"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363B1E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02AD5A18"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Оклейка стен обоями</w:t>
            </w:r>
          </w:p>
        </w:tc>
        <w:tc>
          <w:tcPr>
            <w:tcW w:w="911" w:type="dxa"/>
            <w:tcBorders>
              <w:top w:val="nil"/>
              <w:left w:val="nil"/>
              <w:bottom w:val="single" w:sz="4" w:space="0" w:color="auto"/>
              <w:right w:val="single" w:sz="4" w:space="0" w:color="auto"/>
            </w:tcBorders>
            <w:shd w:val="clear" w:color="auto" w:fill="auto"/>
            <w:vAlign w:val="center"/>
            <w:hideMark/>
          </w:tcPr>
          <w:p w14:paraId="4F65F66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5AAA34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E471E8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1.9370</w:t>
            </w:r>
          </w:p>
        </w:tc>
        <w:tc>
          <w:tcPr>
            <w:tcW w:w="1198" w:type="dxa"/>
            <w:tcBorders>
              <w:top w:val="nil"/>
              <w:left w:val="nil"/>
              <w:bottom w:val="single" w:sz="4" w:space="0" w:color="auto"/>
              <w:right w:val="single" w:sz="4" w:space="0" w:color="auto"/>
            </w:tcBorders>
            <w:shd w:val="clear" w:color="000000" w:fill="FFFFFF"/>
            <w:noWrap/>
            <w:vAlign w:val="bottom"/>
            <w:hideMark/>
          </w:tcPr>
          <w:p w14:paraId="196A25C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C8A5389"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86A014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w:t>
            </w:r>
          </w:p>
        </w:tc>
        <w:tc>
          <w:tcPr>
            <w:tcW w:w="5420" w:type="dxa"/>
            <w:tcBorders>
              <w:top w:val="nil"/>
              <w:left w:val="nil"/>
              <w:bottom w:val="single" w:sz="4" w:space="0" w:color="auto"/>
              <w:right w:val="single" w:sz="4" w:space="0" w:color="auto"/>
            </w:tcBorders>
            <w:shd w:val="clear" w:color="auto" w:fill="auto"/>
            <w:vAlign w:val="center"/>
            <w:hideMark/>
          </w:tcPr>
          <w:p w14:paraId="25BFB15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Пенопласт толщиной 20 мм</w:t>
            </w:r>
          </w:p>
        </w:tc>
        <w:tc>
          <w:tcPr>
            <w:tcW w:w="911" w:type="dxa"/>
            <w:tcBorders>
              <w:top w:val="nil"/>
              <w:left w:val="nil"/>
              <w:bottom w:val="single" w:sz="4" w:space="0" w:color="auto"/>
              <w:right w:val="single" w:sz="4" w:space="0" w:color="auto"/>
            </w:tcBorders>
            <w:shd w:val="clear" w:color="auto" w:fill="auto"/>
            <w:noWrap/>
            <w:vAlign w:val="center"/>
            <w:hideMark/>
          </w:tcPr>
          <w:p w14:paraId="460371C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D30E65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800710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0.8870</w:t>
            </w:r>
          </w:p>
        </w:tc>
        <w:tc>
          <w:tcPr>
            <w:tcW w:w="1198" w:type="dxa"/>
            <w:tcBorders>
              <w:top w:val="nil"/>
              <w:left w:val="nil"/>
              <w:bottom w:val="single" w:sz="4" w:space="0" w:color="auto"/>
              <w:right w:val="single" w:sz="4" w:space="0" w:color="auto"/>
            </w:tcBorders>
            <w:shd w:val="clear" w:color="000000" w:fill="FFFFFF"/>
            <w:noWrap/>
            <w:vAlign w:val="bottom"/>
            <w:hideMark/>
          </w:tcPr>
          <w:p w14:paraId="33FD6EA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A0154BD"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1B36CF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5B67EA1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Выравнивание стен и перегородок гипсовой штукатуркой</w:t>
            </w:r>
          </w:p>
        </w:tc>
        <w:tc>
          <w:tcPr>
            <w:tcW w:w="911" w:type="dxa"/>
            <w:tcBorders>
              <w:top w:val="nil"/>
              <w:left w:val="nil"/>
              <w:bottom w:val="single" w:sz="4" w:space="0" w:color="auto"/>
              <w:right w:val="single" w:sz="4" w:space="0" w:color="auto"/>
            </w:tcBorders>
            <w:shd w:val="clear" w:color="auto" w:fill="auto"/>
            <w:noWrap/>
            <w:vAlign w:val="center"/>
            <w:hideMark/>
          </w:tcPr>
          <w:p w14:paraId="3C8B59B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8FD42D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6F9A33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4.3479</w:t>
            </w:r>
          </w:p>
        </w:tc>
        <w:tc>
          <w:tcPr>
            <w:tcW w:w="1198" w:type="dxa"/>
            <w:tcBorders>
              <w:top w:val="nil"/>
              <w:left w:val="nil"/>
              <w:bottom w:val="single" w:sz="4" w:space="0" w:color="auto"/>
              <w:right w:val="single" w:sz="4" w:space="0" w:color="auto"/>
            </w:tcBorders>
            <w:shd w:val="clear" w:color="000000" w:fill="FFFFFF"/>
            <w:noWrap/>
            <w:vAlign w:val="bottom"/>
            <w:hideMark/>
          </w:tcPr>
          <w:p w14:paraId="21F6896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C861097"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01C8BD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122E4F6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Облицовка стен ванной комнаты керамической плиткой</w:t>
            </w:r>
          </w:p>
        </w:tc>
        <w:tc>
          <w:tcPr>
            <w:tcW w:w="911" w:type="dxa"/>
            <w:tcBorders>
              <w:top w:val="nil"/>
              <w:left w:val="nil"/>
              <w:bottom w:val="single" w:sz="4" w:space="0" w:color="auto"/>
              <w:right w:val="single" w:sz="4" w:space="0" w:color="auto"/>
            </w:tcBorders>
            <w:shd w:val="clear" w:color="auto" w:fill="auto"/>
            <w:vAlign w:val="center"/>
            <w:hideMark/>
          </w:tcPr>
          <w:p w14:paraId="15A95CE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D5E5A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7CEEDA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10.8350</w:t>
            </w:r>
          </w:p>
        </w:tc>
        <w:tc>
          <w:tcPr>
            <w:tcW w:w="1198" w:type="dxa"/>
            <w:tcBorders>
              <w:top w:val="nil"/>
              <w:left w:val="nil"/>
              <w:bottom w:val="single" w:sz="4" w:space="0" w:color="auto"/>
              <w:right w:val="single" w:sz="4" w:space="0" w:color="auto"/>
            </w:tcBorders>
            <w:shd w:val="clear" w:color="000000" w:fill="FFFFFF"/>
            <w:noWrap/>
            <w:vAlign w:val="bottom"/>
            <w:hideMark/>
          </w:tcPr>
          <w:p w14:paraId="687FDE7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8D6F292"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E371B6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w:t>
            </w:r>
          </w:p>
        </w:tc>
        <w:tc>
          <w:tcPr>
            <w:tcW w:w="5420" w:type="dxa"/>
            <w:tcBorders>
              <w:top w:val="nil"/>
              <w:left w:val="nil"/>
              <w:bottom w:val="single" w:sz="4" w:space="0" w:color="auto"/>
              <w:right w:val="single" w:sz="4" w:space="0" w:color="auto"/>
            </w:tcBorders>
            <w:shd w:val="clear" w:color="auto" w:fill="auto"/>
            <w:vAlign w:val="center"/>
            <w:hideMark/>
          </w:tcPr>
          <w:p w14:paraId="732391F0"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Алюминиевые уголки для перил</w:t>
            </w:r>
          </w:p>
        </w:tc>
        <w:tc>
          <w:tcPr>
            <w:tcW w:w="911" w:type="dxa"/>
            <w:tcBorders>
              <w:top w:val="nil"/>
              <w:left w:val="nil"/>
              <w:bottom w:val="single" w:sz="4" w:space="0" w:color="auto"/>
              <w:right w:val="single" w:sz="4" w:space="0" w:color="auto"/>
            </w:tcBorders>
            <w:shd w:val="clear" w:color="auto" w:fill="auto"/>
            <w:noWrap/>
            <w:vAlign w:val="center"/>
            <w:hideMark/>
          </w:tcPr>
          <w:p w14:paraId="36A29BA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739114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358CDE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1.1830</w:t>
            </w:r>
          </w:p>
        </w:tc>
        <w:tc>
          <w:tcPr>
            <w:tcW w:w="1198" w:type="dxa"/>
            <w:tcBorders>
              <w:top w:val="nil"/>
              <w:left w:val="nil"/>
              <w:bottom w:val="single" w:sz="4" w:space="0" w:color="auto"/>
              <w:right w:val="single" w:sz="4" w:space="0" w:color="auto"/>
            </w:tcBorders>
            <w:shd w:val="clear" w:color="000000" w:fill="FFFFFF"/>
            <w:noWrap/>
            <w:vAlign w:val="bottom"/>
            <w:hideMark/>
          </w:tcPr>
          <w:p w14:paraId="00E0BD9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B53DDC1"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924B04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0F8B1538"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Оштукатуривание потолков гипсом</w:t>
            </w:r>
          </w:p>
        </w:tc>
        <w:tc>
          <w:tcPr>
            <w:tcW w:w="911" w:type="dxa"/>
            <w:tcBorders>
              <w:top w:val="nil"/>
              <w:left w:val="nil"/>
              <w:bottom w:val="single" w:sz="4" w:space="0" w:color="auto"/>
              <w:right w:val="single" w:sz="4" w:space="0" w:color="auto"/>
            </w:tcBorders>
            <w:shd w:val="clear" w:color="auto" w:fill="auto"/>
            <w:vAlign w:val="center"/>
            <w:hideMark/>
          </w:tcPr>
          <w:p w14:paraId="65B9CA3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38F03F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097AA6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5.0950</w:t>
            </w:r>
          </w:p>
        </w:tc>
        <w:tc>
          <w:tcPr>
            <w:tcW w:w="1198" w:type="dxa"/>
            <w:tcBorders>
              <w:top w:val="nil"/>
              <w:left w:val="nil"/>
              <w:bottom w:val="single" w:sz="4" w:space="0" w:color="auto"/>
              <w:right w:val="single" w:sz="4" w:space="0" w:color="auto"/>
            </w:tcBorders>
            <w:shd w:val="clear" w:color="000000" w:fill="FFFFFF"/>
            <w:noWrap/>
            <w:vAlign w:val="bottom"/>
            <w:hideMark/>
          </w:tcPr>
          <w:p w14:paraId="157096B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DED88AE"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B6EE9B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w:t>
            </w:r>
          </w:p>
        </w:tc>
        <w:tc>
          <w:tcPr>
            <w:tcW w:w="5420" w:type="dxa"/>
            <w:tcBorders>
              <w:top w:val="nil"/>
              <w:left w:val="nil"/>
              <w:bottom w:val="single" w:sz="4" w:space="0" w:color="auto"/>
              <w:right w:val="single" w:sz="4" w:space="0" w:color="auto"/>
            </w:tcBorders>
            <w:shd w:val="clear" w:color="auto" w:fill="auto"/>
            <w:vAlign w:val="center"/>
            <w:hideMark/>
          </w:tcPr>
          <w:p w14:paraId="6908D896"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Покраска потолков латексной краской, улучшенного качества, со шпаклевкой</w:t>
            </w:r>
          </w:p>
        </w:tc>
        <w:tc>
          <w:tcPr>
            <w:tcW w:w="911" w:type="dxa"/>
            <w:tcBorders>
              <w:top w:val="nil"/>
              <w:left w:val="nil"/>
              <w:bottom w:val="single" w:sz="4" w:space="0" w:color="auto"/>
              <w:right w:val="single" w:sz="4" w:space="0" w:color="auto"/>
            </w:tcBorders>
            <w:shd w:val="clear" w:color="auto" w:fill="auto"/>
            <w:noWrap/>
            <w:vAlign w:val="center"/>
            <w:hideMark/>
          </w:tcPr>
          <w:p w14:paraId="1369DAD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EFE517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D87FB6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2.6272</w:t>
            </w:r>
          </w:p>
        </w:tc>
        <w:tc>
          <w:tcPr>
            <w:tcW w:w="1198" w:type="dxa"/>
            <w:tcBorders>
              <w:top w:val="nil"/>
              <w:left w:val="nil"/>
              <w:bottom w:val="single" w:sz="4" w:space="0" w:color="auto"/>
              <w:right w:val="single" w:sz="4" w:space="0" w:color="auto"/>
            </w:tcBorders>
            <w:shd w:val="clear" w:color="000000" w:fill="FFFFFF"/>
            <w:noWrap/>
            <w:vAlign w:val="bottom"/>
            <w:hideMark/>
          </w:tcPr>
          <w:p w14:paraId="44C4689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C2C7A2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CA13F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w:t>
            </w:r>
          </w:p>
        </w:tc>
        <w:tc>
          <w:tcPr>
            <w:tcW w:w="5420" w:type="dxa"/>
            <w:tcBorders>
              <w:top w:val="nil"/>
              <w:left w:val="nil"/>
              <w:bottom w:val="single" w:sz="4" w:space="0" w:color="auto"/>
              <w:right w:val="single" w:sz="4" w:space="0" w:color="auto"/>
            </w:tcBorders>
            <w:shd w:val="clear" w:color="auto" w:fill="auto"/>
            <w:vAlign w:val="center"/>
            <w:hideMark/>
          </w:tcPr>
          <w:p w14:paraId="310FAA8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Оштукатуривание стен и перегородок штукатуркой улучшенного качества</w:t>
            </w:r>
          </w:p>
        </w:tc>
        <w:tc>
          <w:tcPr>
            <w:tcW w:w="911" w:type="dxa"/>
            <w:tcBorders>
              <w:top w:val="nil"/>
              <w:left w:val="nil"/>
              <w:bottom w:val="single" w:sz="4" w:space="0" w:color="auto"/>
              <w:right w:val="single" w:sz="4" w:space="0" w:color="auto"/>
            </w:tcBorders>
            <w:shd w:val="clear" w:color="auto" w:fill="auto"/>
            <w:noWrap/>
            <w:vAlign w:val="center"/>
            <w:hideMark/>
          </w:tcPr>
          <w:p w14:paraId="410D367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32EF22A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B11866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1.2605</w:t>
            </w:r>
          </w:p>
        </w:tc>
        <w:tc>
          <w:tcPr>
            <w:tcW w:w="1198" w:type="dxa"/>
            <w:tcBorders>
              <w:top w:val="nil"/>
              <w:left w:val="nil"/>
              <w:bottom w:val="single" w:sz="4" w:space="0" w:color="auto"/>
              <w:right w:val="single" w:sz="4" w:space="0" w:color="auto"/>
            </w:tcBorders>
            <w:shd w:val="clear" w:color="000000" w:fill="FFFFFF"/>
            <w:noWrap/>
            <w:vAlign w:val="bottom"/>
            <w:hideMark/>
          </w:tcPr>
          <w:p w14:paraId="0A5E3BE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C1B33BE"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1584D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w:t>
            </w:r>
          </w:p>
        </w:tc>
        <w:tc>
          <w:tcPr>
            <w:tcW w:w="5420" w:type="dxa"/>
            <w:tcBorders>
              <w:top w:val="nil"/>
              <w:left w:val="nil"/>
              <w:bottom w:val="single" w:sz="4" w:space="0" w:color="auto"/>
              <w:right w:val="single" w:sz="4" w:space="0" w:color="auto"/>
            </w:tcBorders>
            <w:shd w:val="clear" w:color="auto" w:fill="auto"/>
            <w:vAlign w:val="center"/>
            <w:hideMark/>
          </w:tcPr>
          <w:p w14:paraId="23A399A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Оштукатуривание внутренних стен и колонн штукатуркой</w:t>
            </w:r>
          </w:p>
        </w:tc>
        <w:tc>
          <w:tcPr>
            <w:tcW w:w="911" w:type="dxa"/>
            <w:tcBorders>
              <w:top w:val="nil"/>
              <w:left w:val="nil"/>
              <w:bottom w:val="single" w:sz="4" w:space="0" w:color="auto"/>
              <w:right w:val="single" w:sz="4" w:space="0" w:color="auto"/>
            </w:tcBorders>
            <w:shd w:val="clear" w:color="auto" w:fill="auto"/>
            <w:noWrap/>
            <w:vAlign w:val="center"/>
            <w:hideMark/>
          </w:tcPr>
          <w:p w14:paraId="5649579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6B1BB6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B6F5B2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7.2950</w:t>
            </w:r>
          </w:p>
        </w:tc>
        <w:tc>
          <w:tcPr>
            <w:tcW w:w="1198" w:type="dxa"/>
            <w:tcBorders>
              <w:top w:val="nil"/>
              <w:left w:val="nil"/>
              <w:bottom w:val="single" w:sz="4" w:space="0" w:color="auto"/>
              <w:right w:val="single" w:sz="4" w:space="0" w:color="auto"/>
            </w:tcBorders>
            <w:shd w:val="clear" w:color="000000" w:fill="FFFFFF"/>
            <w:noWrap/>
            <w:vAlign w:val="bottom"/>
            <w:hideMark/>
          </w:tcPr>
          <w:p w14:paraId="7A09916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C5BD279"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A9CE37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w:t>
            </w:r>
          </w:p>
        </w:tc>
        <w:tc>
          <w:tcPr>
            <w:tcW w:w="5420" w:type="dxa"/>
            <w:tcBorders>
              <w:top w:val="nil"/>
              <w:left w:val="nil"/>
              <w:bottom w:val="single" w:sz="4" w:space="0" w:color="auto"/>
              <w:right w:val="single" w:sz="4" w:space="0" w:color="auto"/>
            </w:tcBorders>
            <w:shd w:val="clear" w:color="auto" w:fill="auto"/>
            <w:vAlign w:val="center"/>
            <w:hideMark/>
          </w:tcPr>
          <w:p w14:paraId="0FCEB46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Штукатурка внутренних стен и колонн гипсом</w:t>
            </w:r>
          </w:p>
        </w:tc>
        <w:tc>
          <w:tcPr>
            <w:tcW w:w="911" w:type="dxa"/>
            <w:tcBorders>
              <w:top w:val="nil"/>
              <w:left w:val="nil"/>
              <w:bottom w:val="single" w:sz="4" w:space="0" w:color="auto"/>
              <w:right w:val="single" w:sz="4" w:space="0" w:color="auto"/>
            </w:tcBorders>
            <w:shd w:val="clear" w:color="auto" w:fill="auto"/>
            <w:noWrap/>
            <w:vAlign w:val="center"/>
            <w:hideMark/>
          </w:tcPr>
          <w:p w14:paraId="07EBB66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8C13ED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895C65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10.1240</w:t>
            </w:r>
          </w:p>
        </w:tc>
        <w:tc>
          <w:tcPr>
            <w:tcW w:w="1198" w:type="dxa"/>
            <w:tcBorders>
              <w:top w:val="nil"/>
              <w:left w:val="nil"/>
              <w:bottom w:val="single" w:sz="4" w:space="0" w:color="auto"/>
              <w:right w:val="single" w:sz="4" w:space="0" w:color="auto"/>
            </w:tcBorders>
            <w:shd w:val="clear" w:color="000000" w:fill="FFFFFF"/>
            <w:noWrap/>
            <w:vAlign w:val="bottom"/>
            <w:hideMark/>
          </w:tcPr>
          <w:p w14:paraId="14E766B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56ACA6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9A61F9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w:t>
            </w:r>
          </w:p>
        </w:tc>
        <w:tc>
          <w:tcPr>
            <w:tcW w:w="5420" w:type="dxa"/>
            <w:tcBorders>
              <w:top w:val="nil"/>
              <w:left w:val="nil"/>
              <w:bottom w:val="single" w:sz="4" w:space="0" w:color="auto"/>
              <w:right w:val="single" w:sz="4" w:space="0" w:color="auto"/>
            </w:tcBorders>
            <w:shd w:val="clear" w:color="auto" w:fill="auto"/>
            <w:vAlign w:val="center"/>
            <w:hideMark/>
          </w:tcPr>
          <w:p w14:paraId="351676B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Стоимость арматурной сетки П 4БпИ с ячейками 150х150 мм</w:t>
            </w:r>
          </w:p>
        </w:tc>
        <w:tc>
          <w:tcPr>
            <w:tcW w:w="911" w:type="dxa"/>
            <w:tcBorders>
              <w:top w:val="nil"/>
              <w:left w:val="nil"/>
              <w:bottom w:val="single" w:sz="4" w:space="0" w:color="auto"/>
              <w:right w:val="single" w:sz="4" w:space="0" w:color="auto"/>
            </w:tcBorders>
            <w:shd w:val="clear" w:color="auto" w:fill="auto"/>
            <w:noWrap/>
            <w:vAlign w:val="center"/>
            <w:hideMark/>
          </w:tcPr>
          <w:p w14:paraId="39D601C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210312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23B500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0.8300</w:t>
            </w:r>
          </w:p>
        </w:tc>
        <w:tc>
          <w:tcPr>
            <w:tcW w:w="1198" w:type="dxa"/>
            <w:tcBorders>
              <w:top w:val="nil"/>
              <w:left w:val="nil"/>
              <w:bottom w:val="single" w:sz="4" w:space="0" w:color="auto"/>
              <w:right w:val="single" w:sz="4" w:space="0" w:color="auto"/>
            </w:tcBorders>
            <w:shd w:val="clear" w:color="000000" w:fill="FFFFFF"/>
            <w:noWrap/>
            <w:vAlign w:val="bottom"/>
            <w:hideMark/>
          </w:tcPr>
          <w:p w14:paraId="587B189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CC4ED6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CE35C5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w:t>
            </w:r>
          </w:p>
        </w:tc>
        <w:tc>
          <w:tcPr>
            <w:tcW w:w="5420" w:type="dxa"/>
            <w:tcBorders>
              <w:top w:val="nil"/>
              <w:left w:val="nil"/>
              <w:bottom w:val="single" w:sz="4" w:space="0" w:color="auto"/>
              <w:right w:val="single" w:sz="4" w:space="0" w:color="auto"/>
            </w:tcBorders>
            <w:shd w:val="clear" w:color="auto" w:fill="auto"/>
            <w:vAlign w:val="center"/>
            <w:hideMark/>
          </w:tcPr>
          <w:p w14:paraId="695AFCD4"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Штукатурка внутренних стен цементно-песчаным раствором</w:t>
            </w:r>
          </w:p>
        </w:tc>
        <w:tc>
          <w:tcPr>
            <w:tcW w:w="911" w:type="dxa"/>
            <w:tcBorders>
              <w:top w:val="nil"/>
              <w:left w:val="nil"/>
              <w:bottom w:val="single" w:sz="4" w:space="0" w:color="auto"/>
              <w:right w:val="single" w:sz="4" w:space="0" w:color="auto"/>
            </w:tcBorders>
            <w:shd w:val="clear" w:color="auto" w:fill="auto"/>
            <w:vAlign w:val="center"/>
            <w:hideMark/>
          </w:tcPr>
          <w:p w14:paraId="62A22EE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2EE1E4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40B37E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5.4443</w:t>
            </w:r>
          </w:p>
        </w:tc>
        <w:tc>
          <w:tcPr>
            <w:tcW w:w="1198" w:type="dxa"/>
            <w:tcBorders>
              <w:top w:val="nil"/>
              <w:left w:val="nil"/>
              <w:bottom w:val="single" w:sz="4" w:space="0" w:color="auto"/>
              <w:right w:val="single" w:sz="4" w:space="0" w:color="auto"/>
            </w:tcBorders>
            <w:shd w:val="clear" w:color="000000" w:fill="FFFFFF"/>
            <w:noWrap/>
            <w:vAlign w:val="bottom"/>
            <w:hideMark/>
          </w:tcPr>
          <w:p w14:paraId="3D6D14D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BFD2F21"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9D4AEF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22</w:t>
            </w:r>
          </w:p>
        </w:tc>
        <w:tc>
          <w:tcPr>
            <w:tcW w:w="5420" w:type="dxa"/>
            <w:tcBorders>
              <w:top w:val="nil"/>
              <w:left w:val="nil"/>
              <w:bottom w:val="single" w:sz="4" w:space="0" w:color="auto"/>
              <w:right w:val="single" w:sz="4" w:space="0" w:color="auto"/>
            </w:tcBorders>
            <w:shd w:val="clear" w:color="auto" w:fill="auto"/>
            <w:vAlign w:val="center"/>
            <w:hideMark/>
          </w:tcPr>
          <w:p w14:paraId="7F49CB3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Отделка углов в углах и на краях стен</w:t>
            </w:r>
          </w:p>
        </w:tc>
        <w:tc>
          <w:tcPr>
            <w:tcW w:w="911" w:type="dxa"/>
            <w:tcBorders>
              <w:top w:val="nil"/>
              <w:left w:val="nil"/>
              <w:bottom w:val="single" w:sz="4" w:space="0" w:color="auto"/>
              <w:right w:val="single" w:sz="4" w:space="0" w:color="auto"/>
            </w:tcBorders>
            <w:shd w:val="clear" w:color="auto" w:fill="auto"/>
            <w:noWrap/>
            <w:vAlign w:val="center"/>
            <w:hideMark/>
          </w:tcPr>
          <w:p w14:paraId="4D05FCB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9BD869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6E16E4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0.8577</w:t>
            </w:r>
          </w:p>
        </w:tc>
        <w:tc>
          <w:tcPr>
            <w:tcW w:w="1198" w:type="dxa"/>
            <w:tcBorders>
              <w:top w:val="nil"/>
              <w:left w:val="nil"/>
              <w:bottom w:val="single" w:sz="4" w:space="0" w:color="auto"/>
              <w:right w:val="single" w:sz="4" w:space="0" w:color="auto"/>
            </w:tcBorders>
            <w:shd w:val="clear" w:color="000000" w:fill="FFFFFF"/>
            <w:noWrap/>
            <w:vAlign w:val="bottom"/>
            <w:hideMark/>
          </w:tcPr>
          <w:p w14:paraId="41516E3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47CF35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B06035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w:t>
            </w:r>
          </w:p>
        </w:tc>
        <w:tc>
          <w:tcPr>
            <w:tcW w:w="5420" w:type="dxa"/>
            <w:tcBorders>
              <w:top w:val="nil"/>
              <w:left w:val="nil"/>
              <w:bottom w:val="single" w:sz="4" w:space="0" w:color="auto"/>
              <w:right w:val="single" w:sz="4" w:space="0" w:color="auto"/>
            </w:tcBorders>
            <w:shd w:val="clear" w:color="auto" w:fill="auto"/>
            <w:vAlign w:val="center"/>
            <w:hideMark/>
          </w:tcPr>
          <w:p w14:paraId="60BA1DD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Покраска стен и внутренних поверхностей латексной краской, улучшенного качества, со шпаклевкой</w:t>
            </w:r>
          </w:p>
        </w:tc>
        <w:tc>
          <w:tcPr>
            <w:tcW w:w="911" w:type="dxa"/>
            <w:tcBorders>
              <w:top w:val="nil"/>
              <w:left w:val="nil"/>
              <w:bottom w:val="single" w:sz="4" w:space="0" w:color="auto"/>
              <w:right w:val="single" w:sz="4" w:space="0" w:color="auto"/>
            </w:tcBorders>
            <w:shd w:val="clear" w:color="auto" w:fill="auto"/>
            <w:noWrap/>
            <w:vAlign w:val="center"/>
            <w:hideMark/>
          </w:tcPr>
          <w:p w14:paraId="5F1835E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3ED87C2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21F44C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2.4749</w:t>
            </w:r>
          </w:p>
        </w:tc>
        <w:tc>
          <w:tcPr>
            <w:tcW w:w="1198" w:type="dxa"/>
            <w:tcBorders>
              <w:top w:val="nil"/>
              <w:left w:val="nil"/>
              <w:bottom w:val="single" w:sz="4" w:space="0" w:color="auto"/>
              <w:right w:val="single" w:sz="4" w:space="0" w:color="auto"/>
            </w:tcBorders>
            <w:shd w:val="clear" w:color="000000" w:fill="FFFFFF"/>
            <w:noWrap/>
            <w:vAlign w:val="bottom"/>
            <w:hideMark/>
          </w:tcPr>
          <w:p w14:paraId="549E35A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AD2F27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890999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w:t>
            </w:r>
          </w:p>
        </w:tc>
        <w:tc>
          <w:tcPr>
            <w:tcW w:w="5420" w:type="dxa"/>
            <w:tcBorders>
              <w:top w:val="nil"/>
              <w:left w:val="nil"/>
              <w:bottom w:val="single" w:sz="4" w:space="0" w:color="auto"/>
              <w:right w:val="single" w:sz="4" w:space="0" w:color="auto"/>
            </w:tcBorders>
            <w:shd w:val="clear" w:color="auto" w:fill="auto"/>
            <w:vAlign w:val="center"/>
            <w:hideMark/>
          </w:tcPr>
          <w:p w14:paraId="3E60094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Покраска стен маслом улучшенного качества, с отделкой пастообразным составом</w:t>
            </w:r>
          </w:p>
        </w:tc>
        <w:tc>
          <w:tcPr>
            <w:tcW w:w="911" w:type="dxa"/>
            <w:tcBorders>
              <w:top w:val="nil"/>
              <w:left w:val="nil"/>
              <w:bottom w:val="single" w:sz="4" w:space="0" w:color="auto"/>
              <w:right w:val="single" w:sz="4" w:space="0" w:color="auto"/>
            </w:tcBorders>
            <w:shd w:val="clear" w:color="auto" w:fill="auto"/>
            <w:noWrap/>
            <w:vAlign w:val="center"/>
            <w:hideMark/>
          </w:tcPr>
          <w:p w14:paraId="0551763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131BC8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C1A73F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1.6268</w:t>
            </w:r>
          </w:p>
        </w:tc>
        <w:tc>
          <w:tcPr>
            <w:tcW w:w="1198" w:type="dxa"/>
            <w:tcBorders>
              <w:top w:val="nil"/>
              <w:left w:val="nil"/>
              <w:bottom w:val="single" w:sz="4" w:space="0" w:color="auto"/>
              <w:right w:val="single" w:sz="4" w:space="0" w:color="auto"/>
            </w:tcBorders>
            <w:shd w:val="clear" w:color="000000" w:fill="FFFFFF"/>
            <w:noWrap/>
            <w:vAlign w:val="bottom"/>
            <w:hideMark/>
          </w:tcPr>
          <w:p w14:paraId="6DE08EC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0F8D076"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9AB93B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25</w:t>
            </w:r>
          </w:p>
        </w:tc>
        <w:tc>
          <w:tcPr>
            <w:tcW w:w="5420" w:type="dxa"/>
            <w:tcBorders>
              <w:top w:val="nil"/>
              <w:left w:val="nil"/>
              <w:bottom w:val="single" w:sz="4" w:space="0" w:color="auto"/>
              <w:right w:val="single" w:sz="4" w:space="0" w:color="auto"/>
            </w:tcBorders>
            <w:shd w:val="clear" w:color="auto" w:fill="auto"/>
            <w:vAlign w:val="center"/>
            <w:hideMark/>
          </w:tcPr>
          <w:p w14:paraId="764EDC4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Улучшение качества штукатурки потолка из гипсокартона</w:t>
            </w:r>
          </w:p>
        </w:tc>
        <w:tc>
          <w:tcPr>
            <w:tcW w:w="911" w:type="dxa"/>
            <w:tcBorders>
              <w:top w:val="nil"/>
              <w:left w:val="nil"/>
              <w:bottom w:val="single" w:sz="4" w:space="0" w:color="auto"/>
              <w:right w:val="single" w:sz="4" w:space="0" w:color="auto"/>
            </w:tcBorders>
            <w:shd w:val="clear" w:color="auto" w:fill="auto"/>
            <w:noWrap/>
            <w:vAlign w:val="center"/>
            <w:hideMark/>
          </w:tcPr>
          <w:p w14:paraId="4A66436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03385C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39FFD3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3.7070</w:t>
            </w:r>
          </w:p>
        </w:tc>
        <w:tc>
          <w:tcPr>
            <w:tcW w:w="1198" w:type="dxa"/>
            <w:tcBorders>
              <w:top w:val="nil"/>
              <w:left w:val="nil"/>
              <w:bottom w:val="single" w:sz="4" w:space="0" w:color="auto"/>
              <w:right w:val="single" w:sz="4" w:space="0" w:color="auto"/>
            </w:tcBorders>
            <w:shd w:val="clear" w:color="000000" w:fill="FFFFFF"/>
            <w:noWrap/>
            <w:vAlign w:val="bottom"/>
            <w:hideMark/>
          </w:tcPr>
          <w:p w14:paraId="0BC1B2E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15DCAA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4620D7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w:t>
            </w:r>
          </w:p>
        </w:tc>
        <w:tc>
          <w:tcPr>
            <w:tcW w:w="5420" w:type="dxa"/>
            <w:tcBorders>
              <w:top w:val="nil"/>
              <w:left w:val="nil"/>
              <w:bottom w:val="single" w:sz="4" w:space="0" w:color="auto"/>
              <w:right w:val="single" w:sz="4" w:space="0" w:color="auto"/>
            </w:tcBorders>
            <w:shd w:val="clear" w:color="auto" w:fill="auto"/>
            <w:vAlign w:val="center"/>
            <w:hideMark/>
          </w:tcPr>
          <w:p w14:paraId="40AB7CD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Покраска потолков и балок латексной краской, улучшенного качества, со шпаклевкой</w:t>
            </w:r>
          </w:p>
        </w:tc>
        <w:tc>
          <w:tcPr>
            <w:tcW w:w="911" w:type="dxa"/>
            <w:tcBorders>
              <w:top w:val="nil"/>
              <w:left w:val="nil"/>
              <w:bottom w:val="single" w:sz="4" w:space="0" w:color="auto"/>
              <w:right w:val="single" w:sz="4" w:space="0" w:color="auto"/>
            </w:tcBorders>
            <w:shd w:val="clear" w:color="auto" w:fill="auto"/>
            <w:noWrap/>
            <w:vAlign w:val="center"/>
            <w:hideMark/>
          </w:tcPr>
          <w:p w14:paraId="0DE0886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9DD20B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33D1C1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2.6770</w:t>
            </w:r>
          </w:p>
        </w:tc>
        <w:tc>
          <w:tcPr>
            <w:tcW w:w="1198" w:type="dxa"/>
            <w:tcBorders>
              <w:top w:val="nil"/>
              <w:left w:val="nil"/>
              <w:bottom w:val="single" w:sz="4" w:space="0" w:color="auto"/>
              <w:right w:val="single" w:sz="4" w:space="0" w:color="auto"/>
            </w:tcBorders>
            <w:shd w:val="clear" w:color="000000" w:fill="FFFFFF"/>
            <w:noWrap/>
            <w:vAlign w:val="bottom"/>
            <w:hideMark/>
          </w:tcPr>
          <w:p w14:paraId="4A6C8CA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B75DDDB"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63326A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w:t>
            </w:r>
          </w:p>
        </w:tc>
        <w:tc>
          <w:tcPr>
            <w:tcW w:w="5420" w:type="dxa"/>
            <w:tcBorders>
              <w:top w:val="nil"/>
              <w:left w:val="nil"/>
              <w:bottom w:val="single" w:sz="4" w:space="0" w:color="auto"/>
              <w:right w:val="single" w:sz="4" w:space="0" w:color="auto"/>
            </w:tcBorders>
            <w:shd w:val="clear" w:color="auto" w:fill="auto"/>
            <w:vAlign w:val="center"/>
            <w:hideMark/>
          </w:tcPr>
          <w:p w14:paraId="335FB0C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Возведение гипсокартонных стен с металлическим каркасом, толщина гипсокартона -9,5мм</w:t>
            </w:r>
          </w:p>
        </w:tc>
        <w:tc>
          <w:tcPr>
            <w:tcW w:w="911" w:type="dxa"/>
            <w:tcBorders>
              <w:top w:val="nil"/>
              <w:left w:val="nil"/>
              <w:bottom w:val="single" w:sz="4" w:space="0" w:color="auto"/>
              <w:right w:val="single" w:sz="4" w:space="0" w:color="auto"/>
            </w:tcBorders>
            <w:shd w:val="clear" w:color="auto" w:fill="auto"/>
            <w:noWrap/>
            <w:vAlign w:val="center"/>
            <w:hideMark/>
          </w:tcPr>
          <w:p w14:paraId="790DE51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51B581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50E1F1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5.9578</w:t>
            </w:r>
          </w:p>
        </w:tc>
        <w:tc>
          <w:tcPr>
            <w:tcW w:w="1198" w:type="dxa"/>
            <w:tcBorders>
              <w:top w:val="nil"/>
              <w:left w:val="nil"/>
              <w:bottom w:val="single" w:sz="4" w:space="0" w:color="auto"/>
              <w:right w:val="single" w:sz="4" w:space="0" w:color="auto"/>
            </w:tcBorders>
            <w:shd w:val="clear" w:color="000000" w:fill="FFFFFF"/>
            <w:noWrap/>
            <w:vAlign w:val="bottom"/>
            <w:hideMark/>
          </w:tcPr>
          <w:p w14:paraId="29CAFDC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5E9AD49" w14:textId="77777777" w:rsidTr="003B49DB">
        <w:trPr>
          <w:trHeight w:val="648"/>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3CD075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w:t>
            </w:r>
          </w:p>
        </w:tc>
        <w:tc>
          <w:tcPr>
            <w:tcW w:w="5420" w:type="dxa"/>
            <w:tcBorders>
              <w:top w:val="nil"/>
              <w:left w:val="nil"/>
              <w:bottom w:val="single" w:sz="4" w:space="0" w:color="auto"/>
              <w:right w:val="single" w:sz="4" w:space="0" w:color="auto"/>
            </w:tcBorders>
            <w:shd w:val="clear" w:color="auto" w:fill="auto"/>
            <w:vAlign w:val="center"/>
            <w:hideMark/>
          </w:tcPr>
          <w:p w14:paraId="0B9FFE0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Изготовление подвесного потолка из гипсокартонных листов, на металлическом каркасе, толщина гипсокартона -9,5мм</w:t>
            </w:r>
          </w:p>
        </w:tc>
        <w:tc>
          <w:tcPr>
            <w:tcW w:w="911" w:type="dxa"/>
            <w:tcBorders>
              <w:top w:val="nil"/>
              <w:left w:val="nil"/>
              <w:bottom w:val="single" w:sz="4" w:space="0" w:color="auto"/>
              <w:right w:val="single" w:sz="4" w:space="0" w:color="auto"/>
            </w:tcBorders>
            <w:shd w:val="clear" w:color="auto" w:fill="auto"/>
            <w:vAlign w:val="center"/>
            <w:hideMark/>
          </w:tcPr>
          <w:p w14:paraId="13E0654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29AF4E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DB1B85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7.1100</w:t>
            </w:r>
          </w:p>
        </w:tc>
        <w:tc>
          <w:tcPr>
            <w:tcW w:w="1198" w:type="dxa"/>
            <w:tcBorders>
              <w:top w:val="nil"/>
              <w:left w:val="nil"/>
              <w:bottom w:val="single" w:sz="4" w:space="0" w:color="auto"/>
              <w:right w:val="single" w:sz="4" w:space="0" w:color="auto"/>
            </w:tcBorders>
            <w:shd w:val="clear" w:color="000000" w:fill="FFFFFF"/>
            <w:noWrap/>
            <w:vAlign w:val="bottom"/>
            <w:hideMark/>
          </w:tcPr>
          <w:p w14:paraId="15F93EC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30E2789"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0A9995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w:t>
            </w:r>
          </w:p>
        </w:tc>
        <w:tc>
          <w:tcPr>
            <w:tcW w:w="5420" w:type="dxa"/>
            <w:tcBorders>
              <w:top w:val="nil"/>
              <w:left w:val="nil"/>
              <w:bottom w:val="single" w:sz="4" w:space="0" w:color="auto"/>
              <w:right w:val="single" w:sz="4" w:space="0" w:color="auto"/>
            </w:tcBorders>
            <w:shd w:val="clear" w:color="auto" w:fill="auto"/>
            <w:vAlign w:val="center"/>
            <w:hideMark/>
          </w:tcPr>
          <w:p w14:paraId="456BA36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Изготовление подвесного потолка из ламинированного пластика с металлическим каркасом</w:t>
            </w:r>
          </w:p>
        </w:tc>
        <w:tc>
          <w:tcPr>
            <w:tcW w:w="911" w:type="dxa"/>
            <w:tcBorders>
              <w:top w:val="nil"/>
              <w:left w:val="nil"/>
              <w:bottom w:val="single" w:sz="4" w:space="0" w:color="auto"/>
              <w:right w:val="single" w:sz="4" w:space="0" w:color="auto"/>
            </w:tcBorders>
            <w:shd w:val="clear" w:color="auto" w:fill="auto"/>
            <w:noWrap/>
            <w:vAlign w:val="center"/>
            <w:hideMark/>
          </w:tcPr>
          <w:p w14:paraId="4D694EC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BFF51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CDBF55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5.4340</w:t>
            </w:r>
          </w:p>
        </w:tc>
        <w:tc>
          <w:tcPr>
            <w:tcW w:w="1198" w:type="dxa"/>
            <w:tcBorders>
              <w:top w:val="nil"/>
              <w:left w:val="nil"/>
              <w:bottom w:val="single" w:sz="4" w:space="0" w:color="auto"/>
              <w:right w:val="single" w:sz="4" w:space="0" w:color="auto"/>
            </w:tcBorders>
            <w:shd w:val="clear" w:color="000000" w:fill="FFFFFF"/>
            <w:noWrap/>
            <w:vAlign w:val="bottom"/>
            <w:hideMark/>
          </w:tcPr>
          <w:p w14:paraId="4D60BBB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44A915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10F744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30</w:t>
            </w:r>
          </w:p>
        </w:tc>
        <w:tc>
          <w:tcPr>
            <w:tcW w:w="5420" w:type="dxa"/>
            <w:tcBorders>
              <w:top w:val="nil"/>
              <w:left w:val="nil"/>
              <w:bottom w:val="single" w:sz="4" w:space="0" w:color="auto"/>
              <w:right w:val="single" w:sz="4" w:space="0" w:color="auto"/>
            </w:tcBorders>
            <w:shd w:val="clear" w:color="auto" w:fill="auto"/>
            <w:vAlign w:val="center"/>
            <w:hideMark/>
          </w:tcPr>
          <w:p w14:paraId="68EBD85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Стоимость металлических профилей для подвесных потолков</w:t>
            </w:r>
          </w:p>
        </w:tc>
        <w:tc>
          <w:tcPr>
            <w:tcW w:w="911" w:type="dxa"/>
            <w:tcBorders>
              <w:top w:val="nil"/>
              <w:left w:val="nil"/>
              <w:bottom w:val="single" w:sz="4" w:space="0" w:color="auto"/>
              <w:right w:val="single" w:sz="4" w:space="0" w:color="auto"/>
            </w:tcBorders>
            <w:shd w:val="clear" w:color="auto" w:fill="auto"/>
            <w:noWrap/>
            <w:vAlign w:val="center"/>
            <w:hideMark/>
          </w:tcPr>
          <w:p w14:paraId="3AD8B0E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260708C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6E7732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0.306</w:t>
            </w:r>
          </w:p>
        </w:tc>
        <w:tc>
          <w:tcPr>
            <w:tcW w:w="1198" w:type="dxa"/>
            <w:tcBorders>
              <w:top w:val="nil"/>
              <w:left w:val="nil"/>
              <w:bottom w:val="single" w:sz="4" w:space="0" w:color="auto"/>
              <w:right w:val="single" w:sz="4" w:space="0" w:color="auto"/>
            </w:tcBorders>
            <w:shd w:val="clear" w:color="000000" w:fill="FFFFFF"/>
            <w:noWrap/>
            <w:vAlign w:val="bottom"/>
            <w:hideMark/>
          </w:tcPr>
          <w:p w14:paraId="2838C0D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714D08A"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BB7321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31</w:t>
            </w:r>
          </w:p>
        </w:tc>
        <w:tc>
          <w:tcPr>
            <w:tcW w:w="5420" w:type="dxa"/>
            <w:tcBorders>
              <w:top w:val="nil"/>
              <w:left w:val="nil"/>
              <w:bottom w:val="single" w:sz="4" w:space="0" w:color="auto"/>
              <w:right w:val="single" w:sz="4" w:space="0" w:color="auto"/>
            </w:tcBorders>
            <w:shd w:val="clear" w:color="auto" w:fill="auto"/>
            <w:vAlign w:val="center"/>
            <w:hideMark/>
          </w:tcPr>
          <w:p w14:paraId="1E088022"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Пена 0,5л</w:t>
            </w:r>
          </w:p>
        </w:tc>
        <w:tc>
          <w:tcPr>
            <w:tcW w:w="911" w:type="dxa"/>
            <w:tcBorders>
              <w:top w:val="nil"/>
              <w:left w:val="nil"/>
              <w:bottom w:val="single" w:sz="4" w:space="0" w:color="auto"/>
              <w:right w:val="single" w:sz="4" w:space="0" w:color="auto"/>
            </w:tcBorders>
            <w:shd w:val="clear" w:color="auto" w:fill="auto"/>
            <w:noWrap/>
            <w:vAlign w:val="center"/>
            <w:hideMark/>
          </w:tcPr>
          <w:p w14:paraId="472856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18CE33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4F4C0B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1.3700</w:t>
            </w:r>
          </w:p>
        </w:tc>
        <w:tc>
          <w:tcPr>
            <w:tcW w:w="1198" w:type="dxa"/>
            <w:tcBorders>
              <w:top w:val="nil"/>
              <w:left w:val="nil"/>
              <w:bottom w:val="single" w:sz="4" w:space="0" w:color="auto"/>
              <w:right w:val="single" w:sz="4" w:space="0" w:color="auto"/>
            </w:tcBorders>
            <w:shd w:val="clear" w:color="000000" w:fill="FFFFFF"/>
            <w:noWrap/>
            <w:vAlign w:val="bottom"/>
            <w:hideMark/>
          </w:tcPr>
          <w:p w14:paraId="7C9123B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BD341D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491380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w:t>
            </w:r>
          </w:p>
        </w:tc>
        <w:tc>
          <w:tcPr>
            <w:tcW w:w="5420" w:type="dxa"/>
            <w:tcBorders>
              <w:top w:val="nil"/>
              <w:left w:val="nil"/>
              <w:bottom w:val="single" w:sz="4" w:space="0" w:color="auto"/>
              <w:right w:val="single" w:sz="4" w:space="0" w:color="auto"/>
            </w:tcBorders>
            <w:shd w:val="clear" w:color="auto" w:fill="auto"/>
            <w:vAlign w:val="center"/>
            <w:hideMark/>
          </w:tcPr>
          <w:p w14:paraId="721FC5C6"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Фасад с плитами алюкобонда толщиной 4 мм, вместе с конструктивными элементами, с алюминиевым каркасом</w:t>
            </w:r>
          </w:p>
        </w:tc>
        <w:tc>
          <w:tcPr>
            <w:tcW w:w="911" w:type="dxa"/>
            <w:tcBorders>
              <w:top w:val="nil"/>
              <w:left w:val="nil"/>
              <w:bottom w:val="single" w:sz="4" w:space="0" w:color="auto"/>
              <w:right w:val="single" w:sz="4" w:space="0" w:color="auto"/>
            </w:tcBorders>
            <w:shd w:val="clear" w:color="auto" w:fill="auto"/>
            <w:noWrap/>
            <w:vAlign w:val="center"/>
            <w:hideMark/>
          </w:tcPr>
          <w:p w14:paraId="47F33D9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м2</w:t>
            </w:r>
          </w:p>
        </w:tc>
        <w:tc>
          <w:tcPr>
            <w:tcW w:w="740" w:type="dxa"/>
            <w:tcBorders>
              <w:top w:val="nil"/>
              <w:left w:val="nil"/>
              <w:bottom w:val="single" w:sz="4" w:space="0" w:color="auto"/>
              <w:right w:val="single" w:sz="4" w:space="0" w:color="auto"/>
            </w:tcBorders>
            <w:shd w:val="clear" w:color="auto" w:fill="auto"/>
            <w:noWrap/>
            <w:vAlign w:val="center"/>
            <w:hideMark/>
          </w:tcPr>
          <w:p w14:paraId="598E525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3F901C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26.8560</w:t>
            </w:r>
          </w:p>
        </w:tc>
        <w:tc>
          <w:tcPr>
            <w:tcW w:w="1198" w:type="dxa"/>
            <w:tcBorders>
              <w:top w:val="nil"/>
              <w:left w:val="nil"/>
              <w:bottom w:val="single" w:sz="4" w:space="0" w:color="auto"/>
              <w:right w:val="single" w:sz="4" w:space="0" w:color="auto"/>
            </w:tcBorders>
            <w:shd w:val="clear" w:color="000000" w:fill="FFFFFF"/>
            <w:noWrap/>
            <w:vAlign w:val="bottom"/>
            <w:hideMark/>
          </w:tcPr>
          <w:p w14:paraId="42C6485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5E6FE6D"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292EE4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33</w:t>
            </w:r>
          </w:p>
        </w:tc>
        <w:tc>
          <w:tcPr>
            <w:tcW w:w="5420" w:type="dxa"/>
            <w:tcBorders>
              <w:top w:val="nil"/>
              <w:left w:val="nil"/>
              <w:bottom w:val="single" w:sz="4" w:space="0" w:color="auto"/>
              <w:right w:val="single" w:sz="4" w:space="0" w:color="auto"/>
            </w:tcBorders>
            <w:shd w:val="clear" w:color="auto" w:fill="auto"/>
            <w:vAlign w:val="center"/>
            <w:hideMark/>
          </w:tcPr>
          <w:p w14:paraId="59CC6466"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Обшивка наружных стен фиброцементными плитами толщиной 8 мм, включая алюминиевый каркас с элементами крепления</w:t>
            </w:r>
          </w:p>
        </w:tc>
        <w:tc>
          <w:tcPr>
            <w:tcW w:w="911" w:type="dxa"/>
            <w:tcBorders>
              <w:top w:val="nil"/>
              <w:left w:val="nil"/>
              <w:bottom w:val="single" w:sz="4" w:space="0" w:color="auto"/>
              <w:right w:val="single" w:sz="4" w:space="0" w:color="auto"/>
            </w:tcBorders>
            <w:shd w:val="clear" w:color="auto" w:fill="auto"/>
            <w:noWrap/>
            <w:vAlign w:val="center"/>
            <w:hideMark/>
          </w:tcPr>
          <w:p w14:paraId="11347CE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5A80D8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B1B87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21.3030</w:t>
            </w:r>
          </w:p>
        </w:tc>
        <w:tc>
          <w:tcPr>
            <w:tcW w:w="1198" w:type="dxa"/>
            <w:tcBorders>
              <w:top w:val="nil"/>
              <w:left w:val="nil"/>
              <w:bottom w:val="single" w:sz="4" w:space="0" w:color="auto"/>
              <w:right w:val="single" w:sz="4" w:space="0" w:color="auto"/>
            </w:tcBorders>
            <w:shd w:val="clear" w:color="000000" w:fill="FFFFFF"/>
            <w:noWrap/>
            <w:vAlign w:val="bottom"/>
            <w:hideMark/>
          </w:tcPr>
          <w:p w14:paraId="2A1F82B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A7FD7B8"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9BB61C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34</w:t>
            </w:r>
          </w:p>
        </w:tc>
        <w:tc>
          <w:tcPr>
            <w:tcW w:w="5420" w:type="dxa"/>
            <w:tcBorders>
              <w:top w:val="nil"/>
              <w:left w:val="nil"/>
              <w:bottom w:val="single" w:sz="4" w:space="0" w:color="auto"/>
              <w:right w:val="single" w:sz="4" w:space="0" w:color="auto"/>
            </w:tcBorders>
            <w:shd w:val="clear" w:color="auto" w:fill="auto"/>
            <w:vAlign w:val="center"/>
            <w:hideMark/>
          </w:tcPr>
          <w:p w14:paraId="04A3FD3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Очистка окрашенных и полированных стен специальным раствором</w:t>
            </w:r>
          </w:p>
        </w:tc>
        <w:tc>
          <w:tcPr>
            <w:tcW w:w="911" w:type="dxa"/>
            <w:tcBorders>
              <w:top w:val="nil"/>
              <w:left w:val="nil"/>
              <w:bottom w:val="single" w:sz="4" w:space="0" w:color="auto"/>
              <w:right w:val="single" w:sz="4" w:space="0" w:color="auto"/>
            </w:tcBorders>
            <w:shd w:val="clear" w:color="auto" w:fill="auto"/>
            <w:noWrap/>
            <w:vAlign w:val="center"/>
            <w:hideMark/>
          </w:tcPr>
          <w:p w14:paraId="2237127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35CBF1A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C02D47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0.9230</w:t>
            </w:r>
          </w:p>
        </w:tc>
        <w:tc>
          <w:tcPr>
            <w:tcW w:w="1198" w:type="dxa"/>
            <w:tcBorders>
              <w:top w:val="nil"/>
              <w:left w:val="nil"/>
              <w:bottom w:val="single" w:sz="4" w:space="0" w:color="auto"/>
              <w:right w:val="single" w:sz="4" w:space="0" w:color="auto"/>
            </w:tcBorders>
            <w:shd w:val="clear" w:color="000000" w:fill="FFFFFF"/>
            <w:noWrap/>
            <w:vAlign w:val="bottom"/>
            <w:hideMark/>
          </w:tcPr>
          <w:p w14:paraId="439D743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A1C725E"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58365B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35</w:t>
            </w:r>
          </w:p>
        </w:tc>
        <w:tc>
          <w:tcPr>
            <w:tcW w:w="5420" w:type="dxa"/>
            <w:tcBorders>
              <w:top w:val="nil"/>
              <w:left w:val="nil"/>
              <w:bottom w:val="single" w:sz="4" w:space="0" w:color="auto"/>
              <w:right w:val="single" w:sz="4" w:space="0" w:color="auto"/>
            </w:tcBorders>
            <w:shd w:val="clear" w:color="auto" w:fill="auto"/>
            <w:vAlign w:val="center"/>
            <w:hideMark/>
          </w:tcPr>
          <w:p w14:paraId="7CE2F0D4"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Двухслойная лакировка оштукатуренных и отшлифованных стен</w:t>
            </w:r>
          </w:p>
        </w:tc>
        <w:tc>
          <w:tcPr>
            <w:tcW w:w="911" w:type="dxa"/>
            <w:tcBorders>
              <w:top w:val="nil"/>
              <w:left w:val="nil"/>
              <w:bottom w:val="single" w:sz="4" w:space="0" w:color="auto"/>
              <w:right w:val="single" w:sz="4" w:space="0" w:color="auto"/>
            </w:tcBorders>
            <w:shd w:val="clear" w:color="auto" w:fill="auto"/>
            <w:vAlign w:val="center"/>
            <w:hideMark/>
          </w:tcPr>
          <w:p w14:paraId="293DE7C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6F2AE2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710636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0.8560</w:t>
            </w:r>
          </w:p>
        </w:tc>
        <w:tc>
          <w:tcPr>
            <w:tcW w:w="1198" w:type="dxa"/>
            <w:tcBorders>
              <w:top w:val="nil"/>
              <w:left w:val="nil"/>
              <w:bottom w:val="single" w:sz="4" w:space="0" w:color="auto"/>
              <w:right w:val="single" w:sz="4" w:space="0" w:color="auto"/>
            </w:tcBorders>
            <w:shd w:val="clear" w:color="000000" w:fill="FFFFFF"/>
            <w:noWrap/>
            <w:vAlign w:val="bottom"/>
            <w:hideMark/>
          </w:tcPr>
          <w:p w14:paraId="7AC2B16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7AE03D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05C519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36</w:t>
            </w:r>
          </w:p>
        </w:tc>
        <w:tc>
          <w:tcPr>
            <w:tcW w:w="5420" w:type="dxa"/>
            <w:tcBorders>
              <w:top w:val="nil"/>
              <w:left w:val="nil"/>
              <w:bottom w:val="single" w:sz="4" w:space="0" w:color="auto"/>
              <w:right w:val="single" w:sz="4" w:space="0" w:color="auto"/>
            </w:tcBorders>
            <w:shd w:val="clear" w:color="auto" w:fill="auto"/>
            <w:vAlign w:val="center"/>
            <w:hideMark/>
          </w:tcPr>
          <w:p w14:paraId="00B31F12"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Выполнение полимерцементной гидроизоляции стен</w:t>
            </w:r>
          </w:p>
        </w:tc>
        <w:tc>
          <w:tcPr>
            <w:tcW w:w="911" w:type="dxa"/>
            <w:tcBorders>
              <w:top w:val="nil"/>
              <w:left w:val="nil"/>
              <w:bottom w:val="single" w:sz="4" w:space="0" w:color="auto"/>
              <w:right w:val="single" w:sz="4" w:space="0" w:color="auto"/>
            </w:tcBorders>
            <w:shd w:val="clear" w:color="auto" w:fill="auto"/>
            <w:vAlign w:val="center"/>
            <w:hideMark/>
          </w:tcPr>
          <w:p w14:paraId="72BBA9C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46C8ED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B0637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1.8040</w:t>
            </w:r>
          </w:p>
        </w:tc>
        <w:tc>
          <w:tcPr>
            <w:tcW w:w="1198" w:type="dxa"/>
            <w:tcBorders>
              <w:top w:val="nil"/>
              <w:left w:val="nil"/>
              <w:bottom w:val="single" w:sz="4" w:space="0" w:color="auto"/>
              <w:right w:val="single" w:sz="4" w:space="0" w:color="auto"/>
            </w:tcBorders>
            <w:shd w:val="clear" w:color="000000" w:fill="FFFFFF"/>
            <w:noWrap/>
            <w:vAlign w:val="bottom"/>
            <w:hideMark/>
          </w:tcPr>
          <w:p w14:paraId="50E476C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92C01B5" w14:textId="77777777" w:rsidTr="003B49DB">
        <w:trPr>
          <w:trHeight w:val="360"/>
        </w:trPr>
        <w:tc>
          <w:tcPr>
            <w:tcW w:w="745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9D53A00" w14:textId="77777777" w:rsidR="003B49DB" w:rsidRPr="003B49DB" w:rsidRDefault="003B49DB" w:rsidP="003B49DB">
            <w:pPr>
              <w:jc w:val="cente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Работы по благоустройству</w:t>
            </w:r>
          </w:p>
        </w:tc>
        <w:tc>
          <w:tcPr>
            <w:tcW w:w="1031" w:type="dxa"/>
            <w:tcBorders>
              <w:top w:val="nil"/>
              <w:left w:val="nil"/>
              <w:bottom w:val="single" w:sz="4" w:space="0" w:color="auto"/>
              <w:right w:val="single" w:sz="4" w:space="0" w:color="auto"/>
            </w:tcBorders>
            <w:shd w:val="clear" w:color="auto" w:fill="auto"/>
            <w:vAlign w:val="center"/>
            <w:hideMark/>
          </w:tcPr>
          <w:p w14:paraId="241EDA02" w14:textId="77777777" w:rsidR="003B49DB" w:rsidRPr="003B49DB" w:rsidRDefault="003B49DB" w:rsidP="003B49DB">
            <w:pP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4E9E478E"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39640B96" w14:textId="77777777" w:rsidTr="003B49DB">
        <w:trPr>
          <w:trHeight w:val="33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84A3E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734E206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Снос металлического забора</w:t>
            </w:r>
          </w:p>
        </w:tc>
        <w:tc>
          <w:tcPr>
            <w:tcW w:w="911" w:type="dxa"/>
            <w:tcBorders>
              <w:top w:val="nil"/>
              <w:left w:val="nil"/>
              <w:bottom w:val="single" w:sz="4" w:space="0" w:color="auto"/>
              <w:right w:val="single" w:sz="4" w:space="0" w:color="auto"/>
            </w:tcBorders>
            <w:shd w:val="clear" w:color="auto" w:fill="auto"/>
            <w:noWrap/>
            <w:vAlign w:val="center"/>
            <w:hideMark/>
          </w:tcPr>
          <w:p w14:paraId="173DFB5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3FDF1B7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D2E1B5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56.5230</w:t>
            </w:r>
          </w:p>
        </w:tc>
        <w:tc>
          <w:tcPr>
            <w:tcW w:w="1198" w:type="dxa"/>
            <w:tcBorders>
              <w:top w:val="nil"/>
              <w:left w:val="nil"/>
              <w:bottom w:val="single" w:sz="4" w:space="0" w:color="auto"/>
              <w:right w:val="single" w:sz="4" w:space="0" w:color="auto"/>
            </w:tcBorders>
            <w:shd w:val="clear" w:color="000000" w:fill="FFFFFF"/>
            <w:noWrap/>
            <w:vAlign w:val="bottom"/>
            <w:hideMark/>
          </w:tcPr>
          <w:p w14:paraId="1CDBDAC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8B2CA59"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E1D3B6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527DBEC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Изготовление и монтаж ограждения из металлической трубы</w:t>
            </w:r>
          </w:p>
        </w:tc>
        <w:tc>
          <w:tcPr>
            <w:tcW w:w="911" w:type="dxa"/>
            <w:tcBorders>
              <w:top w:val="nil"/>
              <w:left w:val="nil"/>
              <w:bottom w:val="single" w:sz="4" w:space="0" w:color="auto"/>
              <w:right w:val="single" w:sz="4" w:space="0" w:color="auto"/>
            </w:tcBorders>
            <w:shd w:val="clear" w:color="auto" w:fill="auto"/>
            <w:vAlign w:val="center"/>
            <w:hideMark/>
          </w:tcPr>
          <w:p w14:paraId="3D0DC87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4D1539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D802B6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23.6720</w:t>
            </w:r>
          </w:p>
        </w:tc>
        <w:tc>
          <w:tcPr>
            <w:tcW w:w="1198" w:type="dxa"/>
            <w:tcBorders>
              <w:top w:val="nil"/>
              <w:left w:val="nil"/>
              <w:bottom w:val="single" w:sz="4" w:space="0" w:color="auto"/>
              <w:right w:val="single" w:sz="4" w:space="0" w:color="auto"/>
            </w:tcBorders>
            <w:shd w:val="clear" w:color="000000" w:fill="FFFFFF"/>
            <w:noWrap/>
            <w:vAlign w:val="bottom"/>
            <w:hideMark/>
          </w:tcPr>
          <w:p w14:paraId="390D278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E6E72D7"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E09A3C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22DCF544"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Резка металлических деталей, элементов, арматуры</w:t>
            </w:r>
          </w:p>
        </w:tc>
        <w:tc>
          <w:tcPr>
            <w:tcW w:w="911" w:type="dxa"/>
            <w:tcBorders>
              <w:top w:val="nil"/>
              <w:left w:val="nil"/>
              <w:bottom w:val="single" w:sz="4" w:space="0" w:color="auto"/>
              <w:right w:val="single" w:sz="4" w:space="0" w:color="auto"/>
            </w:tcBorders>
            <w:shd w:val="clear" w:color="auto" w:fill="auto"/>
            <w:noWrap/>
            <w:vAlign w:val="center"/>
            <w:hideMark/>
          </w:tcPr>
          <w:p w14:paraId="11BA01B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место</w:t>
            </w:r>
          </w:p>
        </w:tc>
        <w:tc>
          <w:tcPr>
            <w:tcW w:w="740" w:type="dxa"/>
            <w:tcBorders>
              <w:top w:val="nil"/>
              <w:left w:val="nil"/>
              <w:bottom w:val="single" w:sz="4" w:space="0" w:color="auto"/>
              <w:right w:val="single" w:sz="4" w:space="0" w:color="auto"/>
            </w:tcBorders>
            <w:shd w:val="clear" w:color="auto" w:fill="auto"/>
            <w:noWrap/>
            <w:vAlign w:val="center"/>
            <w:hideMark/>
          </w:tcPr>
          <w:p w14:paraId="27E1161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11A0C5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0.4490</w:t>
            </w:r>
          </w:p>
        </w:tc>
        <w:tc>
          <w:tcPr>
            <w:tcW w:w="1198" w:type="dxa"/>
            <w:tcBorders>
              <w:top w:val="nil"/>
              <w:left w:val="nil"/>
              <w:bottom w:val="single" w:sz="4" w:space="0" w:color="auto"/>
              <w:right w:val="single" w:sz="4" w:space="0" w:color="auto"/>
            </w:tcBorders>
            <w:shd w:val="clear" w:color="000000" w:fill="FFFFFF"/>
            <w:noWrap/>
            <w:vAlign w:val="bottom"/>
            <w:hideMark/>
          </w:tcPr>
          <w:p w14:paraId="5F5802C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6CD71E1"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E38876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59AF90C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Изготовление и монтаж нового металлического забора (из прямоугольных и квадратных труб)</w:t>
            </w:r>
          </w:p>
        </w:tc>
        <w:tc>
          <w:tcPr>
            <w:tcW w:w="911" w:type="dxa"/>
            <w:tcBorders>
              <w:top w:val="nil"/>
              <w:left w:val="nil"/>
              <w:bottom w:val="single" w:sz="4" w:space="0" w:color="auto"/>
              <w:right w:val="single" w:sz="4" w:space="0" w:color="auto"/>
            </w:tcBorders>
            <w:shd w:val="clear" w:color="auto" w:fill="auto"/>
            <w:noWrap/>
            <w:vAlign w:val="center"/>
            <w:hideMark/>
          </w:tcPr>
          <w:p w14:paraId="3F52D1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6731863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1F6FE9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574.5860</w:t>
            </w:r>
          </w:p>
        </w:tc>
        <w:tc>
          <w:tcPr>
            <w:tcW w:w="1198" w:type="dxa"/>
            <w:tcBorders>
              <w:top w:val="nil"/>
              <w:left w:val="nil"/>
              <w:bottom w:val="single" w:sz="4" w:space="0" w:color="auto"/>
              <w:right w:val="single" w:sz="4" w:space="0" w:color="auto"/>
            </w:tcBorders>
            <w:shd w:val="clear" w:color="000000" w:fill="FFFFFF"/>
            <w:noWrap/>
            <w:vAlign w:val="bottom"/>
            <w:hideMark/>
          </w:tcPr>
          <w:p w14:paraId="2B92B8E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9EB3AD4" w14:textId="77777777" w:rsidTr="003B49DB">
        <w:trPr>
          <w:trHeight w:val="33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296A26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67E0FED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Снос бордюрных камней вместе с бетонными слоями</w:t>
            </w:r>
          </w:p>
        </w:tc>
        <w:tc>
          <w:tcPr>
            <w:tcW w:w="911" w:type="dxa"/>
            <w:tcBorders>
              <w:top w:val="nil"/>
              <w:left w:val="nil"/>
              <w:bottom w:val="single" w:sz="4" w:space="0" w:color="auto"/>
              <w:right w:val="single" w:sz="4" w:space="0" w:color="auto"/>
            </w:tcBorders>
            <w:shd w:val="clear" w:color="auto" w:fill="auto"/>
            <w:noWrap/>
            <w:vAlign w:val="center"/>
            <w:hideMark/>
          </w:tcPr>
          <w:p w14:paraId="3D9D6B8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5B3205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916B1A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1.4220</w:t>
            </w:r>
          </w:p>
        </w:tc>
        <w:tc>
          <w:tcPr>
            <w:tcW w:w="1198" w:type="dxa"/>
            <w:tcBorders>
              <w:top w:val="nil"/>
              <w:left w:val="nil"/>
              <w:bottom w:val="single" w:sz="4" w:space="0" w:color="auto"/>
              <w:right w:val="single" w:sz="4" w:space="0" w:color="auto"/>
            </w:tcBorders>
            <w:shd w:val="clear" w:color="000000" w:fill="FFFFFF"/>
            <w:noWrap/>
            <w:vAlign w:val="bottom"/>
            <w:hideMark/>
          </w:tcPr>
          <w:p w14:paraId="66A9C4A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89E1B64" w14:textId="77777777" w:rsidTr="003B49DB">
        <w:trPr>
          <w:trHeight w:val="33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03C94E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w:t>
            </w:r>
          </w:p>
        </w:tc>
        <w:tc>
          <w:tcPr>
            <w:tcW w:w="5420" w:type="dxa"/>
            <w:tcBorders>
              <w:top w:val="nil"/>
              <w:left w:val="nil"/>
              <w:bottom w:val="single" w:sz="4" w:space="0" w:color="auto"/>
              <w:right w:val="single" w:sz="4" w:space="0" w:color="auto"/>
            </w:tcBorders>
            <w:shd w:val="clear" w:color="auto" w:fill="auto"/>
            <w:vAlign w:val="center"/>
            <w:hideMark/>
          </w:tcPr>
          <w:p w14:paraId="5F29637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Снос пола из бетонных плит</w:t>
            </w:r>
          </w:p>
        </w:tc>
        <w:tc>
          <w:tcPr>
            <w:tcW w:w="911" w:type="dxa"/>
            <w:tcBorders>
              <w:top w:val="nil"/>
              <w:left w:val="nil"/>
              <w:bottom w:val="single" w:sz="4" w:space="0" w:color="auto"/>
              <w:right w:val="single" w:sz="4" w:space="0" w:color="auto"/>
            </w:tcBorders>
            <w:shd w:val="clear" w:color="auto" w:fill="auto"/>
            <w:noWrap/>
            <w:vAlign w:val="center"/>
            <w:hideMark/>
          </w:tcPr>
          <w:p w14:paraId="51D9CEA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BDACC1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3D56BC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0.6070</w:t>
            </w:r>
          </w:p>
        </w:tc>
        <w:tc>
          <w:tcPr>
            <w:tcW w:w="1198" w:type="dxa"/>
            <w:tcBorders>
              <w:top w:val="nil"/>
              <w:left w:val="nil"/>
              <w:bottom w:val="single" w:sz="4" w:space="0" w:color="auto"/>
              <w:right w:val="single" w:sz="4" w:space="0" w:color="auto"/>
            </w:tcBorders>
            <w:shd w:val="clear" w:color="000000" w:fill="FFFFFF"/>
            <w:noWrap/>
            <w:vAlign w:val="bottom"/>
            <w:hideMark/>
          </w:tcPr>
          <w:p w14:paraId="2D9357D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27FB3FD" w14:textId="77777777" w:rsidTr="003B49DB">
        <w:trPr>
          <w:trHeight w:val="33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48D92F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364BB3B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Ремонт и переустановка металлического ограждения</w:t>
            </w:r>
          </w:p>
        </w:tc>
        <w:tc>
          <w:tcPr>
            <w:tcW w:w="911" w:type="dxa"/>
            <w:tcBorders>
              <w:top w:val="nil"/>
              <w:left w:val="nil"/>
              <w:bottom w:val="single" w:sz="4" w:space="0" w:color="auto"/>
              <w:right w:val="single" w:sz="4" w:space="0" w:color="auto"/>
            </w:tcBorders>
            <w:shd w:val="clear" w:color="auto" w:fill="auto"/>
            <w:noWrap/>
            <w:vAlign w:val="center"/>
            <w:hideMark/>
          </w:tcPr>
          <w:p w14:paraId="113A773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0AFBEC2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DA0052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16.0450</w:t>
            </w:r>
          </w:p>
        </w:tc>
        <w:tc>
          <w:tcPr>
            <w:tcW w:w="1198" w:type="dxa"/>
            <w:tcBorders>
              <w:top w:val="nil"/>
              <w:left w:val="nil"/>
              <w:bottom w:val="single" w:sz="4" w:space="0" w:color="auto"/>
              <w:right w:val="single" w:sz="4" w:space="0" w:color="auto"/>
            </w:tcBorders>
            <w:shd w:val="clear" w:color="000000" w:fill="FFFFFF"/>
            <w:noWrap/>
            <w:vAlign w:val="bottom"/>
            <w:hideMark/>
          </w:tcPr>
          <w:p w14:paraId="7EF1EF8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C150F4D" w14:textId="77777777" w:rsidTr="003B49DB">
        <w:trPr>
          <w:trHeight w:val="4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828BA9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6D8A155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Двухслойная масляная покраска металлических перил, ограждений и элементов</w:t>
            </w:r>
          </w:p>
        </w:tc>
        <w:tc>
          <w:tcPr>
            <w:tcW w:w="911" w:type="dxa"/>
            <w:tcBorders>
              <w:top w:val="nil"/>
              <w:left w:val="nil"/>
              <w:bottom w:val="single" w:sz="4" w:space="0" w:color="auto"/>
              <w:right w:val="single" w:sz="4" w:space="0" w:color="auto"/>
            </w:tcBorders>
            <w:shd w:val="clear" w:color="auto" w:fill="auto"/>
            <w:noWrap/>
            <w:vAlign w:val="center"/>
            <w:hideMark/>
          </w:tcPr>
          <w:p w14:paraId="6562253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013B85A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3823D9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1.7590</w:t>
            </w:r>
          </w:p>
        </w:tc>
        <w:tc>
          <w:tcPr>
            <w:tcW w:w="1198" w:type="dxa"/>
            <w:tcBorders>
              <w:top w:val="nil"/>
              <w:left w:val="nil"/>
              <w:bottom w:val="single" w:sz="4" w:space="0" w:color="auto"/>
              <w:right w:val="single" w:sz="4" w:space="0" w:color="auto"/>
            </w:tcBorders>
            <w:shd w:val="clear" w:color="000000" w:fill="FFFFFF"/>
            <w:noWrap/>
            <w:vAlign w:val="bottom"/>
            <w:hideMark/>
          </w:tcPr>
          <w:p w14:paraId="16829ED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99894F8" w14:textId="77777777" w:rsidTr="003B49DB">
        <w:trPr>
          <w:trHeight w:val="33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EF8CB5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699DEF05"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Выполнение металлического ограждения высотой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=2,0м</w:t>
            </w:r>
          </w:p>
        </w:tc>
        <w:tc>
          <w:tcPr>
            <w:tcW w:w="911" w:type="dxa"/>
            <w:tcBorders>
              <w:top w:val="nil"/>
              <w:left w:val="nil"/>
              <w:bottom w:val="single" w:sz="4" w:space="0" w:color="auto"/>
              <w:right w:val="single" w:sz="4" w:space="0" w:color="auto"/>
            </w:tcBorders>
            <w:shd w:val="clear" w:color="auto" w:fill="auto"/>
            <w:vAlign w:val="center"/>
            <w:hideMark/>
          </w:tcPr>
          <w:p w14:paraId="6AE77CE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DAFFEA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C8A72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23.3570</w:t>
            </w:r>
          </w:p>
        </w:tc>
        <w:tc>
          <w:tcPr>
            <w:tcW w:w="1198" w:type="dxa"/>
            <w:tcBorders>
              <w:top w:val="nil"/>
              <w:left w:val="nil"/>
              <w:bottom w:val="single" w:sz="4" w:space="0" w:color="auto"/>
              <w:right w:val="single" w:sz="4" w:space="0" w:color="auto"/>
            </w:tcBorders>
            <w:shd w:val="clear" w:color="000000" w:fill="FFFFFF"/>
            <w:noWrap/>
            <w:vAlign w:val="bottom"/>
            <w:hideMark/>
          </w:tcPr>
          <w:p w14:paraId="73C076C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2E393F5" w14:textId="77777777" w:rsidTr="003B49DB">
        <w:trPr>
          <w:trHeight w:val="33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D97B34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2FC4913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Ремонт и покраска детских игр</w:t>
            </w:r>
          </w:p>
        </w:tc>
        <w:tc>
          <w:tcPr>
            <w:tcW w:w="911" w:type="dxa"/>
            <w:tcBorders>
              <w:top w:val="nil"/>
              <w:left w:val="nil"/>
              <w:bottom w:val="single" w:sz="4" w:space="0" w:color="auto"/>
              <w:right w:val="single" w:sz="4" w:space="0" w:color="auto"/>
            </w:tcBorders>
            <w:shd w:val="clear" w:color="auto" w:fill="auto"/>
            <w:vAlign w:val="center"/>
            <w:hideMark/>
          </w:tcPr>
          <w:p w14:paraId="2302D0B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E0D634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2A77FF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41.4895</w:t>
            </w:r>
          </w:p>
        </w:tc>
        <w:tc>
          <w:tcPr>
            <w:tcW w:w="1198" w:type="dxa"/>
            <w:tcBorders>
              <w:top w:val="nil"/>
              <w:left w:val="nil"/>
              <w:bottom w:val="single" w:sz="4" w:space="0" w:color="auto"/>
              <w:right w:val="single" w:sz="4" w:space="0" w:color="auto"/>
            </w:tcBorders>
            <w:shd w:val="clear" w:color="000000" w:fill="FFFFFF"/>
            <w:noWrap/>
            <w:vAlign w:val="bottom"/>
            <w:hideMark/>
          </w:tcPr>
          <w:p w14:paraId="0EE56F1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48D581E" w14:textId="77777777" w:rsidTr="003B49DB">
        <w:trPr>
          <w:trHeight w:val="468"/>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FAFE63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w:t>
            </w:r>
          </w:p>
        </w:tc>
        <w:tc>
          <w:tcPr>
            <w:tcW w:w="5420" w:type="dxa"/>
            <w:tcBorders>
              <w:top w:val="nil"/>
              <w:left w:val="nil"/>
              <w:bottom w:val="single" w:sz="4" w:space="0" w:color="auto"/>
              <w:right w:val="single" w:sz="4" w:space="0" w:color="auto"/>
            </w:tcBorders>
            <w:shd w:val="clear" w:color="auto" w:fill="auto"/>
            <w:vAlign w:val="center"/>
            <w:hideMark/>
          </w:tcPr>
          <w:p w14:paraId="5A20698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Ремонт или восстановление металлоконструкций чатов</w:t>
            </w:r>
          </w:p>
        </w:tc>
        <w:tc>
          <w:tcPr>
            <w:tcW w:w="911" w:type="dxa"/>
            <w:tcBorders>
              <w:top w:val="nil"/>
              <w:left w:val="nil"/>
              <w:bottom w:val="single" w:sz="4" w:space="0" w:color="auto"/>
              <w:right w:val="single" w:sz="4" w:space="0" w:color="auto"/>
            </w:tcBorders>
            <w:shd w:val="clear" w:color="auto" w:fill="auto"/>
            <w:vAlign w:val="center"/>
            <w:hideMark/>
          </w:tcPr>
          <w:p w14:paraId="287D692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дом</w:t>
            </w:r>
          </w:p>
        </w:tc>
        <w:tc>
          <w:tcPr>
            <w:tcW w:w="740" w:type="dxa"/>
            <w:tcBorders>
              <w:top w:val="nil"/>
              <w:left w:val="nil"/>
              <w:bottom w:val="single" w:sz="4" w:space="0" w:color="auto"/>
              <w:right w:val="single" w:sz="4" w:space="0" w:color="auto"/>
            </w:tcBorders>
            <w:shd w:val="clear" w:color="auto" w:fill="auto"/>
            <w:noWrap/>
            <w:vAlign w:val="center"/>
            <w:hideMark/>
          </w:tcPr>
          <w:p w14:paraId="6E38332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D0FDA5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202.601</w:t>
            </w:r>
          </w:p>
        </w:tc>
        <w:tc>
          <w:tcPr>
            <w:tcW w:w="1198" w:type="dxa"/>
            <w:tcBorders>
              <w:top w:val="nil"/>
              <w:left w:val="nil"/>
              <w:bottom w:val="single" w:sz="4" w:space="0" w:color="auto"/>
              <w:right w:val="single" w:sz="4" w:space="0" w:color="auto"/>
            </w:tcBorders>
            <w:shd w:val="clear" w:color="000000" w:fill="FFFFFF"/>
            <w:noWrap/>
            <w:vAlign w:val="bottom"/>
            <w:hideMark/>
          </w:tcPr>
          <w:p w14:paraId="64379CF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4378A81" w14:textId="77777777" w:rsidTr="003B49DB">
        <w:trPr>
          <w:trHeight w:val="384"/>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D7A4D1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57EB5AA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скамеек с металлическими каркасами</w:t>
            </w:r>
          </w:p>
        </w:tc>
        <w:tc>
          <w:tcPr>
            <w:tcW w:w="911" w:type="dxa"/>
            <w:tcBorders>
              <w:top w:val="nil"/>
              <w:left w:val="nil"/>
              <w:bottom w:val="single" w:sz="4" w:space="0" w:color="auto"/>
              <w:right w:val="single" w:sz="4" w:space="0" w:color="auto"/>
            </w:tcBorders>
            <w:shd w:val="clear" w:color="auto" w:fill="auto"/>
            <w:vAlign w:val="center"/>
            <w:hideMark/>
          </w:tcPr>
          <w:p w14:paraId="7B0235B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ED2FD3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F4974D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92.1500</w:t>
            </w:r>
          </w:p>
        </w:tc>
        <w:tc>
          <w:tcPr>
            <w:tcW w:w="1198" w:type="dxa"/>
            <w:tcBorders>
              <w:top w:val="nil"/>
              <w:left w:val="nil"/>
              <w:bottom w:val="single" w:sz="4" w:space="0" w:color="auto"/>
              <w:right w:val="single" w:sz="4" w:space="0" w:color="auto"/>
            </w:tcBorders>
            <w:shd w:val="clear" w:color="000000" w:fill="FFFFFF"/>
            <w:noWrap/>
            <w:vAlign w:val="bottom"/>
            <w:hideMark/>
          </w:tcPr>
          <w:p w14:paraId="601301C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17FB286" w14:textId="77777777" w:rsidTr="003B49DB">
        <w:trPr>
          <w:trHeight w:val="372"/>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1C9499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5218C75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мусорных баков с металлическим каркасом</w:t>
            </w:r>
          </w:p>
        </w:tc>
        <w:tc>
          <w:tcPr>
            <w:tcW w:w="911" w:type="dxa"/>
            <w:tcBorders>
              <w:top w:val="nil"/>
              <w:left w:val="nil"/>
              <w:bottom w:val="single" w:sz="4" w:space="0" w:color="auto"/>
              <w:right w:val="single" w:sz="4" w:space="0" w:color="auto"/>
            </w:tcBorders>
            <w:shd w:val="clear" w:color="auto" w:fill="auto"/>
            <w:vAlign w:val="center"/>
            <w:hideMark/>
          </w:tcPr>
          <w:p w14:paraId="1BA482A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1358BB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E3E1B7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52.7800</w:t>
            </w:r>
          </w:p>
        </w:tc>
        <w:tc>
          <w:tcPr>
            <w:tcW w:w="1198" w:type="dxa"/>
            <w:tcBorders>
              <w:top w:val="nil"/>
              <w:left w:val="nil"/>
              <w:bottom w:val="single" w:sz="4" w:space="0" w:color="auto"/>
              <w:right w:val="single" w:sz="4" w:space="0" w:color="auto"/>
            </w:tcBorders>
            <w:shd w:val="clear" w:color="000000" w:fill="FFFFFF"/>
            <w:noWrap/>
            <w:vAlign w:val="bottom"/>
            <w:hideMark/>
          </w:tcPr>
          <w:p w14:paraId="3FB157B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577BFCE" w14:textId="77777777" w:rsidTr="003B49DB">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AF06F6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w:t>
            </w:r>
          </w:p>
        </w:tc>
        <w:tc>
          <w:tcPr>
            <w:tcW w:w="5420" w:type="dxa"/>
            <w:tcBorders>
              <w:top w:val="nil"/>
              <w:left w:val="nil"/>
              <w:bottom w:val="single" w:sz="4" w:space="0" w:color="auto"/>
              <w:right w:val="single" w:sz="4" w:space="0" w:color="auto"/>
            </w:tcBorders>
            <w:shd w:val="clear" w:color="auto" w:fill="auto"/>
            <w:vAlign w:val="center"/>
            <w:hideMark/>
          </w:tcPr>
          <w:p w14:paraId="24EDDEF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Закупка и установка чугунных скамеек с деревянными сиденьями</w:t>
            </w:r>
          </w:p>
        </w:tc>
        <w:tc>
          <w:tcPr>
            <w:tcW w:w="911" w:type="dxa"/>
            <w:tcBorders>
              <w:top w:val="nil"/>
              <w:left w:val="nil"/>
              <w:bottom w:val="single" w:sz="4" w:space="0" w:color="auto"/>
              <w:right w:val="single" w:sz="4" w:space="0" w:color="auto"/>
            </w:tcBorders>
            <w:shd w:val="clear" w:color="auto" w:fill="auto"/>
            <w:noWrap/>
            <w:vAlign w:val="center"/>
            <w:hideMark/>
          </w:tcPr>
          <w:p w14:paraId="5490686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301FEC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E96E29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153.7890</w:t>
            </w:r>
          </w:p>
        </w:tc>
        <w:tc>
          <w:tcPr>
            <w:tcW w:w="1198" w:type="dxa"/>
            <w:tcBorders>
              <w:top w:val="nil"/>
              <w:left w:val="nil"/>
              <w:bottom w:val="single" w:sz="4" w:space="0" w:color="auto"/>
              <w:right w:val="single" w:sz="4" w:space="0" w:color="auto"/>
            </w:tcBorders>
            <w:shd w:val="clear" w:color="000000" w:fill="FFFFFF"/>
            <w:noWrap/>
            <w:vAlign w:val="bottom"/>
            <w:hideMark/>
          </w:tcPr>
          <w:p w14:paraId="3D7FA8B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9832463" w14:textId="77777777" w:rsidTr="003B49DB">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E06277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0D23D93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Закупка и установка чугунных мусорных баков с деревянной облицовкой</w:t>
            </w:r>
          </w:p>
        </w:tc>
        <w:tc>
          <w:tcPr>
            <w:tcW w:w="911" w:type="dxa"/>
            <w:tcBorders>
              <w:top w:val="nil"/>
              <w:left w:val="nil"/>
              <w:bottom w:val="single" w:sz="4" w:space="0" w:color="auto"/>
              <w:right w:val="single" w:sz="4" w:space="0" w:color="auto"/>
            </w:tcBorders>
            <w:shd w:val="clear" w:color="auto" w:fill="auto"/>
            <w:noWrap/>
            <w:vAlign w:val="center"/>
            <w:hideMark/>
          </w:tcPr>
          <w:p w14:paraId="3350F1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34F1DD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D3796D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60.6290</w:t>
            </w:r>
          </w:p>
        </w:tc>
        <w:tc>
          <w:tcPr>
            <w:tcW w:w="1198" w:type="dxa"/>
            <w:tcBorders>
              <w:top w:val="nil"/>
              <w:left w:val="nil"/>
              <w:bottom w:val="single" w:sz="4" w:space="0" w:color="auto"/>
              <w:right w:val="single" w:sz="4" w:space="0" w:color="auto"/>
            </w:tcBorders>
            <w:shd w:val="clear" w:color="000000" w:fill="FFFFFF"/>
            <w:noWrap/>
            <w:vAlign w:val="bottom"/>
            <w:hideMark/>
          </w:tcPr>
          <w:p w14:paraId="68A3A87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D7E46B2"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717E28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w:t>
            </w:r>
          </w:p>
        </w:tc>
        <w:tc>
          <w:tcPr>
            <w:tcW w:w="5420" w:type="dxa"/>
            <w:tcBorders>
              <w:top w:val="nil"/>
              <w:left w:val="nil"/>
              <w:bottom w:val="single" w:sz="4" w:space="0" w:color="auto"/>
              <w:right w:val="single" w:sz="4" w:space="0" w:color="auto"/>
            </w:tcBorders>
            <w:shd w:val="clear" w:color="auto" w:fill="auto"/>
            <w:vAlign w:val="center"/>
            <w:hideMark/>
          </w:tcPr>
          <w:p w14:paraId="1A5A127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Ремонт деревянных скамеек</w:t>
            </w:r>
          </w:p>
        </w:tc>
        <w:tc>
          <w:tcPr>
            <w:tcW w:w="911" w:type="dxa"/>
            <w:tcBorders>
              <w:top w:val="nil"/>
              <w:left w:val="nil"/>
              <w:bottom w:val="single" w:sz="4" w:space="0" w:color="auto"/>
              <w:right w:val="single" w:sz="4" w:space="0" w:color="auto"/>
            </w:tcBorders>
            <w:shd w:val="clear" w:color="auto" w:fill="auto"/>
            <w:vAlign w:val="center"/>
            <w:hideMark/>
          </w:tcPr>
          <w:p w14:paraId="0C83F6C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D9F71C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8DBF92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8.8700</w:t>
            </w:r>
          </w:p>
        </w:tc>
        <w:tc>
          <w:tcPr>
            <w:tcW w:w="1198" w:type="dxa"/>
            <w:tcBorders>
              <w:top w:val="nil"/>
              <w:left w:val="nil"/>
              <w:bottom w:val="single" w:sz="4" w:space="0" w:color="auto"/>
              <w:right w:val="single" w:sz="4" w:space="0" w:color="auto"/>
            </w:tcBorders>
            <w:shd w:val="clear" w:color="000000" w:fill="FFFFFF"/>
            <w:noWrap/>
            <w:vAlign w:val="bottom"/>
            <w:hideMark/>
          </w:tcPr>
          <w:p w14:paraId="19F2AA5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2129BC7"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06AC1C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w:t>
            </w:r>
          </w:p>
        </w:tc>
        <w:tc>
          <w:tcPr>
            <w:tcW w:w="5420" w:type="dxa"/>
            <w:tcBorders>
              <w:top w:val="nil"/>
              <w:left w:val="nil"/>
              <w:bottom w:val="single" w:sz="4" w:space="0" w:color="auto"/>
              <w:right w:val="single" w:sz="4" w:space="0" w:color="auto"/>
            </w:tcBorders>
            <w:shd w:val="clear" w:color="auto" w:fill="auto"/>
            <w:vAlign w:val="center"/>
            <w:hideMark/>
          </w:tcPr>
          <w:p w14:paraId="5A98C216"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Шлифовка деревянных элементов</w:t>
            </w:r>
          </w:p>
        </w:tc>
        <w:tc>
          <w:tcPr>
            <w:tcW w:w="911" w:type="dxa"/>
            <w:tcBorders>
              <w:top w:val="nil"/>
              <w:left w:val="nil"/>
              <w:bottom w:val="single" w:sz="4" w:space="0" w:color="auto"/>
              <w:right w:val="single" w:sz="4" w:space="0" w:color="auto"/>
            </w:tcBorders>
            <w:shd w:val="clear" w:color="auto" w:fill="auto"/>
            <w:noWrap/>
            <w:vAlign w:val="center"/>
            <w:hideMark/>
          </w:tcPr>
          <w:p w14:paraId="315ABB2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0CBB0D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14C463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1.0300</w:t>
            </w:r>
          </w:p>
        </w:tc>
        <w:tc>
          <w:tcPr>
            <w:tcW w:w="1198" w:type="dxa"/>
            <w:tcBorders>
              <w:top w:val="nil"/>
              <w:left w:val="nil"/>
              <w:bottom w:val="single" w:sz="4" w:space="0" w:color="auto"/>
              <w:right w:val="single" w:sz="4" w:space="0" w:color="auto"/>
            </w:tcBorders>
            <w:shd w:val="clear" w:color="000000" w:fill="FFFFFF"/>
            <w:noWrap/>
            <w:vAlign w:val="bottom"/>
            <w:hideMark/>
          </w:tcPr>
          <w:p w14:paraId="062E1CC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A945650"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EEEFA3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w:t>
            </w:r>
          </w:p>
        </w:tc>
        <w:tc>
          <w:tcPr>
            <w:tcW w:w="5420" w:type="dxa"/>
            <w:tcBorders>
              <w:top w:val="nil"/>
              <w:left w:val="nil"/>
              <w:bottom w:val="single" w:sz="4" w:space="0" w:color="auto"/>
              <w:right w:val="single" w:sz="4" w:space="0" w:color="auto"/>
            </w:tcBorders>
            <w:shd w:val="clear" w:color="auto" w:fill="auto"/>
            <w:vAlign w:val="center"/>
            <w:hideMark/>
          </w:tcPr>
          <w:p w14:paraId="01012AA5"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Двухслойная лакировка деревянных элементов</w:t>
            </w:r>
          </w:p>
        </w:tc>
        <w:tc>
          <w:tcPr>
            <w:tcW w:w="911" w:type="dxa"/>
            <w:tcBorders>
              <w:top w:val="nil"/>
              <w:left w:val="nil"/>
              <w:bottom w:val="single" w:sz="4" w:space="0" w:color="auto"/>
              <w:right w:val="single" w:sz="4" w:space="0" w:color="auto"/>
            </w:tcBorders>
            <w:shd w:val="clear" w:color="auto" w:fill="auto"/>
            <w:noWrap/>
            <w:vAlign w:val="center"/>
            <w:hideMark/>
          </w:tcPr>
          <w:p w14:paraId="24CDA8F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0D6C8B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ADF8AD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0.9960</w:t>
            </w:r>
          </w:p>
        </w:tc>
        <w:tc>
          <w:tcPr>
            <w:tcW w:w="1198" w:type="dxa"/>
            <w:tcBorders>
              <w:top w:val="nil"/>
              <w:left w:val="nil"/>
              <w:bottom w:val="single" w:sz="4" w:space="0" w:color="auto"/>
              <w:right w:val="single" w:sz="4" w:space="0" w:color="auto"/>
            </w:tcBorders>
            <w:shd w:val="clear" w:color="000000" w:fill="FFFFFF"/>
            <w:noWrap/>
            <w:vAlign w:val="bottom"/>
            <w:hideMark/>
          </w:tcPr>
          <w:p w14:paraId="7CDE634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3F04C25"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7C0371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w:t>
            </w:r>
          </w:p>
        </w:tc>
        <w:tc>
          <w:tcPr>
            <w:tcW w:w="5420" w:type="dxa"/>
            <w:tcBorders>
              <w:top w:val="nil"/>
              <w:left w:val="nil"/>
              <w:bottom w:val="single" w:sz="4" w:space="0" w:color="auto"/>
              <w:right w:val="single" w:sz="4" w:space="0" w:color="auto"/>
            </w:tcBorders>
            <w:shd w:val="clear" w:color="auto" w:fill="auto"/>
            <w:vAlign w:val="center"/>
            <w:hideMark/>
          </w:tcPr>
          <w:p w14:paraId="140D78B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Двухслойная масляная покраска деревянных элементов</w:t>
            </w:r>
          </w:p>
        </w:tc>
        <w:tc>
          <w:tcPr>
            <w:tcW w:w="911" w:type="dxa"/>
            <w:tcBorders>
              <w:top w:val="nil"/>
              <w:left w:val="nil"/>
              <w:bottom w:val="single" w:sz="4" w:space="0" w:color="auto"/>
              <w:right w:val="single" w:sz="4" w:space="0" w:color="auto"/>
            </w:tcBorders>
            <w:shd w:val="clear" w:color="auto" w:fill="auto"/>
            <w:noWrap/>
            <w:vAlign w:val="center"/>
            <w:hideMark/>
          </w:tcPr>
          <w:p w14:paraId="63DBFF4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9DC627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6BA40C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0.8940</w:t>
            </w:r>
          </w:p>
        </w:tc>
        <w:tc>
          <w:tcPr>
            <w:tcW w:w="1198" w:type="dxa"/>
            <w:tcBorders>
              <w:top w:val="nil"/>
              <w:left w:val="nil"/>
              <w:bottom w:val="single" w:sz="4" w:space="0" w:color="auto"/>
              <w:right w:val="single" w:sz="4" w:space="0" w:color="auto"/>
            </w:tcBorders>
            <w:shd w:val="clear" w:color="000000" w:fill="FFFFFF"/>
            <w:noWrap/>
            <w:vAlign w:val="bottom"/>
            <w:hideMark/>
          </w:tcPr>
          <w:p w14:paraId="1252F79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CC119A3"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4A5F27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w:t>
            </w:r>
          </w:p>
        </w:tc>
        <w:tc>
          <w:tcPr>
            <w:tcW w:w="5420" w:type="dxa"/>
            <w:tcBorders>
              <w:top w:val="nil"/>
              <w:left w:val="nil"/>
              <w:bottom w:val="single" w:sz="4" w:space="0" w:color="auto"/>
              <w:right w:val="single" w:sz="4" w:space="0" w:color="auto"/>
            </w:tcBorders>
            <w:shd w:val="clear" w:color="auto" w:fill="auto"/>
            <w:vAlign w:val="center"/>
            <w:hideMark/>
          </w:tcPr>
          <w:p w14:paraId="6D52D26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Переустановка бетонных плит пола</w:t>
            </w:r>
          </w:p>
        </w:tc>
        <w:tc>
          <w:tcPr>
            <w:tcW w:w="911" w:type="dxa"/>
            <w:tcBorders>
              <w:top w:val="nil"/>
              <w:left w:val="nil"/>
              <w:bottom w:val="single" w:sz="4" w:space="0" w:color="auto"/>
              <w:right w:val="single" w:sz="4" w:space="0" w:color="auto"/>
            </w:tcBorders>
            <w:shd w:val="clear" w:color="auto" w:fill="auto"/>
            <w:noWrap/>
            <w:vAlign w:val="center"/>
            <w:hideMark/>
          </w:tcPr>
          <w:p w14:paraId="1D5FD00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FBD79E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2FB9F4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1.2170</w:t>
            </w:r>
          </w:p>
        </w:tc>
        <w:tc>
          <w:tcPr>
            <w:tcW w:w="1198" w:type="dxa"/>
            <w:tcBorders>
              <w:top w:val="nil"/>
              <w:left w:val="nil"/>
              <w:bottom w:val="single" w:sz="4" w:space="0" w:color="auto"/>
              <w:right w:val="single" w:sz="4" w:space="0" w:color="auto"/>
            </w:tcBorders>
            <w:shd w:val="clear" w:color="000000" w:fill="FFFFFF"/>
            <w:noWrap/>
            <w:vAlign w:val="bottom"/>
            <w:hideMark/>
          </w:tcPr>
          <w:p w14:paraId="2A1AAF3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D0507E8"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7016CA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w:t>
            </w:r>
          </w:p>
        </w:tc>
        <w:tc>
          <w:tcPr>
            <w:tcW w:w="5420" w:type="dxa"/>
            <w:tcBorders>
              <w:top w:val="nil"/>
              <w:left w:val="nil"/>
              <w:bottom w:val="single" w:sz="4" w:space="0" w:color="auto"/>
              <w:right w:val="single" w:sz="4" w:space="0" w:color="auto"/>
            </w:tcBorders>
            <w:shd w:val="clear" w:color="auto" w:fill="auto"/>
            <w:vAlign w:val="center"/>
            <w:hideMark/>
          </w:tcPr>
          <w:p w14:paraId="0CB37A0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Устройство сухой цементно-песчаной смеси под плитку толщиной 60 мм</w:t>
            </w:r>
          </w:p>
        </w:tc>
        <w:tc>
          <w:tcPr>
            <w:tcW w:w="911" w:type="dxa"/>
            <w:tcBorders>
              <w:top w:val="nil"/>
              <w:left w:val="nil"/>
              <w:bottom w:val="single" w:sz="4" w:space="0" w:color="auto"/>
              <w:right w:val="single" w:sz="4" w:space="0" w:color="auto"/>
            </w:tcBorders>
            <w:shd w:val="clear" w:color="auto" w:fill="auto"/>
            <w:noWrap/>
            <w:vAlign w:val="center"/>
            <w:hideMark/>
          </w:tcPr>
          <w:p w14:paraId="5C5DFD9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1CD684E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CB4DC0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24.1740</w:t>
            </w:r>
          </w:p>
        </w:tc>
        <w:tc>
          <w:tcPr>
            <w:tcW w:w="1198" w:type="dxa"/>
            <w:tcBorders>
              <w:top w:val="nil"/>
              <w:left w:val="nil"/>
              <w:bottom w:val="single" w:sz="4" w:space="0" w:color="auto"/>
              <w:right w:val="single" w:sz="4" w:space="0" w:color="auto"/>
            </w:tcBorders>
            <w:shd w:val="clear" w:color="000000" w:fill="FFFFFF"/>
            <w:noWrap/>
            <w:vAlign w:val="bottom"/>
            <w:hideMark/>
          </w:tcPr>
          <w:p w14:paraId="716A7B3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1D3EAB8"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50D018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22</w:t>
            </w:r>
          </w:p>
        </w:tc>
        <w:tc>
          <w:tcPr>
            <w:tcW w:w="5420" w:type="dxa"/>
            <w:tcBorders>
              <w:top w:val="nil"/>
              <w:left w:val="nil"/>
              <w:bottom w:val="single" w:sz="4" w:space="0" w:color="auto"/>
              <w:right w:val="single" w:sz="4" w:space="0" w:color="auto"/>
            </w:tcBorders>
            <w:shd w:val="clear" w:color="auto" w:fill="auto"/>
            <w:vAlign w:val="center"/>
            <w:hideMark/>
          </w:tcPr>
          <w:p w14:paraId="3F01A03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Изготовление покрытия из цветной бетонной фасонной плитки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=40мм</w:t>
            </w:r>
          </w:p>
        </w:tc>
        <w:tc>
          <w:tcPr>
            <w:tcW w:w="911" w:type="dxa"/>
            <w:tcBorders>
              <w:top w:val="nil"/>
              <w:left w:val="nil"/>
              <w:bottom w:val="single" w:sz="4" w:space="0" w:color="auto"/>
              <w:right w:val="single" w:sz="4" w:space="0" w:color="auto"/>
            </w:tcBorders>
            <w:shd w:val="clear" w:color="auto" w:fill="auto"/>
            <w:noWrap/>
            <w:vAlign w:val="center"/>
            <w:hideMark/>
          </w:tcPr>
          <w:p w14:paraId="3C6C52F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2B6D62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B42272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7.0580</w:t>
            </w:r>
          </w:p>
        </w:tc>
        <w:tc>
          <w:tcPr>
            <w:tcW w:w="1198" w:type="dxa"/>
            <w:tcBorders>
              <w:top w:val="nil"/>
              <w:left w:val="nil"/>
              <w:bottom w:val="single" w:sz="4" w:space="0" w:color="auto"/>
              <w:right w:val="single" w:sz="4" w:space="0" w:color="auto"/>
            </w:tcBorders>
            <w:shd w:val="clear" w:color="000000" w:fill="FFFFFF"/>
            <w:noWrap/>
            <w:vAlign w:val="bottom"/>
            <w:hideMark/>
          </w:tcPr>
          <w:p w14:paraId="13E5CC1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D19D78E"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9E0768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w:t>
            </w:r>
          </w:p>
        </w:tc>
        <w:tc>
          <w:tcPr>
            <w:tcW w:w="5420" w:type="dxa"/>
            <w:tcBorders>
              <w:top w:val="nil"/>
              <w:left w:val="nil"/>
              <w:bottom w:val="single" w:sz="4" w:space="0" w:color="auto"/>
              <w:right w:val="single" w:sz="4" w:space="0" w:color="auto"/>
            </w:tcBorders>
            <w:shd w:val="clear" w:color="auto" w:fill="auto"/>
            <w:vAlign w:val="center"/>
            <w:hideMark/>
          </w:tcPr>
          <w:p w14:paraId="6330D3A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Подготовка покрытия из бетонных фасонных плит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=60мм</w:t>
            </w:r>
          </w:p>
        </w:tc>
        <w:tc>
          <w:tcPr>
            <w:tcW w:w="911" w:type="dxa"/>
            <w:tcBorders>
              <w:top w:val="nil"/>
              <w:left w:val="nil"/>
              <w:bottom w:val="single" w:sz="4" w:space="0" w:color="auto"/>
              <w:right w:val="single" w:sz="4" w:space="0" w:color="auto"/>
            </w:tcBorders>
            <w:shd w:val="clear" w:color="auto" w:fill="auto"/>
            <w:noWrap/>
            <w:vAlign w:val="center"/>
            <w:hideMark/>
          </w:tcPr>
          <w:p w14:paraId="633515C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692025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A6F6A5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7.3830</w:t>
            </w:r>
          </w:p>
        </w:tc>
        <w:tc>
          <w:tcPr>
            <w:tcW w:w="1198" w:type="dxa"/>
            <w:tcBorders>
              <w:top w:val="nil"/>
              <w:left w:val="nil"/>
              <w:bottom w:val="single" w:sz="4" w:space="0" w:color="auto"/>
              <w:right w:val="single" w:sz="4" w:space="0" w:color="auto"/>
            </w:tcBorders>
            <w:shd w:val="clear" w:color="000000" w:fill="FFFFFF"/>
            <w:noWrap/>
            <w:vAlign w:val="bottom"/>
            <w:hideMark/>
          </w:tcPr>
          <w:p w14:paraId="0F4E623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7A1E4A2" w14:textId="77777777" w:rsidTr="003B49DB">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36F2FA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w:t>
            </w:r>
          </w:p>
        </w:tc>
        <w:tc>
          <w:tcPr>
            <w:tcW w:w="5420" w:type="dxa"/>
            <w:tcBorders>
              <w:top w:val="nil"/>
              <w:left w:val="nil"/>
              <w:bottom w:val="single" w:sz="4" w:space="0" w:color="auto"/>
              <w:right w:val="single" w:sz="4" w:space="0" w:color="auto"/>
            </w:tcBorders>
            <w:shd w:val="clear" w:color="auto" w:fill="auto"/>
            <w:vAlign w:val="center"/>
            <w:hideMark/>
          </w:tcPr>
          <w:p w14:paraId="0B85494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Закупка и установка бетонных бордюров 200х80мм, с бетонированием класса В15</w:t>
            </w:r>
          </w:p>
        </w:tc>
        <w:tc>
          <w:tcPr>
            <w:tcW w:w="911" w:type="dxa"/>
            <w:tcBorders>
              <w:top w:val="nil"/>
              <w:left w:val="nil"/>
              <w:bottom w:val="single" w:sz="4" w:space="0" w:color="auto"/>
              <w:right w:val="single" w:sz="4" w:space="0" w:color="auto"/>
            </w:tcBorders>
            <w:shd w:val="clear" w:color="auto" w:fill="auto"/>
            <w:noWrap/>
            <w:vAlign w:val="center"/>
            <w:hideMark/>
          </w:tcPr>
          <w:p w14:paraId="1358260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37B84F4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4C579F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5.2440</w:t>
            </w:r>
          </w:p>
        </w:tc>
        <w:tc>
          <w:tcPr>
            <w:tcW w:w="1198" w:type="dxa"/>
            <w:tcBorders>
              <w:top w:val="nil"/>
              <w:left w:val="nil"/>
              <w:bottom w:val="single" w:sz="4" w:space="0" w:color="auto"/>
              <w:right w:val="single" w:sz="4" w:space="0" w:color="auto"/>
            </w:tcBorders>
            <w:shd w:val="clear" w:color="000000" w:fill="FFFFFF"/>
            <w:noWrap/>
            <w:vAlign w:val="bottom"/>
            <w:hideMark/>
          </w:tcPr>
          <w:p w14:paraId="16E483D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99DCC18" w14:textId="77777777" w:rsidTr="003B49DB">
        <w:trPr>
          <w:trHeight w:val="52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8CCF06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25</w:t>
            </w:r>
          </w:p>
        </w:tc>
        <w:tc>
          <w:tcPr>
            <w:tcW w:w="5420" w:type="dxa"/>
            <w:tcBorders>
              <w:top w:val="nil"/>
              <w:left w:val="nil"/>
              <w:bottom w:val="single" w:sz="4" w:space="0" w:color="auto"/>
              <w:right w:val="single" w:sz="4" w:space="0" w:color="auto"/>
            </w:tcBorders>
            <w:shd w:val="clear" w:color="auto" w:fill="auto"/>
            <w:vAlign w:val="center"/>
            <w:hideMark/>
          </w:tcPr>
          <w:p w14:paraId="6930235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Закупка и монтаж бетонных бордюров 300х150мм, класс бетонирования В15</w:t>
            </w:r>
          </w:p>
        </w:tc>
        <w:tc>
          <w:tcPr>
            <w:tcW w:w="911" w:type="dxa"/>
            <w:tcBorders>
              <w:top w:val="nil"/>
              <w:left w:val="nil"/>
              <w:bottom w:val="single" w:sz="4" w:space="0" w:color="auto"/>
              <w:right w:val="single" w:sz="4" w:space="0" w:color="auto"/>
            </w:tcBorders>
            <w:shd w:val="clear" w:color="auto" w:fill="auto"/>
            <w:noWrap/>
            <w:vAlign w:val="center"/>
            <w:hideMark/>
          </w:tcPr>
          <w:p w14:paraId="76C8C52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0F404F6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131C01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7.4440</w:t>
            </w:r>
          </w:p>
        </w:tc>
        <w:tc>
          <w:tcPr>
            <w:tcW w:w="1198" w:type="dxa"/>
            <w:tcBorders>
              <w:top w:val="nil"/>
              <w:left w:val="nil"/>
              <w:bottom w:val="single" w:sz="4" w:space="0" w:color="auto"/>
              <w:right w:val="single" w:sz="4" w:space="0" w:color="auto"/>
            </w:tcBorders>
            <w:shd w:val="clear" w:color="000000" w:fill="FFFFFF"/>
            <w:noWrap/>
            <w:vAlign w:val="bottom"/>
            <w:hideMark/>
          </w:tcPr>
          <w:p w14:paraId="5CA1E36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8E20ABF" w14:textId="77777777" w:rsidTr="003B49DB">
        <w:trPr>
          <w:trHeight w:val="52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5ABA13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w:t>
            </w:r>
          </w:p>
        </w:tc>
        <w:tc>
          <w:tcPr>
            <w:tcW w:w="5420" w:type="dxa"/>
            <w:tcBorders>
              <w:top w:val="nil"/>
              <w:left w:val="nil"/>
              <w:bottom w:val="single" w:sz="4" w:space="0" w:color="auto"/>
              <w:right w:val="single" w:sz="4" w:space="0" w:color="auto"/>
            </w:tcBorders>
            <w:shd w:val="clear" w:color="auto" w:fill="auto"/>
            <w:vAlign w:val="center"/>
            <w:hideMark/>
          </w:tcPr>
          <w:p w14:paraId="6454956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базальтовых бордюрных камней 150х80мм, с бетонированием класса В15</w:t>
            </w:r>
          </w:p>
        </w:tc>
        <w:tc>
          <w:tcPr>
            <w:tcW w:w="911" w:type="dxa"/>
            <w:tcBorders>
              <w:top w:val="nil"/>
              <w:left w:val="nil"/>
              <w:bottom w:val="single" w:sz="4" w:space="0" w:color="auto"/>
              <w:right w:val="single" w:sz="4" w:space="0" w:color="auto"/>
            </w:tcBorders>
            <w:shd w:val="clear" w:color="auto" w:fill="auto"/>
            <w:noWrap/>
            <w:vAlign w:val="center"/>
            <w:hideMark/>
          </w:tcPr>
          <w:p w14:paraId="1BF50CE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22FDBEE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B90B55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7.2480</w:t>
            </w:r>
          </w:p>
        </w:tc>
        <w:tc>
          <w:tcPr>
            <w:tcW w:w="1198" w:type="dxa"/>
            <w:tcBorders>
              <w:top w:val="nil"/>
              <w:left w:val="nil"/>
              <w:bottom w:val="single" w:sz="4" w:space="0" w:color="auto"/>
              <w:right w:val="single" w:sz="4" w:space="0" w:color="auto"/>
            </w:tcBorders>
            <w:shd w:val="clear" w:color="000000" w:fill="FFFFFF"/>
            <w:noWrap/>
            <w:vAlign w:val="bottom"/>
            <w:hideMark/>
          </w:tcPr>
          <w:p w14:paraId="7989071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E2A0707" w14:textId="77777777" w:rsidTr="003B49DB">
        <w:trPr>
          <w:trHeight w:val="52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2C311F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w:t>
            </w:r>
          </w:p>
        </w:tc>
        <w:tc>
          <w:tcPr>
            <w:tcW w:w="5420" w:type="dxa"/>
            <w:tcBorders>
              <w:top w:val="nil"/>
              <w:left w:val="nil"/>
              <w:bottom w:val="single" w:sz="4" w:space="0" w:color="auto"/>
              <w:right w:val="single" w:sz="4" w:space="0" w:color="auto"/>
            </w:tcBorders>
            <w:shd w:val="clear" w:color="auto" w:fill="auto"/>
            <w:vAlign w:val="center"/>
            <w:hideMark/>
          </w:tcPr>
          <w:p w14:paraId="0093E1C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Закупка и монтаж базальтовых бордюрных камней 150х300мм, бетонирование класса В15</w:t>
            </w:r>
          </w:p>
        </w:tc>
        <w:tc>
          <w:tcPr>
            <w:tcW w:w="911" w:type="dxa"/>
            <w:tcBorders>
              <w:top w:val="nil"/>
              <w:left w:val="nil"/>
              <w:bottom w:val="single" w:sz="4" w:space="0" w:color="auto"/>
              <w:right w:val="single" w:sz="4" w:space="0" w:color="auto"/>
            </w:tcBorders>
            <w:shd w:val="clear" w:color="auto" w:fill="auto"/>
            <w:noWrap/>
            <w:vAlign w:val="center"/>
            <w:hideMark/>
          </w:tcPr>
          <w:p w14:paraId="444974F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51193A9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FE998C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12.0540</w:t>
            </w:r>
          </w:p>
        </w:tc>
        <w:tc>
          <w:tcPr>
            <w:tcW w:w="1198" w:type="dxa"/>
            <w:tcBorders>
              <w:top w:val="nil"/>
              <w:left w:val="nil"/>
              <w:bottom w:val="single" w:sz="4" w:space="0" w:color="auto"/>
              <w:right w:val="single" w:sz="4" w:space="0" w:color="auto"/>
            </w:tcBorders>
            <w:shd w:val="clear" w:color="000000" w:fill="FFFFFF"/>
            <w:noWrap/>
            <w:vAlign w:val="bottom"/>
            <w:hideMark/>
          </w:tcPr>
          <w:p w14:paraId="4F96258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F135022"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D5C7BB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w:t>
            </w:r>
          </w:p>
        </w:tc>
        <w:tc>
          <w:tcPr>
            <w:tcW w:w="5420" w:type="dxa"/>
            <w:tcBorders>
              <w:top w:val="nil"/>
              <w:left w:val="nil"/>
              <w:bottom w:val="single" w:sz="4" w:space="0" w:color="auto"/>
              <w:right w:val="single" w:sz="4" w:space="0" w:color="auto"/>
            </w:tcBorders>
            <w:shd w:val="clear" w:color="auto" w:fill="auto"/>
            <w:vAlign w:val="center"/>
            <w:hideMark/>
          </w:tcPr>
          <w:p w14:paraId="20033C6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Переустановка бордюрных камней с бетонированием класса В15</w:t>
            </w:r>
          </w:p>
        </w:tc>
        <w:tc>
          <w:tcPr>
            <w:tcW w:w="911" w:type="dxa"/>
            <w:tcBorders>
              <w:top w:val="nil"/>
              <w:left w:val="nil"/>
              <w:bottom w:val="single" w:sz="4" w:space="0" w:color="auto"/>
              <w:right w:val="single" w:sz="4" w:space="0" w:color="auto"/>
            </w:tcBorders>
            <w:shd w:val="clear" w:color="auto" w:fill="auto"/>
            <w:noWrap/>
            <w:vAlign w:val="center"/>
            <w:hideMark/>
          </w:tcPr>
          <w:p w14:paraId="373201B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4793E8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A5F66A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3.7470</w:t>
            </w:r>
          </w:p>
        </w:tc>
        <w:tc>
          <w:tcPr>
            <w:tcW w:w="1198" w:type="dxa"/>
            <w:tcBorders>
              <w:top w:val="nil"/>
              <w:left w:val="nil"/>
              <w:bottom w:val="single" w:sz="4" w:space="0" w:color="auto"/>
              <w:right w:val="single" w:sz="4" w:space="0" w:color="auto"/>
            </w:tcBorders>
            <w:shd w:val="clear" w:color="000000" w:fill="FFFFFF"/>
            <w:noWrap/>
            <w:vAlign w:val="bottom"/>
            <w:hideMark/>
          </w:tcPr>
          <w:p w14:paraId="08F0F5D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C3A292F"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2F5EF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w:t>
            </w:r>
          </w:p>
        </w:tc>
        <w:tc>
          <w:tcPr>
            <w:tcW w:w="5420" w:type="dxa"/>
            <w:tcBorders>
              <w:top w:val="nil"/>
              <w:left w:val="nil"/>
              <w:bottom w:val="single" w:sz="4" w:space="0" w:color="auto"/>
              <w:right w:val="single" w:sz="4" w:space="0" w:color="auto"/>
            </w:tcBorders>
            <w:shd w:val="clear" w:color="auto" w:fill="auto"/>
            <w:vAlign w:val="center"/>
            <w:hideMark/>
          </w:tcPr>
          <w:p w14:paraId="6FFEA32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Устройство дорожного покрытия из новых непористых базальтовых фасонных плит толщиной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=30 мм</w:t>
            </w:r>
          </w:p>
        </w:tc>
        <w:tc>
          <w:tcPr>
            <w:tcW w:w="911" w:type="dxa"/>
            <w:tcBorders>
              <w:top w:val="nil"/>
              <w:left w:val="nil"/>
              <w:bottom w:val="single" w:sz="4" w:space="0" w:color="auto"/>
              <w:right w:val="single" w:sz="4" w:space="0" w:color="auto"/>
            </w:tcBorders>
            <w:shd w:val="clear" w:color="auto" w:fill="auto"/>
            <w:noWrap/>
            <w:vAlign w:val="center"/>
            <w:hideMark/>
          </w:tcPr>
          <w:p w14:paraId="16C61B2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90BCCE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4BFB24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9.7200</w:t>
            </w:r>
          </w:p>
        </w:tc>
        <w:tc>
          <w:tcPr>
            <w:tcW w:w="1198" w:type="dxa"/>
            <w:tcBorders>
              <w:top w:val="nil"/>
              <w:left w:val="nil"/>
              <w:bottom w:val="single" w:sz="4" w:space="0" w:color="auto"/>
              <w:right w:val="single" w:sz="4" w:space="0" w:color="auto"/>
            </w:tcBorders>
            <w:shd w:val="clear" w:color="000000" w:fill="FFFFFF"/>
            <w:noWrap/>
            <w:vAlign w:val="bottom"/>
            <w:hideMark/>
          </w:tcPr>
          <w:p w14:paraId="2927F04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9382B34"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E4AFC4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30</w:t>
            </w:r>
          </w:p>
        </w:tc>
        <w:tc>
          <w:tcPr>
            <w:tcW w:w="5420" w:type="dxa"/>
            <w:tcBorders>
              <w:top w:val="nil"/>
              <w:left w:val="nil"/>
              <w:bottom w:val="single" w:sz="4" w:space="0" w:color="auto"/>
              <w:right w:val="single" w:sz="4" w:space="0" w:color="auto"/>
            </w:tcBorders>
            <w:shd w:val="clear" w:color="auto" w:fill="auto"/>
            <w:vAlign w:val="center"/>
            <w:hideMark/>
          </w:tcPr>
          <w:p w14:paraId="7DBC90D8"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Переустановка базальтовой плитки</w:t>
            </w:r>
          </w:p>
        </w:tc>
        <w:tc>
          <w:tcPr>
            <w:tcW w:w="911" w:type="dxa"/>
            <w:tcBorders>
              <w:top w:val="nil"/>
              <w:left w:val="nil"/>
              <w:bottom w:val="single" w:sz="4" w:space="0" w:color="auto"/>
              <w:right w:val="single" w:sz="4" w:space="0" w:color="auto"/>
            </w:tcBorders>
            <w:shd w:val="clear" w:color="auto" w:fill="auto"/>
            <w:noWrap/>
            <w:vAlign w:val="center"/>
            <w:hideMark/>
          </w:tcPr>
          <w:p w14:paraId="460DADF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15D8EF7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E67B4A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1.2170</w:t>
            </w:r>
          </w:p>
        </w:tc>
        <w:tc>
          <w:tcPr>
            <w:tcW w:w="1198" w:type="dxa"/>
            <w:tcBorders>
              <w:top w:val="nil"/>
              <w:left w:val="nil"/>
              <w:bottom w:val="single" w:sz="4" w:space="0" w:color="auto"/>
              <w:right w:val="single" w:sz="4" w:space="0" w:color="auto"/>
            </w:tcBorders>
            <w:shd w:val="clear" w:color="000000" w:fill="FFFFFF"/>
            <w:noWrap/>
            <w:vAlign w:val="bottom"/>
            <w:hideMark/>
          </w:tcPr>
          <w:p w14:paraId="2B8A06E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EB5AC5E"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ADE4E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31</w:t>
            </w:r>
          </w:p>
        </w:tc>
        <w:tc>
          <w:tcPr>
            <w:tcW w:w="5420" w:type="dxa"/>
            <w:tcBorders>
              <w:top w:val="nil"/>
              <w:left w:val="nil"/>
              <w:bottom w:val="single" w:sz="4" w:space="0" w:color="auto"/>
              <w:right w:val="single" w:sz="4" w:space="0" w:color="auto"/>
            </w:tcBorders>
            <w:shd w:val="clear" w:color="auto" w:fill="auto"/>
            <w:vAlign w:val="center"/>
            <w:hideMark/>
          </w:tcPr>
          <w:p w14:paraId="2D829B7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Полировка поверхностей, декорированных плиткой из натурального камня</w:t>
            </w:r>
          </w:p>
        </w:tc>
        <w:tc>
          <w:tcPr>
            <w:tcW w:w="911" w:type="dxa"/>
            <w:tcBorders>
              <w:top w:val="nil"/>
              <w:left w:val="nil"/>
              <w:bottom w:val="single" w:sz="4" w:space="0" w:color="auto"/>
              <w:right w:val="single" w:sz="4" w:space="0" w:color="auto"/>
            </w:tcBorders>
            <w:shd w:val="clear" w:color="auto" w:fill="auto"/>
            <w:noWrap/>
            <w:vAlign w:val="center"/>
            <w:hideMark/>
          </w:tcPr>
          <w:p w14:paraId="0693018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0AE044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EE659F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9.0500</w:t>
            </w:r>
          </w:p>
        </w:tc>
        <w:tc>
          <w:tcPr>
            <w:tcW w:w="1198" w:type="dxa"/>
            <w:tcBorders>
              <w:top w:val="nil"/>
              <w:left w:val="nil"/>
              <w:bottom w:val="single" w:sz="4" w:space="0" w:color="auto"/>
              <w:right w:val="single" w:sz="4" w:space="0" w:color="auto"/>
            </w:tcBorders>
            <w:shd w:val="clear" w:color="000000" w:fill="FFFFFF"/>
            <w:noWrap/>
            <w:vAlign w:val="bottom"/>
            <w:hideMark/>
          </w:tcPr>
          <w:p w14:paraId="2616AB4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007DE8C"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AA269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w:t>
            </w:r>
          </w:p>
        </w:tc>
        <w:tc>
          <w:tcPr>
            <w:tcW w:w="5420" w:type="dxa"/>
            <w:tcBorders>
              <w:top w:val="nil"/>
              <w:left w:val="nil"/>
              <w:bottom w:val="single" w:sz="4" w:space="0" w:color="auto"/>
              <w:right w:val="single" w:sz="4" w:space="0" w:color="auto"/>
            </w:tcBorders>
            <w:shd w:val="clear" w:color="auto" w:fill="auto"/>
            <w:vAlign w:val="center"/>
            <w:hideMark/>
          </w:tcPr>
          <w:p w14:paraId="33B0FF1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Облицовка лестниц и лестничных площадок плитами базальтовыми непористыми толщиной 30 мм /с дуговой шлифовкой с одной стороны кромки/</w:t>
            </w:r>
          </w:p>
        </w:tc>
        <w:tc>
          <w:tcPr>
            <w:tcW w:w="911" w:type="dxa"/>
            <w:tcBorders>
              <w:top w:val="nil"/>
              <w:left w:val="nil"/>
              <w:bottom w:val="single" w:sz="4" w:space="0" w:color="auto"/>
              <w:right w:val="single" w:sz="4" w:space="0" w:color="auto"/>
            </w:tcBorders>
            <w:shd w:val="clear" w:color="auto" w:fill="auto"/>
            <w:noWrap/>
            <w:vAlign w:val="center"/>
            <w:hideMark/>
          </w:tcPr>
          <w:p w14:paraId="2837A55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9CF087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683D15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20.4080</w:t>
            </w:r>
          </w:p>
        </w:tc>
        <w:tc>
          <w:tcPr>
            <w:tcW w:w="1198" w:type="dxa"/>
            <w:tcBorders>
              <w:top w:val="nil"/>
              <w:left w:val="nil"/>
              <w:bottom w:val="single" w:sz="4" w:space="0" w:color="auto"/>
              <w:right w:val="single" w:sz="4" w:space="0" w:color="auto"/>
            </w:tcBorders>
            <w:shd w:val="clear" w:color="000000" w:fill="FFFFFF"/>
            <w:noWrap/>
            <w:vAlign w:val="bottom"/>
            <w:hideMark/>
          </w:tcPr>
          <w:p w14:paraId="5A02948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990C1A3"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8F177D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33</w:t>
            </w:r>
          </w:p>
        </w:tc>
        <w:tc>
          <w:tcPr>
            <w:tcW w:w="5420" w:type="dxa"/>
            <w:tcBorders>
              <w:top w:val="nil"/>
              <w:left w:val="nil"/>
              <w:bottom w:val="single" w:sz="4" w:space="0" w:color="auto"/>
              <w:right w:val="single" w:sz="4" w:space="0" w:color="auto"/>
            </w:tcBorders>
            <w:shd w:val="clear" w:color="auto" w:fill="auto"/>
            <w:vAlign w:val="center"/>
            <w:hideMark/>
          </w:tcPr>
          <w:p w14:paraId="228FBB9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Облицовка лестницы плитами из непористого базальта толщиной 50 мм</w:t>
            </w:r>
          </w:p>
        </w:tc>
        <w:tc>
          <w:tcPr>
            <w:tcW w:w="911" w:type="dxa"/>
            <w:tcBorders>
              <w:top w:val="nil"/>
              <w:left w:val="nil"/>
              <w:bottom w:val="single" w:sz="4" w:space="0" w:color="auto"/>
              <w:right w:val="single" w:sz="4" w:space="0" w:color="auto"/>
            </w:tcBorders>
            <w:shd w:val="clear" w:color="auto" w:fill="auto"/>
            <w:noWrap/>
            <w:vAlign w:val="center"/>
            <w:hideMark/>
          </w:tcPr>
          <w:p w14:paraId="7F1D529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2F5916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1D787F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22.1390</w:t>
            </w:r>
          </w:p>
        </w:tc>
        <w:tc>
          <w:tcPr>
            <w:tcW w:w="1198" w:type="dxa"/>
            <w:tcBorders>
              <w:top w:val="nil"/>
              <w:left w:val="nil"/>
              <w:bottom w:val="single" w:sz="4" w:space="0" w:color="auto"/>
              <w:right w:val="single" w:sz="4" w:space="0" w:color="auto"/>
            </w:tcBorders>
            <w:shd w:val="clear" w:color="000000" w:fill="FFFFFF"/>
            <w:noWrap/>
            <w:vAlign w:val="bottom"/>
            <w:hideMark/>
          </w:tcPr>
          <w:p w14:paraId="0487D20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DE7DE77"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161706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34</w:t>
            </w:r>
          </w:p>
        </w:tc>
        <w:tc>
          <w:tcPr>
            <w:tcW w:w="5420" w:type="dxa"/>
            <w:tcBorders>
              <w:top w:val="nil"/>
              <w:left w:val="nil"/>
              <w:bottom w:val="single" w:sz="4" w:space="0" w:color="auto"/>
              <w:right w:val="single" w:sz="4" w:space="0" w:color="auto"/>
            </w:tcBorders>
            <w:shd w:val="clear" w:color="auto" w:fill="auto"/>
            <w:vAlign w:val="center"/>
            <w:hideMark/>
          </w:tcPr>
          <w:p w14:paraId="4222896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Переустановка базальтовых плит на лестницах</w:t>
            </w:r>
          </w:p>
        </w:tc>
        <w:tc>
          <w:tcPr>
            <w:tcW w:w="911" w:type="dxa"/>
            <w:tcBorders>
              <w:top w:val="nil"/>
              <w:left w:val="nil"/>
              <w:bottom w:val="single" w:sz="4" w:space="0" w:color="auto"/>
              <w:right w:val="single" w:sz="4" w:space="0" w:color="auto"/>
            </w:tcBorders>
            <w:shd w:val="clear" w:color="auto" w:fill="auto"/>
            <w:noWrap/>
            <w:vAlign w:val="center"/>
            <w:hideMark/>
          </w:tcPr>
          <w:p w14:paraId="41FEB1E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62FBB13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CC9D9E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12.1630</w:t>
            </w:r>
          </w:p>
        </w:tc>
        <w:tc>
          <w:tcPr>
            <w:tcW w:w="1198" w:type="dxa"/>
            <w:tcBorders>
              <w:top w:val="nil"/>
              <w:left w:val="nil"/>
              <w:bottom w:val="single" w:sz="4" w:space="0" w:color="auto"/>
              <w:right w:val="single" w:sz="4" w:space="0" w:color="auto"/>
            </w:tcBorders>
            <w:shd w:val="clear" w:color="000000" w:fill="FFFFFF"/>
            <w:noWrap/>
            <w:vAlign w:val="bottom"/>
            <w:hideMark/>
          </w:tcPr>
          <w:p w14:paraId="16B94DB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B8165CD" w14:textId="77777777" w:rsidTr="003B49DB">
        <w:trPr>
          <w:trHeight w:val="492"/>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34E6BC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35</w:t>
            </w:r>
          </w:p>
        </w:tc>
        <w:tc>
          <w:tcPr>
            <w:tcW w:w="5420" w:type="dxa"/>
            <w:tcBorders>
              <w:top w:val="nil"/>
              <w:left w:val="nil"/>
              <w:bottom w:val="single" w:sz="4" w:space="0" w:color="auto"/>
              <w:right w:val="single" w:sz="4" w:space="0" w:color="auto"/>
            </w:tcBorders>
            <w:shd w:val="clear" w:color="auto" w:fill="auto"/>
            <w:vAlign w:val="center"/>
            <w:hideMark/>
          </w:tcPr>
          <w:p w14:paraId="12895E0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Ремонт готовых серебристых трубчатых алюминиевых перил</w:t>
            </w:r>
          </w:p>
        </w:tc>
        <w:tc>
          <w:tcPr>
            <w:tcW w:w="911" w:type="dxa"/>
            <w:tcBorders>
              <w:top w:val="nil"/>
              <w:left w:val="nil"/>
              <w:bottom w:val="single" w:sz="4" w:space="0" w:color="auto"/>
              <w:right w:val="single" w:sz="4" w:space="0" w:color="auto"/>
            </w:tcBorders>
            <w:shd w:val="clear" w:color="auto" w:fill="auto"/>
            <w:noWrap/>
            <w:vAlign w:val="center"/>
            <w:hideMark/>
          </w:tcPr>
          <w:p w14:paraId="3AE8F6E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653E26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B20E93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7.3940</w:t>
            </w:r>
          </w:p>
        </w:tc>
        <w:tc>
          <w:tcPr>
            <w:tcW w:w="1198" w:type="dxa"/>
            <w:tcBorders>
              <w:top w:val="nil"/>
              <w:left w:val="nil"/>
              <w:bottom w:val="single" w:sz="4" w:space="0" w:color="auto"/>
              <w:right w:val="single" w:sz="4" w:space="0" w:color="auto"/>
            </w:tcBorders>
            <w:shd w:val="clear" w:color="000000" w:fill="FFFFFF"/>
            <w:noWrap/>
            <w:vAlign w:val="bottom"/>
            <w:hideMark/>
          </w:tcPr>
          <w:p w14:paraId="289F1F5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2731C5E" w14:textId="77777777" w:rsidTr="003B49DB">
        <w:trPr>
          <w:trHeight w:val="459"/>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E2B619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w:t>
            </w:r>
          </w:p>
        </w:tc>
        <w:tc>
          <w:tcPr>
            <w:tcW w:w="5420" w:type="dxa"/>
            <w:tcBorders>
              <w:top w:val="nil"/>
              <w:left w:val="nil"/>
              <w:bottom w:val="single" w:sz="4" w:space="0" w:color="auto"/>
              <w:right w:val="single" w:sz="4" w:space="0" w:color="auto"/>
            </w:tcBorders>
            <w:shd w:val="clear" w:color="auto" w:fill="auto"/>
            <w:vAlign w:val="center"/>
            <w:hideMark/>
          </w:tcPr>
          <w:p w14:paraId="514B719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Монтаж готовых перил из алюминиевой трубы серебристого цвета,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=90см</w:t>
            </w:r>
          </w:p>
        </w:tc>
        <w:tc>
          <w:tcPr>
            <w:tcW w:w="911" w:type="dxa"/>
            <w:tcBorders>
              <w:top w:val="nil"/>
              <w:left w:val="nil"/>
              <w:bottom w:val="single" w:sz="4" w:space="0" w:color="auto"/>
              <w:right w:val="single" w:sz="4" w:space="0" w:color="auto"/>
            </w:tcBorders>
            <w:shd w:val="clear" w:color="auto" w:fill="auto"/>
            <w:noWrap/>
            <w:vAlign w:val="center"/>
            <w:hideMark/>
          </w:tcPr>
          <w:p w14:paraId="5650726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74107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4DBA44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34.0110</w:t>
            </w:r>
          </w:p>
        </w:tc>
        <w:tc>
          <w:tcPr>
            <w:tcW w:w="1198" w:type="dxa"/>
            <w:tcBorders>
              <w:top w:val="nil"/>
              <w:left w:val="nil"/>
              <w:bottom w:val="single" w:sz="4" w:space="0" w:color="auto"/>
              <w:right w:val="single" w:sz="4" w:space="0" w:color="auto"/>
            </w:tcBorders>
            <w:shd w:val="clear" w:color="000000" w:fill="FFFFFF"/>
            <w:noWrap/>
            <w:vAlign w:val="bottom"/>
            <w:hideMark/>
          </w:tcPr>
          <w:p w14:paraId="393A73A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468AADE"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514080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37</w:t>
            </w:r>
          </w:p>
        </w:tc>
        <w:tc>
          <w:tcPr>
            <w:tcW w:w="5420" w:type="dxa"/>
            <w:tcBorders>
              <w:top w:val="nil"/>
              <w:left w:val="nil"/>
              <w:bottom w:val="single" w:sz="4" w:space="0" w:color="auto"/>
              <w:right w:val="single" w:sz="4" w:space="0" w:color="auto"/>
            </w:tcBorders>
            <w:shd w:val="clear" w:color="auto" w:fill="auto"/>
            <w:vAlign w:val="center"/>
            <w:hideMark/>
          </w:tcPr>
          <w:p w14:paraId="4C85ECF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перил лестницы из металлической трубы Ф50мм с порошковым покрытием в бетонной или каменной стене</w:t>
            </w:r>
          </w:p>
        </w:tc>
        <w:tc>
          <w:tcPr>
            <w:tcW w:w="911" w:type="dxa"/>
            <w:tcBorders>
              <w:top w:val="nil"/>
              <w:left w:val="nil"/>
              <w:bottom w:val="single" w:sz="4" w:space="0" w:color="auto"/>
              <w:right w:val="single" w:sz="4" w:space="0" w:color="auto"/>
            </w:tcBorders>
            <w:shd w:val="clear" w:color="auto" w:fill="auto"/>
            <w:noWrap/>
            <w:vAlign w:val="center"/>
            <w:hideMark/>
          </w:tcPr>
          <w:p w14:paraId="48E1489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05AB199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0022B1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23.0890</w:t>
            </w:r>
          </w:p>
        </w:tc>
        <w:tc>
          <w:tcPr>
            <w:tcW w:w="1198" w:type="dxa"/>
            <w:tcBorders>
              <w:top w:val="nil"/>
              <w:left w:val="nil"/>
              <w:bottom w:val="single" w:sz="4" w:space="0" w:color="auto"/>
              <w:right w:val="single" w:sz="4" w:space="0" w:color="auto"/>
            </w:tcBorders>
            <w:shd w:val="clear" w:color="000000" w:fill="FFFFFF"/>
            <w:noWrap/>
            <w:vAlign w:val="bottom"/>
            <w:hideMark/>
          </w:tcPr>
          <w:p w14:paraId="3E3C251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30FC098"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E6FDE9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38</w:t>
            </w:r>
          </w:p>
        </w:tc>
        <w:tc>
          <w:tcPr>
            <w:tcW w:w="5420" w:type="dxa"/>
            <w:tcBorders>
              <w:top w:val="nil"/>
              <w:left w:val="nil"/>
              <w:bottom w:val="single" w:sz="4" w:space="0" w:color="auto"/>
              <w:right w:val="single" w:sz="4" w:space="0" w:color="auto"/>
            </w:tcBorders>
            <w:shd w:val="clear" w:color="auto" w:fill="auto"/>
            <w:vAlign w:val="center"/>
            <w:hideMark/>
          </w:tcPr>
          <w:p w14:paraId="04BC105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Ремонт базальтовой плитки путем переустановки старой</w:t>
            </w:r>
          </w:p>
        </w:tc>
        <w:tc>
          <w:tcPr>
            <w:tcW w:w="911" w:type="dxa"/>
            <w:tcBorders>
              <w:top w:val="nil"/>
              <w:left w:val="nil"/>
              <w:bottom w:val="single" w:sz="4" w:space="0" w:color="auto"/>
              <w:right w:val="single" w:sz="4" w:space="0" w:color="auto"/>
            </w:tcBorders>
            <w:shd w:val="clear" w:color="auto" w:fill="auto"/>
            <w:noWrap/>
            <w:vAlign w:val="center"/>
            <w:hideMark/>
          </w:tcPr>
          <w:p w14:paraId="3DCAC0C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м2</w:t>
            </w:r>
          </w:p>
        </w:tc>
        <w:tc>
          <w:tcPr>
            <w:tcW w:w="740" w:type="dxa"/>
            <w:tcBorders>
              <w:top w:val="nil"/>
              <w:left w:val="nil"/>
              <w:bottom w:val="single" w:sz="4" w:space="0" w:color="auto"/>
              <w:right w:val="single" w:sz="4" w:space="0" w:color="auto"/>
            </w:tcBorders>
            <w:shd w:val="clear" w:color="auto" w:fill="auto"/>
            <w:noWrap/>
            <w:vAlign w:val="center"/>
            <w:hideMark/>
          </w:tcPr>
          <w:p w14:paraId="265170F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D67D78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36.1970</w:t>
            </w:r>
          </w:p>
        </w:tc>
        <w:tc>
          <w:tcPr>
            <w:tcW w:w="1198" w:type="dxa"/>
            <w:tcBorders>
              <w:top w:val="nil"/>
              <w:left w:val="nil"/>
              <w:bottom w:val="single" w:sz="4" w:space="0" w:color="auto"/>
              <w:right w:val="single" w:sz="4" w:space="0" w:color="auto"/>
            </w:tcBorders>
            <w:shd w:val="clear" w:color="000000" w:fill="FFFFFF"/>
            <w:noWrap/>
            <w:vAlign w:val="bottom"/>
            <w:hideMark/>
          </w:tcPr>
          <w:p w14:paraId="33C40C1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DD2C479"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E5C479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39</w:t>
            </w:r>
          </w:p>
        </w:tc>
        <w:tc>
          <w:tcPr>
            <w:tcW w:w="5420" w:type="dxa"/>
            <w:tcBorders>
              <w:top w:val="nil"/>
              <w:left w:val="nil"/>
              <w:bottom w:val="single" w:sz="4" w:space="0" w:color="auto"/>
              <w:right w:val="single" w:sz="4" w:space="0" w:color="auto"/>
            </w:tcBorders>
            <w:shd w:val="clear" w:color="auto" w:fill="auto"/>
            <w:vAlign w:val="center"/>
            <w:hideMark/>
          </w:tcPr>
          <w:p w14:paraId="0532FA1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Монтаж новых базальтовых плит 8-10см,</w:t>
            </w:r>
          </w:p>
        </w:tc>
        <w:tc>
          <w:tcPr>
            <w:tcW w:w="911" w:type="dxa"/>
            <w:tcBorders>
              <w:top w:val="nil"/>
              <w:left w:val="nil"/>
              <w:bottom w:val="single" w:sz="4" w:space="0" w:color="auto"/>
              <w:right w:val="single" w:sz="4" w:space="0" w:color="auto"/>
            </w:tcBorders>
            <w:shd w:val="clear" w:color="auto" w:fill="auto"/>
            <w:noWrap/>
            <w:vAlign w:val="center"/>
            <w:hideMark/>
          </w:tcPr>
          <w:p w14:paraId="0FB148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м2</w:t>
            </w:r>
          </w:p>
        </w:tc>
        <w:tc>
          <w:tcPr>
            <w:tcW w:w="740" w:type="dxa"/>
            <w:tcBorders>
              <w:top w:val="nil"/>
              <w:left w:val="nil"/>
              <w:bottom w:val="single" w:sz="4" w:space="0" w:color="auto"/>
              <w:right w:val="single" w:sz="4" w:space="0" w:color="auto"/>
            </w:tcBorders>
            <w:shd w:val="clear" w:color="auto" w:fill="auto"/>
            <w:noWrap/>
            <w:vAlign w:val="center"/>
            <w:hideMark/>
          </w:tcPr>
          <w:p w14:paraId="1F43CC4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6FF87E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55.9530</w:t>
            </w:r>
          </w:p>
        </w:tc>
        <w:tc>
          <w:tcPr>
            <w:tcW w:w="1198" w:type="dxa"/>
            <w:tcBorders>
              <w:top w:val="nil"/>
              <w:left w:val="nil"/>
              <w:bottom w:val="single" w:sz="4" w:space="0" w:color="auto"/>
              <w:right w:val="single" w:sz="4" w:space="0" w:color="auto"/>
            </w:tcBorders>
            <w:shd w:val="clear" w:color="000000" w:fill="FFFFFF"/>
            <w:noWrap/>
            <w:vAlign w:val="bottom"/>
            <w:hideMark/>
          </w:tcPr>
          <w:p w14:paraId="140E25F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3110702"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9C8571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40</w:t>
            </w:r>
          </w:p>
        </w:tc>
        <w:tc>
          <w:tcPr>
            <w:tcW w:w="5420" w:type="dxa"/>
            <w:tcBorders>
              <w:top w:val="nil"/>
              <w:left w:val="nil"/>
              <w:bottom w:val="single" w:sz="4" w:space="0" w:color="auto"/>
              <w:right w:val="single" w:sz="4" w:space="0" w:color="auto"/>
            </w:tcBorders>
            <w:shd w:val="clear" w:color="auto" w:fill="auto"/>
            <w:vAlign w:val="center"/>
            <w:hideMark/>
          </w:tcPr>
          <w:p w14:paraId="35C0B31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новых базальтовых плит 5-8см,</w:t>
            </w:r>
          </w:p>
        </w:tc>
        <w:tc>
          <w:tcPr>
            <w:tcW w:w="911" w:type="dxa"/>
            <w:tcBorders>
              <w:top w:val="nil"/>
              <w:left w:val="nil"/>
              <w:bottom w:val="single" w:sz="4" w:space="0" w:color="auto"/>
              <w:right w:val="single" w:sz="4" w:space="0" w:color="auto"/>
            </w:tcBorders>
            <w:shd w:val="clear" w:color="auto" w:fill="auto"/>
            <w:noWrap/>
            <w:vAlign w:val="center"/>
            <w:hideMark/>
          </w:tcPr>
          <w:p w14:paraId="3CA34EA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м2</w:t>
            </w:r>
          </w:p>
        </w:tc>
        <w:tc>
          <w:tcPr>
            <w:tcW w:w="740" w:type="dxa"/>
            <w:tcBorders>
              <w:top w:val="nil"/>
              <w:left w:val="nil"/>
              <w:bottom w:val="single" w:sz="4" w:space="0" w:color="auto"/>
              <w:right w:val="single" w:sz="4" w:space="0" w:color="auto"/>
            </w:tcBorders>
            <w:shd w:val="clear" w:color="auto" w:fill="auto"/>
            <w:noWrap/>
            <w:vAlign w:val="center"/>
            <w:hideMark/>
          </w:tcPr>
          <w:p w14:paraId="600C1EB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C038DC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46.0750</w:t>
            </w:r>
          </w:p>
        </w:tc>
        <w:tc>
          <w:tcPr>
            <w:tcW w:w="1198" w:type="dxa"/>
            <w:tcBorders>
              <w:top w:val="nil"/>
              <w:left w:val="nil"/>
              <w:bottom w:val="single" w:sz="4" w:space="0" w:color="auto"/>
              <w:right w:val="single" w:sz="4" w:space="0" w:color="auto"/>
            </w:tcBorders>
            <w:shd w:val="clear" w:color="000000" w:fill="FFFFFF"/>
            <w:noWrap/>
            <w:vAlign w:val="bottom"/>
            <w:hideMark/>
          </w:tcPr>
          <w:p w14:paraId="3F63CF3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011C95F"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F46C10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w:t>
            </w:r>
          </w:p>
        </w:tc>
        <w:tc>
          <w:tcPr>
            <w:tcW w:w="5420" w:type="dxa"/>
            <w:tcBorders>
              <w:top w:val="nil"/>
              <w:left w:val="nil"/>
              <w:bottom w:val="single" w:sz="4" w:space="0" w:color="auto"/>
              <w:right w:val="single" w:sz="4" w:space="0" w:color="auto"/>
            </w:tcBorders>
            <w:shd w:val="clear" w:color="auto" w:fill="auto"/>
            <w:vAlign w:val="center"/>
            <w:hideMark/>
          </w:tcPr>
          <w:p w14:paraId="0866FEC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Облицовка стен плитами базальтовыми полированными непористыми толщиной 30 мм</w:t>
            </w:r>
          </w:p>
        </w:tc>
        <w:tc>
          <w:tcPr>
            <w:tcW w:w="911" w:type="dxa"/>
            <w:tcBorders>
              <w:top w:val="nil"/>
              <w:left w:val="nil"/>
              <w:bottom w:val="single" w:sz="4" w:space="0" w:color="auto"/>
              <w:right w:val="single" w:sz="4" w:space="0" w:color="auto"/>
            </w:tcBorders>
            <w:shd w:val="clear" w:color="auto" w:fill="auto"/>
            <w:vAlign w:val="center"/>
            <w:hideMark/>
          </w:tcPr>
          <w:p w14:paraId="72491A2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797CCEF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41CA52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34.9270</w:t>
            </w:r>
          </w:p>
        </w:tc>
        <w:tc>
          <w:tcPr>
            <w:tcW w:w="1198" w:type="dxa"/>
            <w:tcBorders>
              <w:top w:val="nil"/>
              <w:left w:val="nil"/>
              <w:bottom w:val="single" w:sz="4" w:space="0" w:color="auto"/>
              <w:right w:val="single" w:sz="4" w:space="0" w:color="auto"/>
            </w:tcBorders>
            <w:shd w:val="clear" w:color="000000" w:fill="FFFFFF"/>
            <w:noWrap/>
            <w:vAlign w:val="bottom"/>
            <w:hideMark/>
          </w:tcPr>
          <w:p w14:paraId="19F9D29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50A3D7D"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567106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w:t>
            </w:r>
          </w:p>
        </w:tc>
        <w:tc>
          <w:tcPr>
            <w:tcW w:w="5420" w:type="dxa"/>
            <w:tcBorders>
              <w:top w:val="nil"/>
              <w:left w:val="nil"/>
              <w:bottom w:val="single" w:sz="4" w:space="0" w:color="auto"/>
              <w:right w:val="single" w:sz="4" w:space="0" w:color="auto"/>
            </w:tcBorders>
            <w:shd w:val="clear" w:color="auto" w:fill="auto"/>
            <w:vAlign w:val="center"/>
            <w:hideMark/>
          </w:tcPr>
          <w:p w14:paraId="3DED704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Облицовка стен плитами туфа толщиной 30 мм</w:t>
            </w:r>
          </w:p>
        </w:tc>
        <w:tc>
          <w:tcPr>
            <w:tcW w:w="911" w:type="dxa"/>
            <w:tcBorders>
              <w:top w:val="nil"/>
              <w:left w:val="nil"/>
              <w:bottom w:val="single" w:sz="4" w:space="0" w:color="auto"/>
              <w:right w:val="single" w:sz="4" w:space="0" w:color="auto"/>
            </w:tcBorders>
            <w:shd w:val="clear" w:color="auto" w:fill="auto"/>
            <w:vAlign w:val="center"/>
            <w:hideMark/>
          </w:tcPr>
          <w:p w14:paraId="58F8148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403756C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608054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24.2210</w:t>
            </w:r>
          </w:p>
        </w:tc>
        <w:tc>
          <w:tcPr>
            <w:tcW w:w="1198" w:type="dxa"/>
            <w:tcBorders>
              <w:top w:val="nil"/>
              <w:left w:val="nil"/>
              <w:bottom w:val="single" w:sz="4" w:space="0" w:color="auto"/>
              <w:right w:val="single" w:sz="4" w:space="0" w:color="auto"/>
            </w:tcBorders>
            <w:shd w:val="clear" w:color="000000" w:fill="FFFFFF"/>
            <w:noWrap/>
            <w:vAlign w:val="bottom"/>
            <w:hideMark/>
          </w:tcPr>
          <w:p w14:paraId="1CC036F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E51835F" w14:textId="77777777" w:rsidTr="003B49DB">
        <w:trPr>
          <w:trHeight w:val="58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4E5930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43</w:t>
            </w:r>
          </w:p>
        </w:tc>
        <w:tc>
          <w:tcPr>
            <w:tcW w:w="5420" w:type="dxa"/>
            <w:tcBorders>
              <w:top w:val="nil"/>
              <w:left w:val="nil"/>
              <w:bottom w:val="single" w:sz="4" w:space="0" w:color="auto"/>
              <w:right w:val="single" w:sz="4" w:space="0" w:color="auto"/>
            </w:tcBorders>
            <w:shd w:val="clear" w:color="auto" w:fill="auto"/>
            <w:vAlign w:val="center"/>
            <w:hideMark/>
          </w:tcPr>
          <w:p w14:paraId="3645D98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Облицовка стен травертиновыми плитами толщиной 30 мм (с анкеровкой)</w:t>
            </w:r>
          </w:p>
        </w:tc>
        <w:tc>
          <w:tcPr>
            <w:tcW w:w="911" w:type="dxa"/>
            <w:tcBorders>
              <w:top w:val="nil"/>
              <w:left w:val="nil"/>
              <w:bottom w:val="single" w:sz="4" w:space="0" w:color="auto"/>
              <w:right w:val="single" w:sz="4" w:space="0" w:color="auto"/>
            </w:tcBorders>
            <w:shd w:val="clear" w:color="auto" w:fill="auto"/>
            <w:vAlign w:val="center"/>
            <w:hideMark/>
          </w:tcPr>
          <w:p w14:paraId="30B7823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м2</w:t>
            </w:r>
          </w:p>
        </w:tc>
        <w:tc>
          <w:tcPr>
            <w:tcW w:w="740" w:type="dxa"/>
            <w:tcBorders>
              <w:top w:val="nil"/>
              <w:left w:val="nil"/>
              <w:bottom w:val="single" w:sz="4" w:space="0" w:color="auto"/>
              <w:right w:val="single" w:sz="4" w:space="0" w:color="auto"/>
            </w:tcBorders>
            <w:shd w:val="clear" w:color="auto" w:fill="auto"/>
            <w:noWrap/>
            <w:vAlign w:val="center"/>
            <w:hideMark/>
          </w:tcPr>
          <w:p w14:paraId="0B0B2DD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6EAF50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37.8730</w:t>
            </w:r>
          </w:p>
        </w:tc>
        <w:tc>
          <w:tcPr>
            <w:tcW w:w="1198" w:type="dxa"/>
            <w:tcBorders>
              <w:top w:val="nil"/>
              <w:left w:val="nil"/>
              <w:bottom w:val="single" w:sz="4" w:space="0" w:color="auto"/>
              <w:right w:val="single" w:sz="4" w:space="0" w:color="auto"/>
            </w:tcBorders>
            <w:shd w:val="clear" w:color="000000" w:fill="FFFFFF"/>
            <w:noWrap/>
            <w:vAlign w:val="bottom"/>
            <w:hideMark/>
          </w:tcPr>
          <w:p w14:paraId="3EC7493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DC18FEE"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829C80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44</w:t>
            </w:r>
          </w:p>
        </w:tc>
        <w:tc>
          <w:tcPr>
            <w:tcW w:w="5420" w:type="dxa"/>
            <w:tcBorders>
              <w:top w:val="nil"/>
              <w:left w:val="nil"/>
              <w:bottom w:val="single" w:sz="4" w:space="0" w:color="auto"/>
              <w:right w:val="single" w:sz="4" w:space="0" w:color="auto"/>
            </w:tcBorders>
            <w:shd w:val="clear" w:color="auto" w:fill="auto"/>
            <w:vAlign w:val="center"/>
            <w:hideMark/>
          </w:tcPr>
          <w:p w14:paraId="15EB7968"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Выполнение слоя гравийной подготовки</w:t>
            </w:r>
          </w:p>
        </w:tc>
        <w:tc>
          <w:tcPr>
            <w:tcW w:w="911" w:type="dxa"/>
            <w:tcBorders>
              <w:top w:val="nil"/>
              <w:left w:val="nil"/>
              <w:bottom w:val="single" w:sz="4" w:space="0" w:color="auto"/>
              <w:right w:val="single" w:sz="4" w:space="0" w:color="auto"/>
            </w:tcBorders>
            <w:shd w:val="clear" w:color="auto" w:fill="auto"/>
            <w:noWrap/>
            <w:vAlign w:val="center"/>
            <w:hideMark/>
          </w:tcPr>
          <w:p w14:paraId="059D3B7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7BFFE06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251DAB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9.7690</w:t>
            </w:r>
          </w:p>
        </w:tc>
        <w:tc>
          <w:tcPr>
            <w:tcW w:w="1198" w:type="dxa"/>
            <w:tcBorders>
              <w:top w:val="nil"/>
              <w:left w:val="nil"/>
              <w:bottom w:val="single" w:sz="4" w:space="0" w:color="auto"/>
              <w:right w:val="single" w:sz="4" w:space="0" w:color="auto"/>
            </w:tcBorders>
            <w:shd w:val="clear" w:color="000000" w:fill="FFFFFF"/>
            <w:noWrap/>
            <w:vAlign w:val="bottom"/>
            <w:hideMark/>
          </w:tcPr>
          <w:p w14:paraId="39416B6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0CD9826"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5BB649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45</w:t>
            </w:r>
          </w:p>
        </w:tc>
        <w:tc>
          <w:tcPr>
            <w:tcW w:w="5420" w:type="dxa"/>
            <w:tcBorders>
              <w:top w:val="nil"/>
              <w:left w:val="nil"/>
              <w:bottom w:val="single" w:sz="4" w:space="0" w:color="auto"/>
              <w:right w:val="single" w:sz="4" w:space="0" w:color="auto"/>
            </w:tcBorders>
            <w:shd w:val="clear" w:color="auto" w:fill="auto"/>
            <w:vAlign w:val="center"/>
            <w:hideMark/>
          </w:tcPr>
          <w:p w14:paraId="210DF6F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Выполнение слоя подготовки песка</w:t>
            </w:r>
          </w:p>
        </w:tc>
        <w:tc>
          <w:tcPr>
            <w:tcW w:w="911" w:type="dxa"/>
            <w:tcBorders>
              <w:top w:val="nil"/>
              <w:left w:val="nil"/>
              <w:bottom w:val="single" w:sz="4" w:space="0" w:color="auto"/>
              <w:right w:val="single" w:sz="4" w:space="0" w:color="auto"/>
            </w:tcBorders>
            <w:shd w:val="clear" w:color="auto" w:fill="auto"/>
            <w:noWrap/>
            <w:vAlign w:val="center"/>
            <w:hideMark/>
          </w:tcPr>
          <w:p w14:paraId="2FC8A8A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3FFB656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A6E5D5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12.3760</w:t>
            </w:r>
          </w:p>
        </w:tc>
        <w:tc>
          <w:tcPr>
            <w:tcW w:w="1198" w:type="dxa"/>
            <w:tcBorders>
              <w:top w:val="nil"/>
              <w:left w:val="nil"/>
              <w:bottom w:val="single" w:sz="4" w:space="0" w:color="auto"/>
              <w:right w:val="single" w:sz="4" w:space="0" w:color="auto"/>
            </w:tcBorders>
            <w:shd w:val="clear" w:color="000000" w:fill="FFFFFF"/>
            <w:noWrap/>
            <w:vAlign w:val="bottom"/>
            <w:hideMark/>
          </w:tcPr>
          <w:p w14:paraId="66FE9CA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A6D7AC5"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A52DAF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46</w:t>
            </w:r>
          </w:p>
        </w:tc>
        <w:tc>
          <w:tcPr>
            <w:tcW w:w="5420" w:type="dxa"/>
            <w:tcBorders>
              <w:top w:val="nil"/>
              <w:left w:val="nil"/>
              <w:bottom w:val="single" w:sz="4" w:space="0" w:color="auto"/>
              <w:right w:val="single" w:sz="4" w:space="0" w:color="auto"/>
            </w:tcBorders>
            <w:shd w:val="clear" w:color="auto" w:fill="auto"/>
            <w:vAlign w:val="center"/>
            <w:hideMark/>
          </w:tcPr>
          <w:p w14:paraId="57A65A64"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Двусторонняя резка асфальтобетонного покрытия</w:t>
            </w:r>
          </w:p>
        </w:tc>
        <w:tc>
          <w:tcPr>
            <w:tcW w:w="911" w:type="dxa"/>
            <w:tcBorders>
              <w:top w:val="nil"/>
              <w:left w:val="nil"/>
              <w:bottom w:val="single" w:sz="4" w:space="0" w:color="auto"/>
              <w:right w:val="single" w:sz="4" w:space="0" w:color="auto"/>
            </w:tcBorders>
            <w:shd w:val="clear" w:color="auto" w:fill="auto"/>
            <w:noWrap/>
            <w:vAlign w:val="center"/>
            <w:hideMark/>
          </w:tcPr>
          <w:p w14:paraId="23E69E7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15B44C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569790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0.6670</w:t>
            </w:r>
          </w:p>
        </w:tc>
        <w:tc>
          <w:tcPr>
            <w:tcW w:w="1198" w:type="dxa"/>
            <w:tcBorders>
              <w:top w:val="nil"/>
              <w:left w:val="nil"/>
              <w:bottom w:val="single" w:sz="4" w:space="0" w:color="auto"/>
              <w:right w:val="single" w:sz="4" w:space="0" w:color="auto"/>
            </w:tcBorders>
            <w:shd w:val="clear" w:color="000000" w:fill="FFFFFF"/>
            <w:noWrap/>
            <w:vAlign w:val="bottom"/>
            <w:hideMark/>
          </w:tcPr>
          <w:p w14:paraId="3A55D8D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D362B1C"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50B7AE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47</w:t>
            </w:r>
          </w:p>
        </w:tc>
        <w:tc>
          <w:tcPr>
            <w:tcW w:w="5420" w:type="dxa"/>
            <w:tcBorders>
              <w:top w:val="nil"/>
              <w:left w:val="nil"/>
              <w:bottom w:val="single" w:sz="4" w:space="0" w:color="auto"/>
              <w:right w:val="single" w:sz="4" w:space="0" w:color="auto"/>
            </w:tcBorders>
            <w:shd w:val="clear" w:color="auto" w:fill="auto"/>
            <w:vAlign w:val="center"/>
            <w:hideMark/>
          </w:tcPr>
          <w:p w14:paraId="4477F27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Снос асфальтобетонного покрытия</w:t>
            </w:r>
          </w:p>
        </w:tc>
        <w:tc>
          <w:tcPr>
            <w:tcW w:w="911" w:type="dxa"/>
            <w:tcBorders>
              <w:top w:val="nil"/>
              <w:left w:val="nil"/>
              <w:bottom w:val="single" w:sz="4" w:space="0" w:color="auto"/>
              <w:right w:val="single" w:sz="4" w:space="0" w:color="auto"/>
            </w:tcBorders>
            <w:shd w:val="clear" w:color="auto" w:fill="auto"/>
            <w:noWrap/>
            <w:vAlign w:val="center"/>
            <w:hideMark/>
          </w:tcPr>
          <w:p w14:paraId="489DE90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6D012F3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17D5F5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5.8740</w:t>
            </w:r>
          </w:p>
        </w:tc>
        <w:tc>
          <w:tcPr>
            <w:tcW w:w="1198" w:type="dxa"/>
            <w:tcBorders>
              <w:top w:val="nil"/>
              <w:left w:val="nil"/>
              <w:bottom w:val="single" w:sz="4" w:space="0" w:color="auto"/>
              <w:right w:val="single" w:sz="4" w:space="0" w:color="auto"/>
            </w:tcBorders>
            <w:shd w:val="clear" w:color="000000" w:fill="FFFFFF"/>
            <w:noWrap/>
            <w:vAlign w:val="bottom"/>
            <w:hideMark/>
          </w:tcPr>
          <w:p w14:paraId="21BF914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10DED7C"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220BFD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48</w:t>
            </w:r>
          </w:p>
        </w:tc>
        <w:tc>
          <w:tcPr>
            <w:tcW w:w="5420" w:type="dxa"/>
            <w:tcBorders>
              <w:top w:val="nil"/>
              <w:left w:val="nil"/>
              <w:bottom w:val="single" w:sz="4" w:space="0" w:color="auto"/>
              <w:right w:val="single" w:sz="4" w:space="0" w:color="auto"/>
            </w:tcBorders>
            <w:shd w:val="clear" w:color="auto" w:fill="auto"/>
            <w:vAlign w:val="center"/>
            <w:hideMark/>
          </w:tcPr>
          <w:p w14:paraId="2D6C7FD0"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К</w:t>
            </w:r>
            <w:r w:rsidRPr="003B49DB">
              <w:rPr>
                <w:rFonts w:ascii="Arial AMU" w:hAnsi="Arial AMU" w:cs="Arial AMU"/>
                <w:sz w:val="18"/>
                <w:szCs w:val="18"/>
                <w:lang w:val="en-US" w:eastAsia="en-US" w:bidi="ar-SA"/>
              </w:rPr>
              <w:t>×³ÛÇÝ</w:t>
            </w:r>
            <w:r w:rsidRPr="003B49DB">
              <w:rPr>
                <w:rFonts w:ascii="Arial AMU" w:hAnsi="Arial AMU" w:cs="Calibri"/>
                <w:sz w:val="18"/>
                <w:szCs w:val="18"/>
                <w:lang w:val="en-US" w:eastAsia="en-US" w:bidi="ar-SA"/>
              </w:rPr>
              <w:t xml:space="preserve"> ÑÇÙùÇ Ñ³·»óáõÙ µÇïáõÙáí , µÇïáõÙÇ Í³ËëÁ: 4.12 Ï··/Ù2</w:t>
            </w:r>
          </w:p>
        </w:tc>
        <w:tc>
          <w:tcPr>
            <w:tcW w:w="911" w:type="dxa"/>
            <w:tcBorders>
              <w:top w:val="nil"/>
              <w:left w:val="nil"/>
              <w:bottom w:val="single" w:sz="4" w:space="0" w:color="auto"/>
              <w:right w:val="single" w:sz="4" w:space="0" w:color="auto"/>
            </w:tcBorders>
            <w:shd w:val="clear" w:color="auto" w:fill="auto"/>
            <w:vAlign w:val="center"/>
            <w:hideMark/>
          </w:tcPr>
          <w:p w14:paraId="367006D6"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т</w:t>
            </w:r>
          </w:p>
        </w:tc>
        <w:tc>
          <w:tcPr>
            <w:tcW w:w="740" w:type="dxa"/>
            <w:tcBorders>
              <w:top w:val="nil"/>
              <w:left w:val="nil"/>
              <w:bottom w:val="single" w:sz="4" w:space="0" w:color="auto"/>
              <w:right w:val="single" w:sz="4" w:space="0" w:color="auto"/>
            </w:tcBorders>
            <w:shd w:val="clear" w:color="auto" w:fill="auto"/>
            <w:vAlign w:val="center"/>
            <w:hideMark/>
          </w:tcPr>
          <w:p w14:paraId="02C30308"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E5801B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260.3010</w:t>
            </w:r>
          </w:p>
        </w:tc>
        <w:tc>
          <w:tcPr>
            <w:tcW w:w="1198" w:type="dxa"/>
            <w:tcBorders>
              <w:top w:val="nil"/>
              <w:left w:val="nil"/>
              <w:bottom w:val="single" w:sz="4" w:space="0" w:color="auto"/>
              <w:right w:val="single" w:sz="4" w:space="0" w:color="auto"/>
            </w:tcBorders>
            <w:shd w:val="clear" w:color="000000" w:fill="FFFFFF"/>
            <w:noWrap/>
            <w:vAlign w:val="bottom"/>
            <w:hideMark/>
          </w:tcPr>
          <w:p w14:paraId="614722C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223DEB1"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E5C629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49</w:t>
            </w:r>
          </w:p>
        </w:tc>
        <w:tc>
          <w:tcPr>
            <w:tcW w:w="5420" w:type="dxa"/>
            <w:tcBorders>
              <w:top w:val="nil"/>
              <w:left w:val="nil"/>
              <w:bottom w:val="single" w:sz="4" w:space="0" w:color="auto"/>
              <w:right w:val="single" w:sz="4" w:space="0" w:color="auto"/>
            </w:tcBorders>
            <w:shd w:val="clear" w:color="auto" w:fill="auto"/>
            <w:vAlign w:val="center"/>
            <w:hideMark/>
          </w:tcPr>
          <w:p w14:paraId="093E618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Устройство асфальтобетонного покрытия с мелкозернистым асфальтобетоном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=50мм</w:t>
            </w:r>
          </w:p>
        </w:tc>
        <w:tc>
          <w:tcPr>
            <w:tcW w:w="911" w:type="dxa"/>
            <w:tcBorders>
              <w:top w:val="nil"/>
              <w:left w:val="nil"/>
              <w:bottom w:val="single" w:sz="4" w:space="0" w:color="auto"/>
              <w:right w:val="single" w:sz="4" w:space="0" w:color="auto"/>
            </w:tcBorders>
            <w:shd w:val="clear" w:color="auto" w:fill="auto"/>
            <w:noWrap/>
            <w:vAlign w:val="center"/>
            <w:hideMark/>
          </w:tcPr>
          <w:p w14:paraId="3930E30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383723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4C11C7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4.2470</w:t>
            </w:r>
          </w:p>
        </w:tc>
        <w:tc>
          <w:tcPr>
            <w:tcW w:w="1198" w:type="dxa"/>
            <w:tcBorders>
              <w:top w:val="nil"/>
              <w:left w:val="nil"/>
              <w:bottom w:val="single" w:sz="4" w:space="0" w:color="auto"/>
              <w:right w:val="single" w:sz="4" w:space="0" w:color="auto"/>
            </w:tcBorders>
            <w:shd w:val="clear" w:color="000000" w:fill="FFFFFF"/>
            <w:noWrap/>
            <w:vAlign w:val="bottom"/>
            <w:hideMark/>
          </w:tcPr>
          <w:p w14:paraId="7F6CF5E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489B8FD"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522F25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50</w:t>
            </w:r>
          </w:p>
        </w:tc>
        <w:tc>
          <w:tcPr>
            <w:tcW w:w="5420" w:type="dxa"/>
            <w:tcBorders>
              <w:top w:val="nil"/>
              <w:left w:val="nil"/>
              <w:bottom w:val="single" w:sz="4" w:space="0" w:color="auto"/>
              <w:right w:val="single" w:sz="4" w:space="0" w:color="auto"/>
            </w:tcBorders>
            <w:shd w:val="clear" w:color="auto" w:fill="auto"/>
            <w:vAlign w:val="center"/>
            <w:hideMark/>
          </w:tcPr>
          <w:p w14:paraId="28B886E5"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Устройство асфальтобетонного покрытия с мелкозернистым асфальтобетоном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=30мм</w:t>
            </w:r>
          </w:p>
        </w:tc>
        <w:tc>
          <w:tcPr>
            <w:tcW w:w="911" w:type="dxa"/>
            <w:tcBorders>
              <w:top w:val="nil"/>
              <w:left w:val="nil"/>
              <w:bottom w:val="single" w:sz="4" w:space="0" w:color="auto"/>
              <w:right w:val="single" w:sz="4" w:space="0" w:color="auto"/>
            </w:tcBorders>
            <w:shd w:val="clear" w:color="auto" w:fill="auto"/>
            <w:noWrap/>
            <w:vAlign w:val="center"/>
            <w:hideMark/>
          </w:tcPr>
          <w:p w14:paraId="4A1BC00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5A1C4C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A06B4A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3.3040</w:t>
            </w:r>
          </w:p>
        </w:tc>
        <w:tc>
          <w:tcPr>
            <w:tcW w:w="1198" w:type="dxa"/>
            <w:tcBorders>
              <w:top w:val="nil"/>
              <w:left w:val="nil"/>
              <w:bottom w:val="single" w:sz="4" w:space="0" w:color="auto"/>
              <w:right w:val="single" w:sz="4" w:space="0" w:color="auto"/>
            </w:tcBorders>
            <w:shd w:val="clear" w:color="000000" w:fill="FFFFFF"/>
            <w:noWrap/>
            <w:vAlign w:val="bottom"/>
            <w:hideMark/>
          </w:tcPr>
          <w:p w14:paraId="7E4E150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7219FF1"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28A76B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51</w:t>
            </w:r>
          </w:p>
        </w:tc>
        <w:tc>
          <w:tcPr>
            <w:tcW w:w="5420" w:type="dxa"/>
            <w:tcBorders>
              <w:top w:val="nil"/>
              <w:left w:val="nil"/>
              <w:bottom w:val="single" w:sz="4" w:space="0" w:color="auto"/>
              <w:right w:val="single" w:sz="4" w:space="0" w:color="auto"/>
            </w:tcBorders>
            <w:shd w:val="clear" w:color="auto" w:fill="auto"/>
            <w:vAlign w:val="center"/>
            <w:hideMark/>
          </w:tcPr>
          <w:p w14:paraId="14F9E650"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Сварочные работы /точечные/</w:t>
            </w:r>
          </w:p>
        </w:tc>
        <w:tc>
          <w:tcPr>
            <w:tcW w:w="911" w:type="dxa"/>
            <w:tcBorders>
              <w:top w:val="nil"/>
              <w:left w:val="nil"/>
              <w:bottom w:val="single" w:sz="4" w:space="0" w:color="auto"/>
              <w:right w:val="single" w:sz="4" w:space="0" w:color="auto"/>
            </w:tcBorders>
            <w:shd w:val="clear" w:color="auto" w:fill="auto"/>
            <w:noWrap/>
            <w:vAlign w:val="center"/>
            <w:hideMark/>
          </w:tcPr>
          <w:p w14:paraId="520540A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место</w:t>
            </w:r>
          </w:p>
        </w:tc>
        <w:tc>
          <w:tcPr>
            <w:tcW w:w="740" w:type="dxa"/>
            <w:tcBorders>
              <w:top w:val="nil"/>
              <w:left w:val="nil"/>
              <w:bottom w:val="single" w:sz="4" w:space="0" w:color="auto"/>
              <w:right w:val="single" w:sz="4" w:space="0" w:color="auto"/>
            </w:tcBorders>
            <w:shd w:val="clear" w:color="auto" w:fill="auto"/>
            <w:noWrap/>
            <w:vAlign w:val="center"/>
            <w:hideMark/>
          </w:tcPr>
          <w:p w14:paraId="2E8D993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93A967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0.8980</w:t>
            </w:r>
          </w:p>
        </w:tc>
        <w:tc>
          <w:tcPr>
            <w:tcW w:w="1198" w:type="dxa"/>
            <w:tcBorders>
              <w:top w:val="nil"/>
              <w:left w:val="nil"/>
              <w:bottom w:val="single" w:sz="4" w:space="0" w:color="auto"/>
              <w:right w:val="single" w:sz="4" w:space="0" w:color="auto"/>
            </w:tcBorders>
            <w:shd w:val="clear" w:color="000000" w:fill="FFFFFF"/>
            <w:noWrap/>
            <w:vAlign w:val="bottom"/>
            <w:hideMark/>
          </w:tcPr>
          <w:p w14:paraId="27AB066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CBC1D12"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001CA6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52</w:t>
            </w:r>
          </w:p>
        </w:tc>
        <w:tc>
          <w:tcPr>
            <w:tcW w:w="5420" w:type="dxa"/>
            <w:tcBorders>
              <w:top w:val="nil"/>
              <w:left w:val="nil"/>
              <w:bottom w:val="single" w:sz="4" w:space="0" w:color="auto"/>
              <w:right w:val="single" w:sz="4" w:space="0" w:color="auto"/>
            </w:tcBorders>
            <w:shd w:val="clear" w:color="auto" w:fill="auto"/>
            <w:vAlign w:val="center"/>
            <w:hideMark/>
          </w:tcPr>
          <w:p w14:paraId="2FBF8453"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Переустановка базальтовых ступеней</w:t>
            </w:r>
          </w:p>
        </w:tc>
        <w:tc>
          <w:tcPr>
            <w:tcW w:w="911" w:type="dxa"/>
            <w:tcBorders>
              <w:top w:val="nil"/>
              <w:left w:val="nil"/>
              <w:bottom w:val="single" w:sz="4" w:space="0" w:color="auto"/>
              <w:right w:val="single" w:sz="4" w:space="0" w:color="auto"/>
            </w:tcBorders>
            <w:shd w:val="clear" w:color="auto" w:fill="auto"/>
            <w:noWrap/>
            <w:vAlign w:val="center"/>
            <w:hideMark/>
          </w:tcPr>
          <w:p w14:paraId="61443DF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20B0A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CAFBF4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2.9250</w:t>
            </w:r>
          </w:p>
        </w:tc>
        <w:tc>
          <w:tcPr>
            <w:tcW w:w="1198" w:type="dxa"/>
            <w:tcBorders>
              <w:top w:val="nil"/>
              <w:left w:val="nil"/>
              <w:bottom w:val="single" w:sz="4" w:space="0" w:color="auto"/>
              <w:right w:val="single" w:sz="4" w:space="0" w:color="auto"/>
            </w:tcBorders>
            <w:shd w:val="clear" w:color="000000" w:fill="FFFFFF"/>
            <w:noWrap/>
            <w:vAlign w:val="bottom"/>
            <w:hideMark/>
          </w:tcPr>
          <w:p w14:paraId="0D4AE19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9B382CE"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7B3E12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53</w:t>
            </w:r>
          </w:p>
        </w:tc>
        <w:tc>
          <w:tcPr>
            <w:tcW w:w="5420" w:type="dxa"/>
            <w:tcBorders>
              <w:top w:val="nil"/>
              <w:left w:val="nil"/>
              <w:bottom w:val="single" w:sz="4" w:space="0" w:color="auto"/>
              <w:right w:val="single" w:sz="4" w:space="0" w:color="auto"/>
            </w:tcBorders>
            <w:shd w:val="clear" w:color="auto" w:fill="auto"/>
            <w:vAlign w:val="center"/>
            <w:hideMark/>
          </w:tcPr>
          <w:p w14:paraId="3AD1760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новых базальтовых лестниц</w:t>
            </w:r>
          </w:p>
        </w:tc>
        <w:tc>
          <w:tcPr>
            <w:tcW w:w="911" w:type="dxa"/>
            <w:tcBorders>
              <w:top w:val="nil"/>
              <w:left w:val="nil"/>
              <w:bottom w:val="single" w:sz="4" w:space="0" w:color="auto"/>
              <w:right w:val="single" w:sz="4" w:space="0" w:color="auto"/>
            </w:tcBorders>
            <w:shd w:val="clear" w:color="auto" w:fill="auto"/>
            <w:noWrap/>
            <w:vAlign w:val="center"/>
            <w:hideMark/>
          </w:tcPr>
          <w:p w14:paraId="10AAA53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D92112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7A969B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11.4270</w:t>
            </w:r>
          </w:p>
        </w:tc>
        <w:tc>
          <w:tcPr>
            <w:tcW w:w="1198" w:type="dxa"/>
            <w:tcBorders>
              <w:top w:val="nil"/>
              <w:left w:val="nil"/>
              <w:bottom w:val="single" w:sz="4" w:space="0" w:color="auto"/>
              <w:right w:val="single" w:sz="4" w:space="0" w:color="auto"/>
            </w:tcBorders>
            <w:shd w:val="clear" w:color="000000" w:fill="FFFFFF"/>
            <w:noWrap/>
            <w:vAlign w:val="bottom"/>
            <w:hideMark/>
          </w:tcPr>
          <w:p w14:paraId="6948D22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C1B5BF6"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6ADE1B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54</w:t>
            </w:r>
          </w:p>
        </w:tc>
        <w:tc>
          <w:tcPr>
            <w:tcW w:w="5420" w:type="dxa"/>
            <w:tcBorders>
              <w:top w:val="nil"/>
              <w:left w:val="nil"/>
              <w:bottom w:val="single" w:sz="4" w:space="0" w:color="auto"/>
              <w:right w:val="single" w:sz="4" w:space="0" w:color="auto"/>
            </w:tcBorders>
            <w:shd w:val="clear" w:color="auto" w:fill="auto"/>
            <w:vAlign w:val="center"/>
            <w:hideMark/>
          </w:tcPr>
          <w:p w14:paraId="37BA05B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Изготовление железобетонных лестниц из бетона класса В20, с армированием наружной поверхности</w:t>
            </w:r>
          </w:p>
        </w:tc>
        <w:tc>
          <w:tcPr>
            <w:tcW w:w="911" w:type="dxa"/>
            <w:tcBorders>
              <w:top w:val="nil"/>
              <w:left w:val="nil"/>
              <w:bottom w:val="single" w:sz="4" w:space="0" w:color="auto"/>
              <w:right w:val="single" w:sz="4" w:space="0" w:color="auto"/>
            </w:tcBorders>
            <w:shd w:val="clear" w:color="auto" w:fill="auto"/>
            <w:noWrap/>
            <w:vAlign w:val="center"/>
            <w:hideMark/>
          </w:tcPr>
          <w:p w14:paraId="767B546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7462532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B1CE7B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101.0050</w:t>
            </w:r>
          </w:p>
        </w:tc>
        <w:tc>
          <w:tcPr>
            <w:tcW w:w="1198" w:type="dxa"/>
            <w:tcBorders>
              <w:top w:val="nil"/>
              <w:left w:val="nil"/>
              <w:bottom w:val="single" w:sz="4" w:space="0" w:color="auto"/>
              <w:right w:val="single" w:sz="4" w:space="0" w:color="auto"/>
            </w:tcBorders>
            <w:shd w:val="clear" w:color="000000" w:fill="FFFFFF"/>
            <w:noWrap/>
            <w:vAlign w:val="bottom"/>
            <w:hideMark/>
          </w:tcPr>
          <w:p w14:paraId="1EF15A2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C6B65AC"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0A3BA2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55</w:t>
            </w:r>
          </w:p>
        </w:tc>
        <w:tc>
          <w:tcPr>
            <w:tcW w:w="5420" w:type="dxa"/>
            <w:tcBorders>
              <w:top w:val="nil"/>
              <w:left w:val="nil"/>
              <w:bottom w:val="single" w:sz="4" w:space="0" w:color="auto"/>
              <w:right w:val="single" w:sz="4" w:space="0" w:color="auto"/>
            </w:tcBorders>
            <w:shd w:val="clear" w:color="auto" w:fill="auto"/>
            <w:vAlign w:val="center"/>
            <w:hideMark/>
          </w:tcPr>
          <w:p w14:paraId="1428E5C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Производство железобетонных монолитных фундаментных балок из бетона класса В20</w:t>
            </w:r>
          </w:p>
        </w:tc>
        <w:tc>
          <w:tcPr>
            <w:tcW w:w="911" w:type="dxa"/>
            <w:tcBorders>
              <w:top w:val="nil"/>
              <w:left w:val="nil"/>
              <w:bottom w:val="single" w:sz="4" w:space="0" w:color="auto"/>
              <w:right w:val="single" w:sz="4" w:space="0" w:color="auto"/>
            </w:tcBorders>
            <w:shd w:val="clear" w:color="auto" w:fill="auto"/>
            <w:noWrap/>
            <w:vAlign w:val="center"/>
            <w:hideMark/>
          </w:tcPr>
          <w:p w14:paraId="0002B51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02EA11F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8C1008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86.6140</w:t>
            </w:r>
          </w:p>
        </w:tc>
        <w:tc>
          <w:tcPr>
            <w:tcW w:w="1198" w:type="dxa"/>
            <w:tcBorders>
              <w:top w:val="nil"/>
              <w:left w:val="nil"/>
              <w:bottom w:val="single" w:sz="4" w:space="0" w:color="auto"/>
              <w:right w:val="single" w:sz="4" w:space="0" w:color="auto"/>
            </w:tcBorders>
            <w:shd w:val="clear" w:color="000000" w:fill="FFFFFF"/>
            <w:noWrap/>
            <w:vAlign w:val="bottom"/>
            <w:hideMark/>
          </w:tcPr>
          <w:p w14:paraId="4F3F59F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6190EF0" w14:textId="77777777" w:rsidTr="003B49DB">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F28448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56</w:t>
            </w:r>
          </w:p>
        </w:tc>
        <w:tc>
          <w:tcPr>
            <w:tcW w:w="5420" w:type="dxa"/>
            <w:tcBorders>
              <w:top w:val="nil"/>
              <w:left w:val="nil"/>
              <w:bottom w:val="single" w:sz="4" w:space="0" w:color="auto"/>
              <w:right w:val="single" w:sz="4" w:space="0" w:color="auto"/>
            </w:tcBorders>
            <w:shd w:val="clear" w:color="auto" w:fill="auto"/>
            <w:vAlign w:val="center"/>
            <w:hideMark/>
          </w:tcPr>
          <w:p w14:paraId="56D924F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Изготовление железобетонных монолитных точечных фундаментов из бетона класса В20</w:t>
            </w:r>
          </w:p>
        </w:tc>
        <w:tc>
          <w:tcPr>
            <w:tcW w:w="911" w:type="dxa"/>
            <w:tcBorders>
              <w:top w:val="nil"/>
              <w:left w:val="nil"/>
              <w:bottom w:val="single" w:sz="4" w:space="0" w:color="auto"/>
              <w:right w:val="single" w:sz="4" w:space="0" w:color="auto"/>
            </w:tcBorders>
            <w:shd w:val="clear" w:color="auto" w:fill="auto"/>
            <w:noWrap/>
            <w:vAlign w:val="center"/>
            <w:hideMark/>
          </w:tcPr>
          <w:p w14:paraId="636AF2B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18EF178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7673C5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70.0290</w:t>
            </w:r>
          </w:p>
        </w:tc>
        <w:tc>
          <w:tcPr>
            <w:tcW w:w="1198" w:type="dxa"/>
            <w:tcBorders>
              <w:top w:val="nil"/>
              <w:left w:val="nil"/>
              <w:bottom w:val="single" w:sz="4" w:space="0" w:color="auto"/>
              <w:right w:val="single" w:sz="4" w:space="0" w:color="auto"/>
            </w:tcBorders>
            <w:shd w:val="clear" w:color="000000" w:fill="FFFFFF"/>
            <w:noWrap/>
            <w:vAlign w:val="bottom"/>
            <w:hideMark/>
          </w:tcPr>
          <w:p w14:paraId="3E8381D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9DDE36D" w14:textId="77777777" w:rsidTr="003B49DB">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A5EF4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57</w:t>
            </w:r>
          </w:p>
        </w:tc>
        <w:tc>
          <w:tcPr>
            <w:tcW w:w="5420" w:type="dxa"/>
            <w:tcBorders>
              <w:top w:val="nil"/>
              <w:left w:val="nil"/>
              <w:bottom w:val="single" w:sz="4" w:space="0" w:color="auto"/>
              <w:right w:val="single" w:sz="4" w:space="0" w:color="auto"/>
            </w:tcBorders>
            <w:shd w:val="clear" w:color="auto" w:fill="auto"/>
            <w:vAlign w:val="center"/>
            <w:hideMark/>
          </w:tcPr>
          <w:p w14:paraId="47D1723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Изготовление точечных бетонных фундаментов из бетона класса В20</w:t>
            </w:r>
          </w:p>
        </w:tc>
        <w:tc>
          <w:tcPr>
            <w:tcW w:w="911" w:type="dxa"/>
            <w:tcBorders>
              <w:top w:val="nil"/>
              <w:left w:val="nil"/>
              <w:bottom w:val="single" w:sz="4" w:space="0" w:color="auto"/>
              <w:right w:val="single" w:sz="4" w:space="0" w:color="auto"/>
            </w:tcBorders>
            <w:shd w:val="clear" w:color="auto" w:fill="auto"/>
            <w:noWrap/>
            <w:vAlign w:val="center"/>
            <w:hideMark/>
          </w:tcPr>
          <w:p w14:paraId="4916BCE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0859FA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EF87C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65.4380</w:t>
            </w:r>
          </w:p>
        </w:tc>
        <w:tc>
          <w:tcPr>
            <w:tcW w:w="1198" w:type="dxa"/>
            <w:tcBorders>
              <w:top w:val="nil"/>
              <w:left w:val="nil"/>
              <w:bottom w:val="single" w:sz="4" w:space="0" w:color="auto"/>
              <w:right w:val="single" w:sz="4" w:space="0" w:color="auto"/>
            </w:tcBorders>
            <w:shd w:val="clear" w:color="000000" w:fill="FFFFFF"/>
            <w:noWrap/>
            <w:vAlign w:val="bottom"/>
            <w:hideMark/>
          </w:tcPr>
          <w:p w14:paraId="1DBD7FD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3E246FE"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06A864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58</w:t>
            </w:r>
          </w:p>
        </w:tc>
        <w:tc>
          <w:tcPr>
            <w:tcW w:w="5420" w:type="dxa"/>
            <w:tcBorders>
              <w:top w:val="nil"/>
              <w:left w:val="nil"/>
              <w:bottom w:val="single" w:sz="4" w:space="0" w:color="auto"/>
              <w:right w:val="single" w:sz="4" w:space="0" w:color="auto"/>
            </w:tcBorders>
            <w:shd w:val="clear" w:color="auto" w:fill="auto"/>
            <w:vAlign w:val="center"/>
            <w:hideMark/>
          </w:tcPr>
          <w:p w14:paraId="31AEBFD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Возведение бетонной стены из бетона класса В20</w:t>
            </w:r>
          </w:p>
        </w:tc>
        <w:tc>
          <w:tcPr>
            <w:tcW w:w="911" w:type="dxa"/>
            <w:tcBorders>
              <w:top w:val="nil"/>
              <w:left w:val="nil"/>
              <w:bottom w:val="single" w:sz="4" w:space="0" w:color="auto"/>
              <w:right w:val="single" w:sz="4" w:space="0" w:color="auto"/>
            </w:tcBorders>
            <w:shd w:val="clear" w:color="auto" w:fill="auto"/>
            <w:noWrap/>
            <w:vAlign w:val="center"/>
            <w:hideMark/>
          </w:tcPr>
          <w:p w14:paraId="180277B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31B794C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AD456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63.5900</w:t>
            </w:r>
          </w:p>
        </w:tc>
        <w:tc>
          <w:tcPr>
            <w:tcW w:w="1198" w:type="dxa"/>
            <w:tcBorders>
              <w:top w:val="nil"/>
              <w:left w:val="nil"/>
              <w:bottom w:val="single" w:sz="4" w:space="0" w:color="auto"/>
              <w:right w:val="single" w:sz="4" w:space="0" w:color="auto"/>
            </w:tcBorders>
            <w:shd w:val="clear" w:color="000000" w:fill="FFFFFF"/>
            <w:noWrap/>
            <w:vAlign w:val="bottom"/>
            <w:hideMark/>
          </w:tcPr>
          <w:p w14:paraId="6F142BD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6094120"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ACA7C8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59</w:t>
            </w:r>
          </w:p>
        </w:tc>
        <w:tc>
          <w:tcPr>
            <w:tcW w:w="5420" w:type="dxa"/>
            <w:tcBorders>
              <w:top w:val="nil"/>
              <w:left w:val="nil"/>
              <w:bottom w:val="single" w:sz="4" w:space="0" w:color="auto"/>
              <w:right w:val="single" w:sz="4" w:space="0" w:color="auto"/>
            </w:tcBorders>
            <w:shd w:val="clear" w:color="auto" w:fill="auto"/>
            <w:vAlign w:val="center"/>
            <w:hideMark/>
          </w:tcPr>
          <w:p w14:paraId="5518236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Возведение железобетонной монолитной стены из бетона класса В20</w:t>
            </w:r>
          </w:p>
        </w:tc>
        <w:tc>
          <w:tcPr>
            <w:tcW w:w="911" w:type="dxa"/>
            <w:tcBorders>
              <w:top w:val="nil"/>
              <w:left w:val="nil"/>
              <w:bottom w:val="single" w:sz="4" w:space="0" w:color="auto"/>
              <w:right w:val="single" w:sz="4" w:space="0" w:color="auto"/>
            </w:tcBorders>
            <w:shd w:val="clear" w:color="auto" w:fill="auto"/>
            <w:noWrap/>
            <w:vAlign w:val="center"/>
            <w:hideMark/>
          </w:tcPr>
          <w:p w14:paraId="1A140B6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0E05489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BBF16E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77.7550</w:t>
            </w:r>
          </w:p>
        </w:tc>
        <w:tc>
          <w:tcPr>
            <w:tcW w:w="1198" w:type="dxa"/>
            <w:tcBorders>
              <w:top w:val="nil"/>
              <w:left w:val="nil"/>
              <w:bottom w:val="single" w:sz="4" w:space="0" w:color="auto"/>
              <w:right w:val="single" w:sz="4" w:space="0" w:color="auto"/>
            </w:tcBorders>
            <w:shd w:val="clear" w:color="000000" w:fill="FFFFFF"/>
            <w:noWrap/>
            <w:vAlign w:val="bottom"/>
            <w:hideMark/>
          </w:tcPr>
          <w:p w14:paraId="6CDEAFC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6C3B807"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C14438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60</w:t>
            </w:r>
          </w:p>
        </w:tc>
        <w:tc>
          <w:tcPr>
            <w:tcW w:w="5420" w:type="dxa"/>
            <w:tcBorders>
              <w:top w:val="nil"/>
              <w:left w:val="nil"/>
              <w:bottom w:val="single" w:sz="4" w:space="0" w:color="auto"/>
              <w:right w:val="single" w:sz="4" w:space="0" w:color="auto"/>
            </w:tcBorders>
            <w:shd w:val="clear" w:color="auto" w:fill="auto"/>
            <w:vAlign w:val="center"/>
            <w:hideMark/>
          </w:tcPr>
          <w:p w14:paraId="506EDF1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Производство железобетонных монолитных плит из бетона класса В20</w:t>
            </w:r>
          </w:p>
        </w:tc>
        <w:tc>
          <w:tcPr>
            <w:tcW w:w="911" w:type="dxa"/>
            <w:tcBorders>
              <w:top w:val="nil"/>
              <w:left w:val="nil"/>
              <w:bottom w:val="single" w:sz="4" w:space="0" w:color="auto"/>
              <w:right w:val="single" w:sz="4" w:space="0" w:color="auto"/>
            </w:tcBorders>
            <w:shd w:val="clear" w:color="auto" w:fill="auto"/>
            <w:noWrap/>
            <w:vAlign w:val="center"/>
            <w:hideMark/>
          </w:tcPr>
          <w:p w14:paraId="487161C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40C0E2C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2C83A0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76.3430</w:t>
            </w:r>
          </w:p>
        </w:tc>
        <w:tc>
          <w:tcPr>
            <w:tcW w:w="1198" w:type="dxa"/>
            <w:tcBorders>
              <w:top w:val="nil"/>
              <w:left w:val="nil"/>
              <w:bottom w:val="single" w:sz="4" w:space="0" w:color="auto"/>
              <w:right w:val="single" w:sz="4" w:space="0" w:color="auto"/>
            </w:tcBorders>
            <w:shd w:val="clear" w:color="000000" w:fill="FFFFFF"/>
            <w:noWrap/>
            <w:vAlign w:val="bottom"/>
            <w:hideMark/>
          </w:tcPr>
          <w:p w14:paraId="166689D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FFE2812"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D77CF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61</w:t>
            </w:r>
          </w:p>
        </w:tc>
        <w:tc>
          <w:tcPr>
            <w:tcW w:w="5420" w:type="dxa"/>
            <w:tcBorders>
              <w:top w:val="nil"/>
              <w:left w:val="nil"/>
              <w:bottom w:val="single" w:sz="4" w:space="0" w:color="auto"/>
              <w:right w:val="single" w:sz="4" w:space="0" w:color="auto"/>
            </w:tcBorders>
            <w:shd w:val="clear" w:color="auto" w:fill="auto"/>
            <w:vAlign w:val="center"/>
            <w:hideMark/>
          </w:tcPr>
          <w:p w14:paraId="08508A96"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Производство монолитных железобетонных колонн из бетона класса В20</w:t>
            </w:r>
          </w:p>
        </w:tc>
        <w:tc>
          <w:tcPr>
            <w:tcW w:w="911" w:type="dxa"/>
            <w:tcBorders>
              <w:top w:val="nil"/>
              <w:left w:val="nil"/>
              <w:bottom w:val="single" w:sz="4" w:space="0" w:color="auto"/>
              <w:right w:val="single" w:sz="4" w:space="0" w:color="auto"/>
            </w:tcBorders>
            <w:shd w:val="clear" w:color="auto" w:fill="auto"/>
            <w:noWrap/>
            <w:vAlign w:val="center"/>
            <w:hideMark/>
          </w:tcPr>
          <w:p w14:paraId="14E15F2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250D348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6A4666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121.8950</w:t>
            </w:r>
          </w:p>
        </w:tc>
        <w:tc>
          <w:tcPr>
            <w:tcW w:w="1198" w:type="dxa"/>
            <w:tcBorders>
              <w:top w:val="nil"/>
              <w:left w:val="nil"/>
              <w:bottom w:val="single" w:sz="4" w:space="0" w:color="auto"/>
              <w:right w:val="single" w:sz="4" w:space="0" w:color="auto"/>
            </w:tcBorders>
            <w:shd w:val="clear" w:color="000000" w:fill="FFFFFF"/>
            <w:noWrap/>
            <w:vAlign w:val="bottom"/>
            <w:hideMark/>
          </w:tcPr>
          <w:p w14:paraId="6BF9249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C4705E9"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4542BC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62</w:t>
            </w:r>
          </w:p>
        </w:tc>
        <w:tc>
          <w:tcPr>
            <w:tcW w:w="5420" w:type="dxa"/>
            <w:tcBorders>
              <w:top w:val="nil"/>
              <w:left w:val="nil"/>
              <w:bottom w:val="single" w:sz="4" w:space="0" w:color="auto"/>
              <w:right w:val="single" w:sz="4" w:space="0" w:color="auto"/>
            </w:tcBorders>
            <w:shd w:val="clear" w:color="auto" w:fill="auto"/>
            <w:vAlign w:val="center"/>
            <w:hideMark/>
          </w:tcPr>
          <w:p w14:paraId="0C1F769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Производство железобетонных монолитов из бетона класса В20</w:t>
            </w:r>
          </w:p>
        </w:tc>
        <w:tc>
          <w:tcPr>
            <w:tcW w:w="911" w:type="dxa"/>
            <w:tcBorders>
              <w:top w:val="nil"/>
              <w:left w:val="nil"/>
              <w:bottom w:val="single" w:sz="4" w:space="0" w:color="auto"/>
              <w:right w:val="single" w:sz="4" w:space="0" w:color="auto"/>
            </w:tcBorders>
            <w:shd w:val="clear" w:color="auto" w:fill="auto"/>
            <w:noWrap/>
            <w:vAlign w:val="center"/>
            <w:hideMark/>
          </w:tcPr>
          <w:p w14:paraId="2E1437E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58B228C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5D2740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98.0110</w:t>
            </w:r>
          </w:p>
        </w:tc>
        <w:tc>
          <w:tcPr>
            <w:tcW w:w="1198" w:type="dxa"/>
            <w:tcBorders>
              <w:top w:val="nil"/>
              <w:left w:val="nil"/>
              <w:bottom w:val="single" w:sz="4" w:space="0" w:color="auto"/>
              <w:right w:val="single" w:sz="4" w:space="0" w:color="auto"/>
            </w:tcBorders>
            <w:shd w:val="clear" w:color="000000" w:fill="FFFFFF"/>
            <w:noWrap/>
            <w:vAlign w:val="bottom"/>
            <w:hideMark/>
          </w:tcPr>
          <w:p w14:paraId="35B9999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755A6CD"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BBA885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63</w:t>
            </w:r>
          </w:p>
        </w:tc>
        <w:tc>
          <w:tcPr>
            <w:tcW w:w="5420" w:type="dxa"/>
            <w:tcBorders>
              <w:top w:val="nil"/>
              <w:left w:val="nil"/>
              <w:bottom w:val="single" w:sz="4" w:space="0" w:color="auto"/>
              <w:right w:val="single" w:sz="4" w:space="0" w:color="auto"/>
            </w:tcBorders>
            <w:shd w:val="clear" w:color="auto" w:fill="auto"/>
            <w:vAlign w:val="center"/>
            <w:hideMark/>
          </w:tcPr>
          <w:p w14:paraId="7E0E7E5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Очистка металлических частей лестниц от ржавчины</w:t>
            </w:r>
          </w:p>
        </w:tc>
        <w:tc>
          <w:tcPr>
            <w:tcW w:w="911" w:type="dxa"/>
            <w:tcBorders>
              <w:top w:val="nil"/>
              <w:left w:val="nil"/>
              <w:bottom w:val="single" w:sz="4" w:space="0" w:color="auto"/>
              <w:right w:val="single" w:sz="4" w:space="0" w:color="auto"/>
            </w:tcBorders>
            <w:shd w:val="clear" w:color="auto" w:fill="auto"/>
            <w:noWrap/>
            <w:vAlign w:val="center"/>
            <w:hideMark/>
          </w:tcPr>
          <w:p w14:paraId="0D12145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09A433B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B5FC31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1.9070</w:t>
            </w:r>
          </w:p>
        </w:tc>
        <w:tc>
          <w:tcPr>
            <w:tcW w:w="1198" w:type="dxa"/>
            <w:tcBorders>
              <w:top w:val="nil"/>
              <w:left w:val="nil"/>
              <w:bottom w:val="single" w:sz="4" w:space="0" w:color="auto"/>
              <w:right w:val="single" w:sz="4" w:space="0" w:color="auto"/>
            </w:tcBorders>
            <w:shd w:val="clear" w:color="000000" w:fill="FFFFFF"/>
            <w:noWrap/>
            <w:vAlign w:val="bottom"/>
            <w:hideMark/>
          </w:tcPr>
          <w:p w14:paraId="23CC7FF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5D00D82" w14:textId="77777777" w:rsidTr="003B49DB">
        <w:trPr>
          <w:trHeight w:val="459"/>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BED0DA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64</w:t>
            </w:r>
          </w:p>
        </w:tc>
        <w:tc>
          <w:tcPr>
            <w:tcW w:w="5420" w:type="dxa"/>
            <w:tcBorders>
              <w:top w:val="nil"/>
              <w:left w:val="nil"/>
              <w:bottom w:val="single" w:sz="4" w:space="0" w:color="auto"/>
              <w:right w:val="single" w:sz="4" w:space="0" w:color="auto"/>
            </w:tcBorders>
            <w:shd w:val="clear" w:color="auto" w:fill="auto"/>
            <w:vAlign w:val="center"/>
            <w:hideMark/>
          </w:tcPr>
          <w:p w14:paraId="4031407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Ремонт металлических частей лестниц, двухслойная масляная покраска</w:t>
            </w:r>
          </w:p>
        </w:tc>
        <w:tc>
          <w:tcPr>
            <w:tcW w:w="911" w:type="dxa"/>
            <w:tcBorders>
              <w:top w:val="nil"/>
              <w:left w:val="nil"/>
              <w:bottom w:val="single" w:sz="4" w:space="0" w:color="auto"/>
              <w:right w:val="single" w:sz="4" w:space="0" w:color="auto"/>
            </w:tcBorders>
            <w:shd w:val="clear" w:color="auto" w:fill="auto"/>
            <w:noWrap/>
            <w:vAlign w:val="center"/>
            <w:hideMark/>
          </w:tcPr>
          <w:p w14:paraId="3C83FB8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E55A7D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7149A4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1.7582</w:t>
            </w:r>
          </w:p>
        </w:tc>
        <w:tc>
          <w:tcPr>
            <w:tcW w:w="1198" w:type="dxa"/>
            <w:tcBorders>
              <w:top w:val="nil"/>
              <w:left w:val="nil"/>
              <w:bottom w:val="single" w:sz="4" w:space="0" w:color="auto"/>
              <w:right w:val="single" w:sz="4" w:space="0" w:color="auto"/>
            </w:tcBorders>
            <w:shd w:val="clear" w:color="000000" w:fill="FFFFFF"/>
            <w:noWrap/>
            <w:vAlign w:val="bottom"/>
            <w:hideMark/>
          </w:tcPr>
          <w:p w14:paraId="5C6E7D7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ECD76B9" w14:textId="77777777" w:rsidTr="003B49DB">
        <w:trPr>
          <w:trHeight w:val="37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9A2EE7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5420" w:type="dxa"/>
            <w:tcBorders>
              <w:top w:val="nil"/>
              <w:left w:val="nil"/>
              <w:bottom w:val="single" w:sz="4" w:space="0" w:color="auto"/>
              <w:right w:val="single" w:sz="4" w:space="0" w:color="auto"/>
            </w:tcBorders>
            <w:shd w:val="clear" w:color="auto" w:fill="auto"/>
            <w:vAlign w:val="center"/>
            <w:hideMark/>
          </w:tcPr>
          <w:p w14:paraId="2AA26A6D" w14:textId="77777777" w:rsidR="003B49DB" w:rsidRPr="003B49DB" w:rsidRDefault="003B49DB" w:rsidP="003B49DB">
            <w:pPr>
              <w:rPr>
                <w:rFonts w:ascii="Tahoma" w:hAnsi="Tahoma" w:cs="Tahoma"/>
                <w:b/>
                <w:bCs/>
                <w:sz w:val="16"/>
                <w:szCs w:val="16"/>
                <w:u w:val="single"/>
                <w:lang w:eastAsia="en-US" w:bidi="ar-SA"/>
              </w:rPr>
            </w:pPr>
            <w:r w:rsidRPr="003B49DB">
              <w:rPr>
                <w:rFonts w:ascii="Tahoma" w:hAnsi="Tahoma" w:cs="Tahoma"/>
                <w:b/>
                <w:bCs/>
                <w:sz w:val="16"/>
                <w:szCs w:val="16"/>
                <w:u w:val="single"/>
                <w:lang w:eastAsia="en-US" w:bidi="ar-SA"/>
              </w:rPr>
              <w:t>Работы по отоплению и вентиляции</w:t>
            </w:r>
          </w:p>
        </w:tc>
        <w:tc>
          <w:tcPr>
            <w:tcW w:w="911" w:type="dxa"/>
            <w:tcBorders>
              <w:top w:val="nil"/>
              <w:left w:val="nil"/>
              <w:bottom w:val="single" w:sz="4" w:space="0" w:color="auto"/>
              <w:right w:val="single" w:sz="4" w:space="0" w:color="auto"/>
            </w:tcBorders>
            <w:shd w:val="clear" w:color="auto" w:fill="auto"/>
            <w:noWrap/>
            <w:vAlign w:val="center"/>
            <w:hideMark/>
          </w:tcPr>
          <w:p w14:paraId="33D9975D" w14:textId="77777777" w:rsidR="003B49DB" w:rsidRPr="003B49DB" w:rsidRDefault="003B49DB" w:rsidP="003B49DB">
            <w:pPr>
              <w:jc w:val="center"/>
              <w:rPr>
                <w:rFonts w:ascii="Tahoma" w:hAnsi="Tahoma" w:cs="Tahoma"/>
                <w:sz w:val="16"/>
                <w:szCs w:val="16"/>
                <w:lang w:eastAsia="en-US" w:bidi="ar-SA"/>
              </w:rPr>
            </w:pPr>
            <w:r w:rsidRPr="003B49DB">
              <w:rPr>
                <w:rFonts w:ascii="Tahoma" w:hAnsi="Tahoma" w:cs="Tahoma"/>
                <w:sz w:val="16"/>
                <w:szCs w:val="16"/>
                <w:lang w:val="en-US" w:eastAsia="en-US"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3D90945D" w14:textId="77777777" w:rsidR="003B49DB" w:rsidRPr="003B49DB" w:rsidRDefault="003B49DB" w:rsidP="003B49DB">
            <w:pPr>
              <w:jc w:val="center"/>
              <w:rPr>
                <w:rFonts w:ascii="Tahoma" w:hAnsi="Tahoma" w:cs="Tahoma"/>
                <w:sz w:val="16"/>
                <w:szCs w:val="16"/>
                <w:lang w:eastAsia="en-US" w:bidi="ar-SA"/>
              </w:rPr>
            </w:pPr>
            <w:r w:rsidRPr="003B49DB">
              <w:rPr>
                <w:rFonts w:ascii="Tahoma" w:hAnsi="Tahoma" w:cs="Tahoma"/>
                <w:sz w:val="16"/>
                <w:szCs w:val="16"/>
                <w:lang w:val="en-US" w:eastAsia="en-US" w:bidi="ar-SA"/>
              </w:rPr>
              <w:t> </w:t>
            </w:r>
          </w:p>
        </w:tc>
        <w:tc>
          <w:tcPr>
            <w:tcW w:w="1031" w:type="dxa"/>
            <w:tcBorders>
              <w:top w:val="nil"/>
              <w:left w:val="nil"/>
              <w:bottom w:val="single" w:sz="4" w:space="0" w:color="auto"/>
              <w:right w:val="single" w:sz="4" w:space="0" w:color="auto"/>
            </w:tcBorders>
            <w:shd w:val="clear" w:color="auto" w:fill="auto"/>
            <w:noWrap/>
            <w:vAlign w:val="center"/>
            <w:hideMark/>
          </w:tcPr>
          <w:p w14:paraId="6E989BDC" w14:textId="77777777" w:rsidR="003B49DB" w:rsidRPr="003B49DB" w:rsidRDefault="003B49DB" w:rsidP="003B49DB">
            <w:pPr>
              <w:jc w:val="center"/>
              <w:rPr>
                <w:rFonts w:ascii="Tahoma" w:hAnsi="Tahoma" w:cs="Tahoma"/>
                <w:sz w:val="16"/>
                <w:szCs w:val="16"/>
                <w:lang w:eastAsia="en-US" w:bidi="ar-SA"/>
              </w:rPr>
            </w:pPr>
            <w:r w:rsidRPr="003B49DB">
              <w:rPr>
                <w:rFonts w:ascii="Tahoma" w:hAnsi="Tahoma" w:cs="Tahoma"/>
                <w:sz w:val="16"/>
                <w:szCs w:val="16"/>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6FA02C39" w14:textId="77777777" w:rsidR="003B49DB" w:rsidRPr="003B49DB" w:rsidRDefault="003B49DB" w:rsidP="003B49DB">
            <w:pPr>
              <w:rPr>
                <w:rFonts w:ascii="Tahoma" w:hAnsi="Tahoma" w:cs="Tahoma"/>
                <w:sz w:val="20"/>
                <w:szCs w:val="20"/>
                <w:lang w:eastAsia="en-US" w:bidi="ar-SA"/>
              </w:rPr>
            </w:pPr>
            <w:r w:rsidRPr="003B49DB">
              <w:rPr>
                <w:rFonts w:ascii="Tahoma" w:hAnsi="Tahoma" w:cs="Tahoma"/>
                <w:sz w:val="20"/>
                <w:szCs w:val="20"/>
                <w:lang w:val="en-US" w:eastAsia="en-US" w:bidi="ar-SA"/>
              </w:rPr>
              <w:t> </w:t>
            </w:r>
          </w:p>
        </w:tc>
      </w:tr>
      <w:tr w:rsidR="003B49DB" w:rsidRPr="003B49DB" w14:paraId="112F4131"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B50865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3B3E0661"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Демонтаж алюминиевых радиаторов отопления</w:t>
            </w:r>
          </w:p>
        </w:tc>
        <w:tc>
          <w:tcPr>
            <w:tcW w:w="911" w:type="dxa"/>
            <w:tcBorders>
              <w:top w:val="nil"/>
              <w:left w:val="nil"/>
              <w:bottom w:val="single" w:sz="4" w:space="0" w:color="auto"/>
              <w:right w:val="single" w:sz="4" w:space="0" w:color="auto"/>
            </w:tcBorders>
            <w:shd w:val="clear" w:color="auto" w:fill="auto"/>
            <w:noWrap/>
            <w:vAlign w:val="center"/>
            <w:hideMark/>
          </w:tcPr>
          <w:p w14:paraId="5587841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устройство</w:t>
            </w:r>
          </w:p>
        </w:tc>
        <w:tc>
          <w:tcPr>
            <w:tcW w:w="740" w:type="dxa"/>
            <w:tcBorders>
              <w:top w:val="nil"/>
              <w:left w:val="nil"/>
              <w:bottom w:val="single" w:sz="4" w:space="0" w:color="auto"/>
              <w:right w:val="single" w:sz="4" w:space="0" w:color="auto"/>
            </w:tcBorders>
            <w:shd w:val="clear" w:color="auto" w:fill="auto"/>
            <w:noWrap/>
            <w:vAlign w:val="center"/>
            <w:hideMark/>
          </w:tcPr>
          <w:p w14:paraId="4AE4344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FB7AA7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1.5440</w:t>
            </w:r>
          </w:p>
        </w:tc>
        <w:tc>
          <w:tcPr>
            <w:tcW w:w="1198" w:type="dxa"/>
            <w:tcBorders>
              <w:top w:val="nil"/>
              <w:left w:val="nil"/>
              <w:bottom w:val="single" w:sz="4" w:space="0" w:color="auto"/>
              <w:right w:val="single" w:sz="4" w:space="0" w:color="auto"/>
            </w:tcBorders>
            <w:shd w:val="clear" w:color="000000" w:fill="FFFFFF"/>
            <w:noWrap/>
            <w:vAlign w:val="bottom"/>
            <w:hideMark/>
          </w:tcPr>
          <w:p w14:paraId="34147DE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8F5B33A"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CE4BDB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4E4E987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Установка алюминиевых радиаторов отопления</w:t>
            </w:r>
          </w:p>
        </w:tc>
        <w:tc>
          <w:tcPr>
            <w:tcW w:w="911" w:type="dxa"/>
            <w:tcBorders>
              <w:top w:val="nil"/>
              <w:left w:val="nil"/>
              <w:bottom w:val="single" w:sz="4" w:space="0" w:color="auto"/>
              <w:right w:val="single" w:sz="4" w:space="0" w:color="auto"/>
            </w:tcBorders>
            <w:shd w:val="clear" w:color="auto" w:fill="auto"/>
            <w:noWrap/>
            <w:vAlign w:val="center"/>
            <w:hideMark/>
          </w:tcPr>
          <w:p w14:paraId="383C645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ЕСМ</w:t>
            </w:r>
          </w:p>
        </w:tc>
        <w:tc>
          <w:tcPr>
            <w:tcW w:w="740" w:type="dxa"/>
            <w:tcBorders>
              <w:top w:val="nil"/>
              <w:left w:val="nil"/>
              <w:bottom w:val="single" w:sz="4" w:space="0" w:color="auto"/>
              <w:right w:val="single" w:sz="4" w:space="0" w:color="auto"/>
            </w:tcBorders>
            <w:shd w:val="clear" w:color="auto" w:fill="auto"/>
            <w:noWrap/>
            <w:vAlign w:val="center"/>
            <w:hideMark/>
          </w:tcPr>
          <w:p w14:paraId="7FE296F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2C6DD3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1.0540</w:t>
            </w:r>
          </w:p>
        </w:tc>
        <w:tc>
          <w:tcPr>
            <w:tcW w:w="1198" w:type="dxa"/>
            <w:tcBorders>
              <w:top w:val="nil"/>
              <w:left w:val="nil"/>
              <w:bottom w:val="single" w:sz="4" w:space="0" w:color="auto"/>
              <w:right w:val="single" w:sz="4" w:space="0" w:color="auto"/>
            </w:tcBorders>
            <w:shd w:val="clear" w:color="000000" w:fill="FFFFFF"/>
            <w:noWrap/>
            <w:vAlign w:val="bottom"/>
            <w:hideMark/>
          </w:tcPr>
          <w:p w14:paraId="1220A20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9D66F39"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4E97E2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1C988B76"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Чистка и переустановка алюминиевых радиаторов отопления</w:t>
            </w:r>
          </w:p>
        </w:tc>
        <w:tc>
          <w:tcPr>
            <w:tcW w:w="911" w:type="dxa"/>
            <w:tcBorders>
              <w:top w:val="nil"/>
              <w:left w:val="nil"/>
              <w:bottom w:val="single" w:sz="4" w:space="0" w:color="auto"/>
              <w:right w:val="single" w:sz="4" w:space="0" w:color="auto"/>
            </w:tcBorders>
            <w:shd w:val="clear" w:color="auto" w:fill="auto"/>
            <w:noWrap/>
            <w:vAlign w:val="center"/>
            <w:hideMark/>
          </w:tcPr>
          <w:p w14:paraId="232AEEA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4113679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07B138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4.5580</w:t>
            </w:r>
          </w:p>
        </w:tc>
        <w:tc>
          <w:tcPr>
            <w:tcW w:w="1198" w:type="dxa"/>
            <w:tcBorders>
              <w:top w:val="nil"/>
              <w:left w:val="nil"/>
              <w:bottom w:val="single" w:sz="4" w:space="0" w:color="auto"/>
              <w:right w:val="single" w:sz="4" w:space="0" w:color="auto"/>
            </w:tcBorders>
            <w:shd w:val="clear" w:color="000000" w:fill="FFFFFF"/>
            <w:noWrap/>
            <w:vAlign w:val="bottom"/>
            <w:hideMark/>
          </w:tcPr>
          <w:p w14:paraId="2CA8266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4D6E16F"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275B8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39402555"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Стоимость алюминиевых радиаторов отопления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=500мм</w:t>
            </w:r>
          </w:p>
        </w:tc>
        <w:tc>
          <w:tcPr>
            <w:tcW w:w="911" w:type="dxa"/>
            <w:tcBorders>
              <w:top w:val="nil"/>
              <w:left w:val="nil"/>
              <w:bottom w:val="single" w:sz="4" w:space="0" w:color="auto"/>
              <w:right w:val="single" w:sz="4" w:space="0" w:color="auto"/>
            </w:tcBorders>
            <w:shd w:val="clear" w:color="auto" w:fill="auto"/>
            <w:vAlign w:val="center"/>
            <w:hideMark/>
          </w:tcPr>
          <w:p w14:paraId="6CE50DE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раздел</w:t>
            </w:r>
          </w:p>
        </w:tc>
        <w:tc>
          <w:tcPr>
            <w:tcW w:w="740" w:type="dxa"/>
            <w:tcBorders>
              <w:top w:val="nil"/>
              <w:left w:val="nil"/>
              <w:bottom w:val="single" w:sz="4" w:space="0" w:color="auto"/>
              <w:right w:val="single" w:sz="4" w:space="0" w:color="auto"/>
            </w:tcBorders>
            <w:shd w:val="clear" w:color="auto" w:fill="auto"/>
            <w:noWrap/>
            <w:vAlign w:val="center"/>
            <w:hideMark/>
          </w:tcPr>
          <w:p w14:paraId="2A5484C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776C95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5.9150</w:t>
            </w:r>
          </w:p>
        </w:tc>
        <w:tc>
          <w:tcPr>
            <w:tcW w:w="1198" w:type="dxa"/>
            <w:tcBorders>
              <w:top w:val="nil"/>
              <w:left w:val="nil"/>
              <w:bottom w:val="single" w:sz="4" w:space="0" w:color="auto"/>
              <w:right w:val="single" w:sz="4" w:space="0" w:color="auto"/>
            </w:tcBorders>
            <w:shd w:val="clear" w:color="000000" w:fill="FFFFFF"/>
            <w:noWrap/>
            <w:vAlign w:val="bottom"/>
            <w:hideMark/>
          </w:tcPr>
          <w:p w14:paraId="731702E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7AF131C"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2933BD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756C4D45"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Стоимость алюминиевых радиаторов отопления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=350мм</w:t>
            </w:r>
          </w:p>
        </w:tc>
        <w:tc>
          <w:tcPr>
            <w:tcW w:w="911" w:type="dxa"/>
            <w:tcBorders>
              <w:top w:val="nil"/>
              <w:left w:val="nil"/>
              <w:bottom w:val="single" w:sz="4" w:space="0" w:color="auto"/>
              <w:right w:val="single" w:sz="4" w:space="0" w:color="auto"/>
            </w:tcBorders>
            <w:shd w:val="clear" w:color="auto" w:fill="auto"/>
            <w:vAlign w:val="center"/>
            <w:hideMark/>
          </w:tcPr>
          <w:p w14:paraId="56DD54E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раздел</w:t>
            </w:r>
          </w:p>
        </w:tc>
        <w:tc>
          <w:tcPr>
            <w:tcW w:w="740" w:type="dxa"/>
            <w:tcBorders>
              <w:top w:val="nil"/>
              <w:left w:val="nil"/>
              <w:bottom w:val="single" w:sz="4" w:space="0" w:color="auto"/>
              <w:right w:val="single" w:sz="4" w:space="0" w:color="auto"/>
            </w:tcBorders>
            <w:shd w:val="clear" w:color="auto" w:fill="auto"/>
            <w:noWrap/>
            <w:vAlign w:val="center"/>
            <w:hideMark/>
          </w:tcPr>
          <w:p w14:paraId="040F70C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F67092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5.9150</w:t>
            </w:r>
          </w:p>
        </w:tc>
        <w:tc>
          <w:tcPr>
            <w:tcW w:w="1198" w:type="dxa"/>
            <w:tcBorders>
              <w:top w:val="nil"/>
              <w:left w:val="nil"/>
              <w:bottom w:val="single" w:sz="4" w:space="0" w:color="auto"/>
              <w:right w:val="single" w:sz="4" w:space="0" w:color="auto"/>
            </w:tcBorders>
            <w:shd w:val="clear" w:color="000000" w:fill="FFFFFF"/>
            <w:noWrap/>
            <w:vAlign w:val="bottom"/>
            <w:hideMark/>
          </w:tcPr>
          <w:p w14:paraId="0ED68B6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83EC701"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27CFC7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w:t>
            </w:r>
          </w:p>
        </w:tc>
        <w:tc>
          <w:tcPr>
            <w:tcW w:w="5420" w:type="dxa"/>
            <w:tcBorders>
              <w:top w:val="nil"/>
              <w:left w:val="nil"/>
              <w:bottom w:val="single" w:sz="4" w:space="0" w:color="auto"/>
              <w:right w:val="single" w:sz="4" w:space="0" w:color="auto"/>
            </w:tcBorders>
            <w:shd w:val="clear" w:color="auto" w:fill="auto"/>
            <w:vAlign w:val="center"/>
            <w:hideMark/>
          </w:tcPr>
          <w:p w14:paraId="3FEDBB7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Алюминиевые детали радиатора/подвеска, воздухоотводчик/</w:t>
            </w:r>
          </w:p>
        </w:tc>
        <w:tc>
          <w:tcPr>
            <w:tcW w:w="911" w:type="dxa"/>
            <w:tcBorders>
              <w:top w:val="nil"/>
              <w:left w:val="nil"/>
              <w:bottom w:val="single" w:sz="4" w:space="0" w:color="auto"/>
              <w:right w:val="single" w:sz="4" w:space="0" w:color="auto"/>
            </w:tcBorders>
            <w:shd w:val="clear" w:color="auto" w:fill="auto"/>
            <w:vAlign w:val="center"/>
            <w:hideMark/>
          </w:tcPr>
          <w:p w14:paraId="1E3DAF7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3F80CC3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B26E9A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3.6600</w:t>
            </w:r>
          </w:p>
        </w:tc>
        <w:tc>
          <w:tcPr>
            <w:tcW w:w="1198" w:type="dxa"/>
            <w:tcBorders>
              <w:top w:val="nil"/>
              <w:left w:val="nil"/>
              <w:bottom w:val="single" w:sz="4" w:space="0" w:color="auto"/>
              <w:right w:val="single" w:sz="4" w:space="0" w:color="auto"/>
            </w:tcBorders>
            <w:shd w:val="clear" w:color="000000" w:fill="FFFFFF"/>
            <w:noWrap/>
            <w:vAlign w:val="bottom"/>
            <w:hideMark/>
          </w:tcPr>
          <w:p w14:paraId="2EDE10F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48C938F"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B6525F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326E3BD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Вешалки для обогревателей</w:t>
            </w:r>
          </w:p>
        </w:tc>
        <w:tc>
          <w:tcPr>
            <w:tcW w:w="911" w:type="dxa"/>
            <w:tcBorders>
              <w:top w:val="nil"/>
              <w:left w:val="nil"/>
              <w:bottom w:val="single" w:sz="4" w:space="0" w:color="auto"/>
              <w:right w:val="single" w:sz="4" w:space="0" w:color="auto"/>
            </w:tcBorders>
            <w:shd w:val="clear" w:color="auto" w:fill="auto"/>
            <w:vAlign w:val="center"/>
            <w:hideMark/>
          </w:tcPr>
          <w:p w14:paraId="49FA690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269C9ED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18681C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0.9840</w:t>
            </w:r>
          </w:p>
        </w:tc>
        <w:tc>
          <w:tcPr>
            <w:tcW w:w="1198" w:type="dxa"/>
            <w:tcBorders>
              <w:top w:val="nil"/>
              <w:left w:val="nil"/>
              <w:bottom w:val="single" w:sz="4" w:space="0" w:color="auto"/>
              <w:right w:val="single" w:sz="4" w:space="0" w:color="auto"/>
            </w:tcBorders>
            <w:shd w:val="clear" w:color="000000" w:fill="FFFFFF"/>
            <w:noWrap/>
            <w:vAlign w:val="bottom"/>
            <w:hideMark/>
          </w:tcPr>
          <w:p w14:paraId="002CDFA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910664E"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005ADE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64ECDCFE"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Клапан управления аккумуляторной батареей 1/2</w:t>
            </w:r>
          </w:p>
        </w:tc>
        <w:tc>
          <w:tcPr>
            <w:tcW w:w="911" w:type="dxa"/>
            <w:tcBorders>
              <w:top w:val="nil"/>
              <w:left w:val="nil"/>
              <w:bottom w:val="single" w:sz="4" w:space="0" w:color="auto"/>
              <w:right w:val="single" w:sz="4" w:space="0" w:color="auto"/>
            </w:tcBorders>
            <w:shd w:val="clear" w:color="auto" w:fill="auto"/>
            <w:vAlign w:val="center"/>
            <w:hideMark/>
          </w:tcPr>
          <w:p w14:paraId="6DE6DBF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C911E1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63D561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5.4030</w:t>
            </w:r>
          </w:p>
        </w:tc>
        <w:tc>
          <w:tcPr>
            <w:tcW w:w="1198" w:type="dxa"/>
            <w:tcBorders>
              <w:top w:val="nil"/>
              <w:left w:val="nil"/>
              <w:bottom w:val="single" w:sz="4" w:space="0" w:color="auto"/>
              <w:right w:val="single" w:sz="4" w:space="0" w:color="auto"/>
            </w:tcBorders>
            <w:shd w:val="clear" w:color="000000" w:fill="FFFFFF"/>
            <w:noWrap/>
            <w:vAlign w:val="bottom"/>
            <w:hideMark/>
          </w:tcPr>
          <w:p w14:paraId="2A1D81F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625BD22"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5319C4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2B45E0E8"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Обратный клапан аккумулятора 1/2" APx20</w:t>
            </w:r>
          </w:p>
        </w:tc>
        <w:tc>
          <w:tcPr>
            <w:tcW w:w="911" w:type="dxa"/>
            <w:tcBorders>
              <w:top w:val="nil"/>
              <w:left w:val="nil"/>
              <w:bottom w:val="single" w:sz="4" w:space="0" w:color="auto"/>
              <w:right w:val="single" w:sz="4" w:space="0" w:color="auto"/>
            </w:tcBorders>
            <w:shd w:val="clear" w:color="auto" w:fill="auto"/>
            <w:vAlign w:val="center"/>
            <w:hideMark/>
          </w:tcPr>
          <w:p w14:paraId="32D2013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D8497A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2B9EBB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7.6890</w:t>
            </w:r>
          </w:p>
        </w:tc>
        <w:tc>
          <w:tcPr>
            <w:tcW w:w="1198" w:type="dxa"/>
            <w:tcBorders>
              <w:top w:val="nil"/>
              <w:left w:val="nil"/>
              <w:bottom w:val="single" w:sz="4" w:space="0" w:color="auto"/>
              <w:right w:val="single" w:sz="4" w:space="0" w:color="auto"/>
            </w:tcBorders>
            <w:shd w:val="clear" w:color="000000" w:fill="FFFFFF"/>
            <w:noWrap/>
            <w:vAlign w:val="bottom"/>
            <w:hideMark/>
          </w:tcPr>
          <w:p w14:paraId="5195428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8D930D7"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0D5B2D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313BCF9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с использованием полипропиленовых алюминиевых труб П 63х7,0мм с гидравлическим испытанием</w:t>
            </w:r>
          </w:p>
        </w:tc>
        <w:tc>
          <w:tcPr>
            <w:tcW w:w="911" w:type="dxa"/>
            <w:tcBorders>
              <w:top w:val="nil"/>
              <w:left w:val="nil"/>
              <w:bottom w:val="single" w:sz="4" w:space="0" w:color="auto"/>
              <w:right w:val="single" w:sz="4" w:space="0" w:color="auto"/>
            </w:tcBorders>
            <w:shd w:val="clear" w:color="auto" w:fill="auto"/>
            <w:noWrap/>
            <w:vAlign w:val="center"/>
            <w:hideMark/>
          </w:tcPr>
          <w:p w14:paraId="5E9848C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32D8BA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552914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10.2760</w:t>
            </w:r>
          </w:p>
        </w:tc>
        <w:tc>
          <w:tcPr>
            <w:tcW w:w="1198" w:type="dxa"/>
            <w:tcBorders>
              <w:top w:val="nil"/>
              <w:left w:val="nil"/>
              <w:bottom w:val="single" w:sz="4" w:space="0" w:color="auto"/>
              <w:right w:val="single" w:sz="4" w:space="0" w:color="auto"/>
            </w:tcBorders>
            <w:shd w:val="clear" w:color="000000" w:fill="FFFFFF"/>
            <w:noWrap/>
            <w:vAlign w:val="bottom"/>
            <w:hideMark/>
          </w:tcPr>
          <w:p w14:paraId="5B9D33C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5B63266"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F337B1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w:t>
            </w:r>
          </w:p>
        </w:tc>
        <w:tc>
          <w:tcPr>
            <w:tcW w:w="5420" w:type="dxa"/>
            <w:tcBorders>
              <w:top w:val="nil"/>
              <w:left w:val="nil"/>
              <w:bottom w:val="single" w:sz="4" w:space="0" w:color="auto"/>
              <w:right w:val="single" w:sz="4" w:space="0" w:color="auto"/>
            </w:tcBorders>
            <w:shd w:val="clear" w:color="auto" w:fill="auto"/>
            <w:vAlign w:val="center"/>
            <w:hideMark/>
          </w:tcPr>
          <w:p w14:paraId="75075E5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с использованием полипропиленовых алюминиевых труб П 50х5,5мм с гидравлическими испытаниями</w:t>
            </w:r>
          </w:p>
        </w:tc>
        <w:tc>
          <w:tcPr>
            <w:tcW w:w="911" w:type="dxa"/>
            <w:tcBorders>
              <w:top w:val="nil"/>
              <w:left w:val="nil"/>
              <w:bottom w:val="single" w:sz="4" w:space="0" w:color="auto"/>
              <w:right w:val="single" w:sz="4" w:space="0" w:color="auto"/>
            </w:tcBorders>
            <w:shd w:val="clear" w:color="auto" w:fill="auto"/>
            <w:noWrap/>
            <w:vAlign w:val="center"/>
            <w:hideMark/>
          </w:tcPr>
          <w:p w14:paraId="36BB99E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560C32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D067E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6.7990</w:t>
            </w:r>
          </w:p>
        </w:tc>
        <w:tc>
          <w:tcPr>
            <w:tcW w:w="1198" w:type="dxa"/>
            <w:tcBorders>
              <w:top w:val="nil"/>
              <w:left w:val="nil"/>
              <w:bottom w:val="single" w:sz="4" w:space="0" w:color="auto"/>
              <w:right w:val="single" w:sz="4" w:space="0" w:color="auto"/>
            </w:tcBorders>
            <w:shd w:val="clear" w:color="000000" w:fill="FFFFFF"/>
            <w:noWrap/>
            <w:vAlign w:val="bottom"/>
            <w:hideMark/>
          </w:tcPr>
          <w:p w14:paraId="6D2DEBA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6119BCE"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9B8268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78AB011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из полипропиленовых труб Ф40х5мм с гидроиспытанием</w:t>
            </w:r>
          </w:p>
        </w:tc>
        <w:tc>
          <w:tcPr>
            <w:tcW w:w="911" w:type="dxa"/>
            <w:tcBorders>
              <w:top w:val="nil"/>
              <w:left w:val="nil"/>
              <w:bottom w:val="single" w:sz="4" w:space="0" w:color="auto"/>
              <w:right w:val="single" w:sz="4" w:space="0" w:color="auto"/>
            </w:tcBorders>
            <w:shd w:val="clear" w:color="auto" w:fill="auto"/>
            <w:noWrap/>
            <w:vAlign w:val="center"/>
            <w:hideMark/>
          </w:tcPr>
          <w:p w14:paraId="535535A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06F83C5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C2F5B9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4.9740</w:t>
            </w:r>
          </w:p>
        </w:tc>
        <w:tc>
          <w:tcPr>
            <w:tcW w:w="1198" w:type="dxa"/>
            <w:tcBorders>
              <w:top w:val="nil"/>
              <w:left w:val="nil"/>
              <w:bottom w:val="single" w:sz="4" w:space="0" w:color="auto"/>
              <w:right w:val="single" w:sz="4" w:space="0" w:color="auto"/>
            </w:tcBorders>
            <w:shd w:val="clear" w:color="000000" w:fill="FFFFFF"/>
            <w:noWrap/>
            <w:vAlign w:val="bottom"/>
            <w:hideMark/>
          </w:tcPr>
          <w:p w14:paraId="3FD9EAC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045945B"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C9305C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7F526CC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с использованием полипропиленовых алюминиевых труб П 32х4мм с гидравлическими испытаниями</w:t>
            </w:r>
          </w:p>
        </w:tc>
        <w:tc>
          <w:tcPr>
            <w:tcW w:w="911" w:type="dxa"/>
            <w:tcBorders>
              <w:top w:val="nil"/>
              <w:left w:val="nil"/>
              <w:bottom w:val="single" w:sz="4" w:space="0" w:color="auto"/>
              <w:right w:val="single" w:sz="4" w:space="0" w:color="auto"/>
            </w:tcBorders>
            <w:shd w:val="clear" w:color="auto" w:fill="auto"/>
            <w:noWrap/>
            <w:vAlign w:val="center"/>
            <w:hideMark/>
          </w:tcPr>
          <w:p w14:paraId="1822F57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02EB4E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ADF25B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3.5210</w:t>
            </w:r>
          </w:p>
        </w:tc>
        <w:tc>
          <w:tcPr>
            <w:tcW w:w="1198" w:type="dxa"/>
            <w:tcBorders>
              <w:top w:val="nil"/>
              <w:left w:val="nil"/>
              <w:bottom w:val="single" w:sz="4" w:space="0" w:color="auto"/>
              <w:right w:val="single" w:sz="4" w:space="0" w:color="auto"/>
            </w:tcBorders>
            <w:shd w:val="clear" w:color="000000" w:fill="FFFFFF"/>
            <w:noWrap/>
            <w:vAlign w:val="bottom"/>
            <w:hideMark/>
          </w:tcPr>
          <w:p w14:paraId="0DB6938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65EBB77"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8592E6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w:t>
            </w:r>
          </w:p>
        </w:tc>
        <w:tc>
          <w:tcPr>
            <w:tcW w:w="5420" w:type="dxa"/>
            <w:tcBorders>
              <w:top w:val="nil"/>
              <w:left w:val="nil"/>
              <w:bottom w:val="single" w:sz="4" w:space="0" w:color="auto"/>
              <w:right w:val="single" w:sz="4" w:space="0" w:color="auto"/>
            </w:tcBorders>
            <w:shd w:val="clear" w:color="auto" w:fill="auto"/>
            <w:vAlign w:val="center"/>
            <w:hideMark/>
          </w:tcPr>
          <w:p w14:paraId="1055892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с использованием полипропиленовых алюминиевых труб П 25х3,25мм с гидравлическими испытаниями</w:t>
            </w:r>
          </w:p>
        </w:tc>
        <w:tc>
          <w:tcPr>
            <w:tcW w:w="911" w:type="dxa"/>
            <w:tcBorders>
              <w:top w:val="nil"/>
              <w:left w:val="nil"/>
              <w:bottom w:val="single" w:sz="4" w:space="0" w:color="auto"/>
              <w:right w:val="single" w:sz="4" w:space="0" w:color="auto"/>
            </w:tcBorders>
            <w:shd w:val="clear" w:color="auto" w:fill="auto"/>
            <w:noWrap/>
            <w:vAlign w:val="center"/>
            <w:hideMark/>
          </w:tcPr>
          <w:p w14:paraId="3C7C24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0192ADE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25723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2.6870</w:t>
            </w:r>
          </w:p>
        </w:tc>
        <w:tc>
          <w:tcPr>
            <w:tcW w:w="1198" w:type="dxa"/>
            <w:tcBorders>
              <w:top w:val="nil"/>
              <w:left w:val="nil"/>
              <w:bottom w:val="single" w:sz="4" w:space="0" w:color="auto"/>
              <w:right w:val="single" w:sz="4" w:space="0" w:color="auto"/>
            </w:tcBorders>
            <w:shd w:val="clear" w:color="000000" w:fill="FFFFFF"/>
            <w:noWrap/>
            <w:vAlign w:val="bottom"/>
            <w:hideMark/>
          </w:tcPr>
          <w:p w14:paraId="7E9BB43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21D7DC0"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B4A915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26B6403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с использованием полипропиленовых алюминиевых труб П 20х3,0мм с гидравлическими испытаниями</w:t>
            </w:r>
          </w:p>
        </w:tc>
        <w:tc>
          <w:tcPr>
            <w:tcW w:w="911" w:type="dxa"/>
            <w:tcBorders>
              <w:top w:val="nil"/>
              <w:left w:val="nil"/>
              <w:bottom w:val="single" w:sz="4" w:space="0" w:color="auto"/>
              <w:right w:val="single" w:sz="4" w:space="0" w:color="auto"/>
            </w:tcBorders>
            <w:shd w:val="clear" w:color="auto" w:fill="auto"/>
            <w:noWrap/>
            <w:vAlign w:val="center"/>
            <w:hideMark/>
          </w:tcPr>
          <w:p w14:paraId="38C9A19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2A491F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24994A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2.3610</w:t>
            </w:r>
          </w:p>
        </w:tc>
        <w:tc>
          <w:tcPr>
            <w:tcW w:w="1198" w:type="dxa"/>
            <w:tcBorders>
              <w:top w:val="nil"/>
              <w:left w:val="nil"/>
              <w:bottom w:val="single" w:sz="4" w:space="0" w:color="auto"/>
              <w:right w:val="single" w:sz="4" w:space="0" w:color="auto"/>
            </w:tcBorders>
            <w:shd w:val="clear" w:color="000000" w:fill="FFFFFF"/>
            <w:noWrap/>
            <w:vAlign w:val="bottom"/>
            <w:hideMark/>
          </w:tcPr>
          <w:p w14:paraId="6BD9159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4D77D8C"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06DDE0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w:t>
            </w:r>
          </w:p>
        </w:tc>
        <w:tc>
          <w:tcPr>
            <w:tcW w:w="5420" w:type="dxa"/>
            <w:tcBorders>
              <w:top w:val="nil"/>
              <w:left w:val="nil"/>
              <w:bottom w:val="single" w:sz="4" w:space="0" w:color="auto"/>
              <w:right w:val="single" w:sz="4" w:space="0" w:color="auto"/>
            </w:tcBorders>
            <w:shd w:val="clear" w:color="auto" w:fill="auto"/>
            <w:vAlign w:val="center"/>
            <w:hideMark/>
          </w:tcPr>
          <w:p w14:paraId="51EBA3F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Фитинги и арматура из полипропилена /разные/</w:t>
            </w:r>
          </w:p>
        </w:tc>
        <w:tc>
          <w:tcPr>
            <w:tcW w:w="911" w:type="dxa"/>
            <w:tcBorders>
              <w:top w:val="nil"/>
              <w:left w:val="nil"/>
              <w:bottom w:val="single" w:sz="4" w:space="0" w:color="auto"/>
              <w:right w:val="single" w:sz="4" w:space="0" w:color="auto"/>
            </w:tcBorders>
            <w:shd w:val="clear" w:color="auto" w:fill="auto"/>
            <w:noWrap/>
            <w:vAlign w:val="center"/>
            <w:hideMark/>
          </w:tcPr>
          <w:p w14:paraId="57FEEB8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99EE3A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F9135D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0.3110</w:t>
            </w:r>
          </w:p>
        </w:tc>
        <w:tc>
          <w:tcPr>
            <w:tcW w:w="1198" w:type="dxa"/>
            <w:tcBorders>
              <w:top w:val="nil"/>
              <w:left w:val="nil"/>
              <w:bottom w:val="single" w:sz="4" w:space="0" w:color="auto"/>
              <w:right w:val="single" w:sz="4" w:space="0" w:color="auto"/>
            </w:tcBorders>
            <w:shd w:val="clear" w:color="000000" w:fill="FFFFFF"/>
            <w:noWrap/>
            <w:vAlign w:val="bottom"/>
            <w:hideMark/>
          </w:tcPr>
          <w:p w14:paraId="50CA883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A1315B1"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9F80AB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w:t>
            </w:r>
          </w:p>
        </w:tc>
        <w:tc>
          <w:tcPr>
            <w:tcW w:w="5420" w:type="dxa"/>
            <w:tcBorders>
              <w:top w:val="nil"/>
              <w:left w:val="nil"/>
              <w:bottom w:val="single" w:sz="4" w:space="0" w:color="auto"/>
              <w:right w:val="single" w:sz="4" w:space="0" w:color="auto"/>
            </w:tcBorders>
            <w:shd w:val="clear" w:color="auto" w:fill="auto"/>
            <w:vAlign w:val="center"/>
            <w:hideMark/>
          </w:tcPr>
          <w:p w14:paraId="1BC125A5"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Шаровой кран P20 /американский/</w:t>
            </w:r>
          </w:p>
        </w:tc>
        <w:tc>
          <w:tcPr>
            <w:tcW w:w="911" w:type="dxa"/>
            <w:tcBorders>
              <w:top w:val="nil"/>
              <w:left w:val="nil"/>
              <w:bottom w:val="single" w:sz="4" w:space="0" w:color="auto"/>
              <w:right w:val="single" w:sz="4" w:space="0" w:color="auto"/>
            </w:tcBorders>
            <w:shd w:val="clear" w:color="auto" w:fill="auto"/>
            <w:noWrap/>
            <w:vAlign w:val="center"/>
            <w:hideMark/>
          </w:tcPr>
          <w:p w14:paraId="5BCDDFC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040E3E3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1759FE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5.8010</w:t>
            </w:r>
          </w:p>
        </w:tc>
        <w:tc>
          <w:tcPr>
            <w:tcW w:w="1198" w:type="dxa"/>
            <w:tcBorders>
              <w:top w:val="nil"/>
              <w:left w:val="nil"/>
              <w:bottom w:val="single" w:sz="4" w:space="0" w:color="auto"/>
              <w:right w:val="single" w:sz="4" w:space="0" w:color="auto"/>
            </w:tcBorders>
            <w:shd w:val="clear" w:color="000000" w:fill="FFFFFF"/>
            <w:noWrap/>
            <w:vAlign w:val="bottom"/>
            <w:hideMark/>
          </w:tcPr>
          <w:p w14:paraId="0884CF5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47248E6"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934266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w:t>
            </w:r>
          </w:p>
        </w:tc>
        <w:tc>
          <w:tcPr>
            <w:tcW w:w="5420" w:type="dxa"/>
            <w:tcBorders>
              <w:top w:val="nil"/>
              <w:left w:val="nil"/>
              <w:bottom w:val="single" w:sz="4" w:space="0" w:color="auto"/>
              <w:right w:val="single" w:sz="4" w:space="0" w:color="auto"/>
            </w:tcBorders>
            <w:shd w:val="clear" w:color="auto" w:fill="auto"/>
            <w:vAlign w:val="center"/>
            <w:hideMark/>
          </w:tcPr>
          <w:p w14:paraId="60B1337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Шаровой кран P25 /американский/</w:t>
            </w:r>
          </w:p>
        </w:tc>
        <w:tc>
          <w:tcPr>
            <w:tcW w:w="911" w:type="dxa"/>
            <w:tcBorders>
              <w:top w:val="nil"/>
              <w:left w:val="nil"/>
              <w:bottom w:val="single" w:sz="4" w:space="0" w:color="auto"/>
              <w:right w:val="single" w:sz="4" w:space="0" w:color="auto"/>
            </w:tcBorders>
            <w:shd w:val="clear" w:color="auto" w:fill="auto"/>
            <w:noWrap/>
            <w:vAlign w:val="center"/>
            <w:hideMark/>
          </w:tcPr>
          <w:p w14:paraId="091099E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CEBF5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34741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6.6450</w:t>
            </w:r>
          </w:p>
        </w:tc>
        <w:tc>
          <w:tcPr>
            <w:tcW w:w="1198" w:type="dxa"/>
            <w:tcBorders>
              <w:top w:val="nil"/>
              <w:left w:val="nil"/>
              <w:bottom w:val="single" w:sz="4" w:space="0" w:color="auto"/>
              <w:right w:val="single" w:sz="4" w:space="0" w:color="auto"/>
            </w:tcBorders>
            <w:shd w:val="clear" w:color="000000" w:fill="FFFFFF"/>
            <w:noWrap/>
            <w:vAlign w:val="bottom"/>
            <w:hideMark/>
          </w:tcPr>
          <w:p w14:paraId="3FA3A80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4D0F48D"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F635B0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w:t>
            </w:r>
          </w:p>
        </w:tc>
        <w:tc>
          <w:tcPr>
            <w:tcW w:w="5420" w:type="dxa"/>
            <w:tcBorders>
              <w:top w:val="nil"/>
              <w:left w:val="nil"/>
              <w:bottom w:val="single" w:sz="4" w:space="0" w:color="auto"/>
              <w:right w:val="single" w:sz="4" w:space="0" w:color="auto"/>
            </w:tcBorders>
            <w:shd w:val="clear" w:color="auto" w:fill="auto"/>
            <w:vAlign w:val="center"/>
            <w:hideMark/>
          </w:tcPr>
          <w:p w14:paraId="11A8BDBE"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Шаровой кран P32 /американский/</w:t>
            </w:r>
          </w:p>
        </w:tc>
        <w:tc>
          <w:tcPr>
            <w:tcW w:w="911" w:type="dxa"/>
            <w:tcBorders>
              <w:top w:val="nil"/>
              <w:left w:val="nil"/>
              <w:bottom w:val="single" w:sz="4" w:space="0" w:color="auto"/>
              <w:right w:val="single" w:sz="4" w:space="0" w:color="auto"/>
            </w:tcBorders>
            <w:shd w:val="clear" w:color="auto" w:fill="auto"/>
            <w:noWrap/>
            <w:vAlign w:val="center"/>
            <w:hideMark/>
          </w:tcPr>
          <w:p w14:paraId="1183E87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0C79A07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10D54B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9.7140</w:t>
            </w:r>
          </w:p>
        </w:tc>
        <w:tc>
          <w:tcPr>
            <w:tcW w:w="1198" w:type="dxa"/>
            <w:tcBorders>
              <w:top w:val="nil"/>
              <w:left w:val="nil"/>
              <w:bottom w:val="single" w:sz="4" w:space="0" w:color="auto"/>
              <w:right w:val="single" w:sz="4" w:space="0" w:color="auto"/>
            </w:tcBorders>
            <w:shd w:val="clear" w:color="000000" w:fill="FFFFFF"/>
            <w:noWrap/>
            <w:vAlign w:val="bottom"/>
            <w:hideMark/>
          </w:tcPr>
          <w:p w14:paraId="6777AA6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5680F07"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F42BBD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w:t>
            </w:r>
          </w:p>
        </w:tc>
        <w:tc>
          <w:tcPr>
            <w:tcW w:w="5420" w:type="dxa"/>
            <w:tcBorders>
              <w:top w:val="nil"/>
              <w:left w:val="nil"/>
              <w:bottom w:val="single" w:sz="4" w:space="0" w:color="auto"/>
              <w:right w:val="single" w:sz="4" w:space="0" w:color="auto"/>
            </w:tcBorders>
            <w:shd w:val="clear" w:color="auto" w:fill="auto"/>
            <w:vAlign w:val="center"/>
            <w:hideMark/>
          </w:tcPr>
          <w:p w14:paraId="0E2CC8E7" w14:textId="77777777" w:rsidR="003B49DB" w:rsidRPr="003B49DB" w:rsidRDefault="003B49DB" w:rsidP="003B49DB">
            <w:pPr>
              <w:rPr>
                <w:rFonts w:ascii="Arial AMU" w:hAnsi="Arial AMU" w:cs="Calibri"/>
                <w:sz w:val="18"/>
                <w:szCs w:val="18"/>
                <w:lang w:eastAsia="en-US" w:bidi="ar-SA"/>
              </w:rPr>
            </w:pPr>
            <w:r w:rsidRPr="003B49DB">
              <w:rPr>
                <w:rFonts w:ascii="Calibri" w:hAnsi="Calibri" w:cs="Calibri"/>
                <w:sz w:val="18"/>
                <w:szCs w:val="18"/>
                <w:lang w:eastAsia="en-US" w:bidi="ar-SA"/>
              </w:rPr>
              <w:t>Установка</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гидравлической</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стрелы</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Р</w:t>
            </w:r>
            <w:r w:rsidRPr="003B49DB">
              <w:rPr>
                <w:rFonts w:ascii="Arial AMU" w:hAnsi="Arial AMU" w:cs="Calibri"/>
                <w:sz w:val="18"/>
                <w:szCs w:val="18"/>
                <w:lang w:eastAsia="en-US" w:bidi="ar-SA"/>
              </w:rPr>
              <w:t xml:space="preserve">57 </w:t>
            </w:r>
            <w:r w:rsidRPr="003B49DB">
              <w:rPr>
                <w:rFonts w:ascii="Calibri" w:hAnsi="Calibri" w:cs="Calibri"/>
                <w:sz w:val="18"/>
                <w:szCs w:val="18"/>
                <w:lang w:eastAsia="en-US" w:bidi="ar-SA"/>
              </w:rPr>
              <w:t>мм</w:t>
            </w:r>
          </w:p>
        </w:tc>
        <w:tc>
          <w:tcPr>
            <w:tcW w:w="911" w:type="dxa"/>
            <w:tcBorders>
              <w:top w:val="nil"/>
              <w:left w:val="nil"/>
              <w:bottom w:val="single" w:sz="4" w:space="0" w:color="auto"/>
              <w:right w:val="single" w:sz="4" w:space="0" w:color="auto"/>
            </w:tcBorders>
            <w:shd w:val="clear" w:color="auto" w:fill="auto"/>
            <w:noWrap/>
            <w:vAlign w:val="center"/>
            <w:hideMark/>
          </w:tcPr>
          <w:p w14:paraId="6723F652"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к</w:t>
            </w:r>
            <w:r w:rsidRPr="003B49DB">
              <w:rPr>
                <w:rFonts w:ascii="Arial AMU" w:hAnsi="Arial AMU" w:cs="Calibri"/>
                <w:sz w:val="18"/>
                <w:szCs w:val="18"/>
                <w:lang w:val="en-US" w:eastAsia="en-US" w:bidi="ar-SA"/>
              </w:rPr>
              <w:t>-</w:t>
            </w:r>
            <w:r w:rsidRPr="003B49DB">
              <w:rPr>
                <w:rFonts w:ascii="Calibri" w:hAnsi="Calibri" w:cs="Calibri"/>
                <w:sz w:val="18"/>
                <w:szCs w:val="18"/>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69AD8EAA"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246F8A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144.5300</w:t>
            </w:r>
          </w:p>
        </w:tc>
        <w:tc>
          <w:tcPr>
            <w:tcW w:w="1198" w:type="dxa"/>
            <w:tcBorders>
              <w:top w:val="nil"/>
              <w:left w:val="nil"/>
              <w:bottom w:val="single" w:sz="4" w:space="0" w:color="auto"/>
              <w:right w:val="single" w:sz="4" w:space="0" w:color="auto"/>
            </w:tcBorders>
            <w:shd w:val="clear" w:color="000000" w:fill="FFFFFF"/>
            <w:noWrap/>
            <w:vAlign w:val="bottom"/>
            <w:hideMark/>
          </w:tcPr>
          <w:p w14:paraId="37BE2A4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A57C7F1"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4154C5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w:t>
            </w:r>
          </w:p>
        </w:tc>
        <w:tc>
          <w:tcPr>
            <w:tcW w:w="5420" w:type="dxa"/>
            <w:tcBorders>
              <w:top w:val="nil"/>
              <w:left w:val="nil"/>
              <w:bottom w:val="single" w:sz="4" w:space="0" w:color="auto"/>
              <w:right w:val="single" w:sz="4" w:space="0" w:color="auto"/>
            </w:tcBorders>
            <w:shd w:val="clear" w:color="auto" w:fill="auto"/>
            <w:vAlign w:val="center"/>
            <w:hideMark/>
          </w:tcPr>
          <w:p w14:paraId="501EACC7" w14:textId="77777777" w:rsidR="003B49DB" w:rsidRPr="003B49DB" w:rsidRDefault="003B49DB" w:rsidP="003B49DB">
            <w:pPr>
              <w:rPr>
                <w:rFonts w:ascii="Arial AMU" w:hAnsi="Arial AMU" w:cs="Calibri"/>
                <w:sz w:val="18"/>
                <w:szCs w:val="18"/>
                <w:lang w:eastAsia="en-US" w:bidi="ar-SA"/>
              </w:rPr>
            </w:pPr>
            <w:r w:rsidRPr="003B49DB">
              <w:rPr>
                <w:rFonts w:ascii="Calibri" w:hAnsi="Calibri" w:cs="Calibri"/>
                <w:sz w:val="18"/>
                <w:szCs w:val="18"/>
                <w:lang w:eastAsia="en-US" w:bidi="ar-SA"/>
              </w:rPr>
              <w:t>Установка</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большого</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бака</w:t>
            </w:r>
            <w:r w:rsidRPr="003B49DB">
              <w:rPr>
                <w:rFonts w:ascii="Arial AMU" w:hAnsi="Arial AMU" w:cs="Calibri"/>
                <w:sz w:val="18"/>
                <w:szCs w:val="18"/>
                <w:lang w:eastAsia="en-US" w:bidi="ar-SA"/>
              </w:rPr>
              <w:t xml:space="preserve"> </w:t>
            </w:r>
            <w:r w:rsidRPr="003B49DB">
              <w:rPr>
                <w:rFonts w:ascii="Arial AMU" w:hAnsi="Arial AMU" w:cs="Calibri"/>
                <w:sz w:val="18"/>
                <w:szCs w:val="18"/>
                <w:lang w:val="en-US" w:eastAsia="en-US" w:bidi="ar-SA"/>
              </w:rPr>
              <w:t>V</w:t>
            </w:r>
            <w:r w:rsidRPr="003B49DB">
              <w:rPr>
                <w:rFonts w:ascii="Arial AMU" w:hAnsi="Arial AMU" w:cs="Calibri"/>
                <w:sz w:val="18"/>
                <w:szCs w:val="18"/>
                <w:lang w:eastAsia="en-US" w:bidi="ar-SA"/>
              </w:rPr>
              <w:t>=50</w:t>
            </w:r>
            <w:r w:rsidRPr="003B49DB">
              <w:rPr>
                <w:rFonts w:ascii="Calibri" w:hAnsi="Calibri" w:cs="Calibri"/>
                <w:sz w:val="18"/>
                <w:szCs w:val="18"/>
                <w:lang w:eastAsia="en-US" w:bidi="ar-SA"/>
              </w:rPr>
              <w:t>л</w:t>
            </w:r>
          </w:p>
        </w:tc>
        <w:tc>
          <w:tcPr>
            <w:tcW w:w="911" w:type="dxa"/>
            <w:tcBorders>
              <w:top w:val="nil"/>
              <w:left w:val="nil"/>
              <w:bottom w:val="single" w:sz="4" w:space="0" w:color="auto"/>
              <w:right w:val="single" w:sz="4" w:space="0" w:color="auto"/>
            </w:tcBorders>
            <w:shd w:val="clear" w:color="auto" w:fill="auto"/>
            <w:noWrap/>
            <w:vAlign w:val="center"/>
            <w:hideMark/>
          </w:tcPr>
          <w:p w14:paraId="43D71BD8"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к</w:t>
            </w:r>
            <w:r w:rsidRPr="003B49DB">
              <w:rPr>
                <w:rFonts w:ascii="Arial AMU" w:hAnsi="Arial AMU" w:cs="Calibri"/>
                <w:sz w:val="18"/>
                <w:szCs w:val="18"/>
                <w:lang w:val="en-US" w:eastAsia="en-US" w:bidi="ar-SA"/>
              </w:rPr>
              <w:t>-</w:t>
            </w:r>
            <w:r w:rsidRPr="003B49DB">
              <w:rPr>
                <w:rFonts w:ascii="Calibri" w:hAnsi="Calibri" w:cs="Calibri"/>
                <w:sz w:val="18"/>
                <w:szCs w:val="18"/>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2E54073C"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8A6538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57.0990</w:t>
            </w:r>
          </w:p>
        </w:tc>
        <w:tc>
          <w:tcPr>
            <w:tcW w:w="1198" w:type="dxa"/>
            <w:tcBorders>
              <w:top w:val="nil"/>
              <w:left w:val="nil"/>
              <w:bottom w:val="single" w:sz="4" w:space="0" w:color="auto"/>
              <w:right w:val="single" w:sz="4" w:space="0" w:color="auto"/>
            </w:tcBorders>
            <w:shd w:val="clear" w:color="000000" w:fill="FFFFFF"/>
            <w:noWrap/>
            <w:vAlign w:val="bottom"/>
            <w:hideMark/>
          </w:tcPr>
          <w:p w14:paraId="4FDE330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8BEEE4F"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49E37D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22</w:t>
            </w:r>
          </w:p>
        </w:tc>
        <w:tc>
          <w:tcPr>
            <w:tcW w:w="5420" w:type="dxa"/>
            <w:tcBorders>
              <w:top w:val="nil"/>
              <w:left w:val="nil"/>
              <w:bottom w:val="single" w:sz="4" w:space="0" w:color="auto"/>
              <w:right w:val="single" w:sz="4" w:space="0" w:color="auto"/>
            </w:tcBorders>
            <w:shd w:val="clear" w:color="auto" w:fill="auto"/>
            <w:vAlign w:val="center"/>
            <w:hideMark/>
          </w:tcPr>
          <w:p w14:paraId="34D07A3C"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Коаксиальная</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дымоходная</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труба</w:t>
            </w:r>
          </w:p>
        </w:tc>
        <w:tc>
          <w:tcPr>
            <w:tcW w:w="911" w:type="dxa"/>
            <w:tcBorders>
              <w:top w:val="nil"/>
              <w:left w:val="nil"/>
              <w:bottom w:val="single" w:sz="4" w:space="0" w:color="auto"/>
              <w:right w:val="single" w:sz="4" w:space="0" w:color="auto"/>
            </w:tcBorders>
            <w:shd w:val="clear" w:color="auto" w:fill="auto"/>
            <w:noWrap/>
            <w:vAlign w:val="center"/>
            <w:hideMark/>
          </w:tcPr>
          <w:p w14:paraId="3CEE2ECE"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к</w:t>
            </w:r>
            <w:r w:rsidRPr="003B49DB">
              <w:rPr>
                <w:rFonts w:ascii="Arial AMU" w:hAnsi="Arial AMU" w:cs="Calibri"/>
                <w:sz w:val="18"/>
                <w:szCs w:val="18"/>
                <w:lang w:val="en-US" w:eastAsia="en-US" w:bidi="ar-SA"/>
              </w:rPr>
              <w:t>-</w:t>
            </w:r>
            <w:r w:rsidRPr="003B49DB">
              <w:rPr>
                <w:rFonts w:ascii="Calibri" w:hAnsi="Calibri" w:cs="Calibri"/>
                <w:sz w:val="18"/>
                <w:szCs w:val="18"/>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18867AF7"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A281F4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73.9370</w:t>
            </w:r>
          </w:p>
        </w:tc>
        <w:tc>
          <w:tcPr>
            <w:tcW w:w="1198" w:type="dxa"/>
            <w:tcBorders>
              <w:top w:val="nil"/>
              <w:left w:val="nil"/>
              <w:bottom w:val="single" w:sz="4" w:space="0" w:color="auto"/>
              <w:right w:val="single" w:sz="4" w:space="0" w:color="auto"/>
            </w:tcBorders>
            <w:shd w:val="clear" w:color="000000" w:fill="FFFFFF"/>
            <w:noWrap/>
            <w:vAlign w:val="bottom"/>
            <w:hideMark/>
          </w:tcPr>
          <w:p w14:paraId="704601C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8232CA9"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FC91D6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w:t>
            </w:r>
          </w:p>
        </w:tc>
        <w:tc>
          <w:tcPr>
            <w:tcW w:w="5420" w:type="dxa"/>
            <w:tcBorders>
              <w:top w:val="nil"/>
              <w:left w:val="nil"/>
              <w:bottom w:val="single" w:sz="4" w:space="0" w:color="auto"/>
              <w:right w:val="single" w:sz="4" w:space="0" w:color="auto"/>
            </w:tcBorders>
            <w:shd w:val="clear" w:color="auto" w:fill="auto"/>
            <w:vAlign w:val="center"/>
            <w:hideMark/>
          </w:tcPr>
          <w:p w14:paraId="41799D95"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Автоматический</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воздухоотводчик</w:t>
            </w:r>
            <w:r w:rsidRPr="003B49DB">
              <w:rPr>
                <w:rFonts w:ascii="Arial AMU" w:hAnsi="Arial AMU" w:cs="Calibri"/>
                <w:sz w:val="18"/>
                <w:szCs w:val="18"/>
                <w:lang w:val="en-US" w:eastAsia="en-US" w:bidi="ar-SA"/>
              </w:rPr>
              <w:t xml:space="preserve"> 3/4"</w:t>
            </w:r>
          </w:p>
        </w:tc>
        <w:tc>
          <w:tcPr>
            <w:tcW w:w="911" w:type="dxa"/>
            <w:tcBorders>
              <w:top w:val="nil"/>
              <w:left w:val="nil"/>
              <w:bottom w:val="single" w:sz="4" w:space="0" w:color="auto"/>
              <w:right w:val="single" w:sz="4" w:space="0" w:color="auto"/>
            </w:tcBorders>
            <w:shd w:val="clear" w:color="auto" w:fill="auto"/>
            <w:noWrap/>
            <w:vAlign w:val="center"/>
            <w:hideMark/>
          </w:tcPr>
          <w:p w14:paraId="719F3A90"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04969390"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FA7A87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6.9130</w:t>
            </w:r>
          </w:p>
        </w:tc>
        <w:tc>
          <w:tcPr>
            <w:tcW w:w="1198" w:type="dxa"/>
            <w:tcBorders>
              <w:top w:val="nil"/>
              <w:left w:val="nil"/>
              <w:bottom w:val="single" w:sz="4" w:space="0" w:color="auto"/>
              <w:right w:val="single" w:sz="4" w:space="0" w:color="auto"/>
            </w:tcBorders>
            <w:shd w:val="clear" w:color="000000" w:fill="FFFFFF"/>
            <w:noWrap/>
            <w:vAlign w:val="bottom"/>
            <w:hideMark/>
          </w:tcPr>
          <w:p w14:paraId="7DF7D7E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13695BC"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875249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w:t>
            </w:r>
          </w:p>
        </w:tc>
        <w:tc>
          <w:tcPr>
            <w:tcW w:w="5420" w:type="dxa"/>
            <w:tcBorders>
              <w:top w:val="nil"/>
              <w:left w:val="nil"/>
              <w:bottom w:val="single" w:sz="4" w:space="0" w:color="auto"/>
              <w:right w:val="single" w:sz="4" w:space="0" w:color="auto"/>
            </w:tcBorders>
            <w:shd w:val="clear" w:color="auto" w:fill="auto"/>
            <w:vAlign w:val="center"/>
            <w:hideMark/>
          </w:tcPr>
          <w:p w14:paraId="71097C7C"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Установка</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обратных</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клапанов</w:t>
            </w:r>
            <w:r w:rsidRPr="003B49DB">
              <w:rPr>
                <w:rFonts w:ascii="Arial AMU" w:hAnsi="Arial AMU" w:cs="Calibri"/>
                <w:sz w:val="18"/>
                <w:szCs w:val="18"/>
                <w:lang w:val="en-US" w:eastAsia="en-US" w:bidi="ar-SA"/>
              </w:rPr>
              <w:t xml:space="preserve"> 2"</w:t>
            </w:r>
          </w:p>
        </w:tc>
        <w:tc>
          <w:tcPr>
            <w:tcW w:w="911" w:type="dxa"/>
            <w:tcBorders>
              <w:top w:val="nil"/>
              <w:left w:val="nil"/>
              <w:bottom w:val="single" w:sz="4" w:space="0" w:color="auto"/>
              <w:right w:val="single" w:sz="4" w:space="0" w:color="auto"/>
            </w:tcBorders>
            <w:shd w:val="clear" w:color="auto" w:fill="auto"/>
            <w:noWrap/>
            <w:vAlign w:val="center"/>
            <w:hideMark/>
          </w:tcPr>
          <w:p w14:paraId="13F993C4"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8A67D46"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620D3A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7.7330</w:t>
            </w:r>
          </w:p>
        </w:tc>
        <w:tc>
          <w:tcPr>
            <w:tcW w:w="1198" w:type="dxa"/>
            <w:tcBorders>
              <w:top w:val="nil"/>
              <w:left w:val="nil"/>
              <w:bottom w:val="single" w:sz="4" w:space="0" w:color="auto"/>
              <w:right w:val="single" w:sz="4" w:space="0" w:color="auto"/>
            </w:tcBorders>
            <w:shd w:val="clear" w:color="000000" w:fill="FFFFFF"/>
            <w:noWrap/>
            <w:vAlign w:val="bottom"/>
            <w:hideMark/>
          </w:tcPr>
          <w:p w14:paraId="4465673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7BFA8F3"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61B097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25</w:t>
            </w:r>
          </w:p>
        </w:tc>
        <w:tc>
          <w:tcPr>
            <w:tcW w:w="5420" w:type="dxa"/>
            <w:tcBorders>
              <w:top w:val="nil"/>
              <w:left w:val="nil"/>
              <w:bottom w:val="single" w:sz="4" w:space="0" w:color="auto"/>
              <w:right w:val="single" w:sz="4" w:space="0" w:color="auto"/>
            </w:tcBorders>
            <w:shd w:val="clear" w:color="auto" w:fill="auto"/>
            <w:vAlign w:val="center"/>
            <w:hideMark/>
          </w:tcPr>
          <w:p w14:paraId="7646EE99"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Установка</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обратных</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клапанов</w:t>
            </w:r>
            <w:r w:rsidRPr="003B49DB">
              <w:rPr>
                <w:rFonts w:ascii="Arial AMU" w:hAnsi="Arial AMU" w:cs="Calibri"/>
                <w:sz w:val="18"/>
                <w:szCs w:val="18"/>
                <w:lang w:val="en-US" w:eastAsia="en-US" w:bidi="ar-SA"/>
              </w:rPr>
              <w:t xml:space="preserve"> 1"</w:t>
            </w:r>
          </w:p>
        </w:tc>
        <w:tc>
          <w:tcPr>
            <w:tcW w:w="911" w:type="dxa"/>
            <w:tcBorders>
              <w:top w:val="nil"/>
              <w:left w:val="nil"/>
              <w:bottom w:val="single" w:sz="4" w:space="0" w:color="auto"/>
              <w:right w:val="single" w:sz="4" w:space="0" w:color="auto"/>
            </w:tcBorders>
            <w:shd w:val="clear" w:color="auto" w:fill="auto"/>
            <w:noWrap/>
            <w:vAlign w:val="center"/>
            <w:hideMark/>
          </w:tcPr>
          <w:p w14:paraId="1A3C5D28"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8CE8340"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58DFF2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7.0530</w:t>
            </w:r>
          </w:p>
        </w:tc>
        <w:tc>
          <w:tcPr>
            <w:tcW w:w="1198" w:type="dxa"/>
            <w:tcBorders>
              <w:top w:val="nil"/>
              <w:left w:val="nil"/>
              <w:bottom w:val="single" w:sz="4" w:space="0" w:color="auto"/>
              <w:right w:val="single" w:sz="4" w:space="0" w:color="auto"/>
            </w:tcBorders>
            <w:shd w:val="clear" w:color="000000" w:fill="FFFFFF"/>
            <w:noWrap/>
            <w:vAlign w:val="bottom"/>
            <w:hideMark/>
          </w:tcPr>
          <w:p w14:paraId="73831B6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D8063A4"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EC1141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w:t>
            </w:r>
          </w:p>
        </w:tc>
        <w:tc>
          <w:tcPr>
            <w:tcW w:w="5420" w:type="dxa"/>
            <w:tcBorders>
              <w:top w:val="nil"/>
              <w:left w:val="nil"/>
              <w:bottom w:val="single" w:sz="4" w:space="0" w:color="auto"/>
              <w:right w:val="single" w:sz="4" w:space="0" w:color="auto"/>
            </w:tcBorders>
            <w:shd w:val="clear" w:color="auto" w:fill="auto"/>
            <w:vAlign w:val="center"/>
            <w:hideMark/>
          </w:tcPr>
          <w:p w14:paraId="302BCD4F"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Установка</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обратных</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клапанов</w:t>
            </w:r>
            <w:r w:rsidRPr="003B49DB">
              <w:rPr>
                <w:rFonts w:ascii="Arial AMU" w:hAnsi="Arial AMU" w:cs="Calibri"/>
                <w:sz w:val="18"/>
                <w:szCs w:val="18"/>
                <w:lang w:val="en-US" w:eastAsia="en-US" w:bidi="ar-SA"/>
              </w:rPr>
              <w:t xml:space="preserve"> 3/4"</w:t>
            </w:r>
          </w:p>
        </w:tc>
        <w:tc>
          <w:tcPr>
            <w:tcW w:w="911" w:type="dxa"/>
            <w:tcBorders>
              <w:top w:val="nil"/>
              <w:left w:val="nil"/>
              <w:bottom w:val="single" w:sz="4" w:space="0" w:color="auto"/>
              <w:right w:val="single" w:sz="4" w:space="0" w:color="auto"/>
            </w:tcBorders>
            <w:shd w:val="clear" w:color="auto" w:fill="auto"/>
            <w:noWrap/>
            <w:vAlign w:val="center"/>
            <w:hideMark/>
          </w:tcPr>
          <w:p w14:paraId="1B701037"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52AD085"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68E3D2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6.2550</w:t>
            </w:r>
          </w:p>
        </w:tc>
        <w:tc>
          <w:tcPr>
            <w:tcW w:w="1198" w:type="dxa"/>
            <w:tcBorders>
              <w:top w:val="nil"/>
              <w:left w:val="nil"/>
              <w:bottom w:val="single" w:sz="4" w:space="0" w:color="auto"/>
              <w:right w:val="single" w:sz="4" w:space="0" w:color="auto"/>
            </w:tcBorders>
            <w:shd w:val="clear" w:color="000000" w:fill="FFFFFF"/>
            <w:noWrap/>
            <w:vAlign w:val="bottom"/>
            <w:hideMark/>
          </w:tcPr>
          <w:p w14:paraId="59CDF6C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6DDFEF2"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17B6B6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27</w:t>
            </w:r>
          </w:p>
        </w:tc>
        <w:tc>
          <w:tcPr>
            <w:tcW w:w="5420" w:type="dxa"/>
            <w:tcBorders>
              <w:top w:val="nil"/>
              <w:left w:val="nil"/>
              <w:bottom w:val="single" w:sz="4" w:space="0" w:color="auto"/>
              <w:right w:val="single" w:sz="4" w:space="0" w:color="auto"/>
            </w:tcBorders>
            <w:shd w:val="clear" w:color="auto" w:fill="auto"/>
            <w:vAlign w:val="center"/>
            <w:hideMark/>
          </w:tcPr>
          <w:p w14:paraId="06D38285"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Установка</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обратных</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клапанов</w:t>
            </w:r>
            <w:r w:rsidRPr="003B49DB">
              <w:rPr>
                <w:rFonts w:ascii="Arial AMU" w:hAnsi="Arial AMU" w:cs="Calibri"/>
                <w:sz w:val="18"/>
                <w:szCs w:val="18"/>
                <w:lang w:val="en-US" w:eastAsia="en-US" w:bidi="ar-SA"/>
              </w:rPr>
              <w:t xml:space="preserve"> 1/2"</w:t>
            </w:r>
          </w:p>
        </w:tc>
        <w:tc>
          <w:tcPr>
            <w:tcW w:w="911" w:type="dxa"/>
            <w:tcBorders>
              <w:top w:val="nil"/>
              <w:left w:val="nil"/>
              <w:bottom w:val="single" w:sz="4" w:space="0" w:color="auto"/>
              <w:right w:val="single" w:sz="4" w:space="0" w:color="auto"/>
            </w:tcBorders>
            <w:shd w:val="clear" w:color="auto" w:fill="auto"/>
            <w:noWrap/>
            <w:vAlign w:val="center"/>
            <w:hideMark/>
          </w:tcPr>
          <w:p w14:paraId="7B42DBB7"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EF3EC8C"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EC6947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5.4560</w:t>
            </w:r>
          </w:p>
        </w:tc>
        <w:tc>
          <w:tcPr>
            <w:tcW w:w="1198" w:type="dxa"/>
            <w:tcBorders>
              <w:top w:val="nil"/>
              <w:left w:val="nil"/>
              <w:bottom w:val="single" w:sz="4" w:space="0" w:color="auto"/>
              <w:right w:val="single" w:sz="4" w:space="0" w:color="auto"/>
            </w:tcBorders>
            <w:shd w:val="clear" w:color="000000" w:fill="FFFFFF"/>
            <w:noWrap/>
            <w:vAlign w:val="bottom"/>
            <w:hideMark/>
          </w:tcPr>
          <w:p w14:paraId="2339AE3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3EF238E"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D8A913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w:t>
            </w:r>
          </w:p>
        </w:tc>
        <w:tc>
          <w:tcPr>
            <w:tcW w:w="5420" w:type="dxa"/>
            <w:tcBorders>
              <w:top w:val="nil"/>
              <w:left w:val="nil"/>
              <w:bottom w:val="single" w:sz="4" w:space="0" w:color="auto"/>
              <w:right w:val="single" w:sz="4" w:space="0" w:color="auto"/>
            </w:tcBorders>
            <w:shd w:val="clear" w:color="auto" w:fill="auto"/>
            <w:vAlign w:val="center"/>
            <w:hideMark/>
          </w:tcPr>
          <w:p w14:paraId="07F2867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Капитальный ремонт и техническое обслуживание котлов</w:t>
            </w:r>
          </w:p>
        </w:tc>
        <w:tc>
          <w:tcPr>
            <w:tcW w:w="911" w:type="dxa"/>
            <w:tcBorders>
              <w:top w:val="nil"/>
              <w:left w:val="nil"/>
              <w:bottom w:val="single" w:sz="4" w:space="0" w:color="auto"/>
              <w:right w:val="single" w:sz="4" w:space="0" w:color="auto"/>
            </w:tcBorders>
            <w:shd w:val="clear" w:color="auto" w:fill="auto"/>
            <w:noWrap/>
            <w:vAlign w:val="center"/>
            <w:hideMark/>
          </w:tcPr>
          <w:p w14:paraId="7E1C2FC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1A61F53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B09AFB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36.9690</w:t>
            </w:r>
          </w:p>
        </w:tc>
        <w:tc>
          <w:tcPr>
            <w:tcW w:w="1198" w:type="dxa"/>
            <w:tcBorders>
              <w:top w:val="nil"/>
              <w:left w:val="nil"/>
              <w:bottom w:val="single" w:sz="4" w:space="0" w:color="auto"/>
              <w:right w:val="single" w:sz="4" w:space="0" w:color="auto"/>
            </w:tcBorders>
            <w:shd w:val="clear" w:color="000000" w:fill="FFFFFF"/>
            <w:noWrap/>
            <w:vAlign w:val="bottom"/>
            <w:hideMark/>
          </w:tcPr>
          <w:p w14:paraId="7DA73D7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F1988D8"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833C02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w:t>
            </w:r>
          </w:p>
        </w:tc>
        <w:tc>
          <w:tcPr>
            <w:tcW w:w="5420" w:type="dxa"/>
            <w:tcBorders>
              <w:top w:val="nil"/>
              <w:left w:val="nil"/>
              <w:bottom w:val="single" w:sz="4" w:space="0" w:color="auto"/>
              <w:right w:val="single" w:sz="4" w:space="0" w:color="auto"/>
            </w:tcBorders>
            <w:shd w:val="clear" w:color="auto" w:fill="auto"/>
            <w:vAlign w:val="center"/>
            <w:hideMark/>
          </w:tcPr>
          <w:p w14:paraId="545F492C" w14:textId="77777777" w:rsidR="003B49DB" w:rsidRPr="003B49DB" w:rsidRDefault="003B49DB" w:rsidP="003B49DB">
            <w:pPr>
              <w:rPr>
                <w:rFonts w:ascii="Arial AMU" w:hAnsi="Arial AMU" w:cs="Calibri"/>
                <w:sz w:val="18"/>
                <w:szCs w:val="18"/>
                <w:lang w:eastAsia="en-US" w:bidi="ar-SA"/>
              </w:rPr>
            </w:pPr>
            <w:r w:rsidRPr="003B49DB">
              <w:rPr>
                <w:rFonts w:ascii="Calibri" w:hAnsi="Calibri" w:cs="Calibri"/>
                <w:sz w:val="18"/>
                <w:szCs w:val="18"/>
                <w:lang w:eastAsia="en-US" w:bidi="ar-SA"/>
              </w:rPr>
              <w:t>Установка</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одноконтурного</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турбогазового</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котла</w:t>
            </w:r>
            <w:r w:rsidRPr="003B49DB">
              <w:rPr>
                <w:rFonts w:ascii="Arial AMU" w:hAnsi="Arial AMU" w:cs="Calibri"/>
                <w:sz w:val="18"/>
                <w:szCs w:val="18"/>
                <w:lang w:eastAsia="en-US" w:bidi="ar-SA"/>
              </w:rPr>
              <w:t xml:space="preserve"> </w:t>
            </w:r>
            <w:r w:rsidRPr="003B49DB">
              <w:rPr>
                <w:rFonts w:ascii="Arial AMU" w:hAnsi="Arial AMU" w:cs="Calibri"/>
                <w:sz w:val="18"/>
                <w:szCs w:val="18"/>
                <w:lang w:val="en-US" w:eastAsia="en-US" w:bidi="ar-SA"/>
              </w:rPr>
              <w:t>N</w:t>
            </w:r>
            <w:r w:rsidRPr="003B49DB">
              <w:rPr>
                <w:rFonts w:ascii="Arial AMU" w:hAnsi="Arial AMU" w:cs="Calibri"/>
                <w:sz w:val="18"/>
                <w:szCs w:val="18"/>
                <w:lang w:eastAsia="en-US" w:bidi="ar-SA"/>
              </w:rPr>
              <w:t>=32</w:t>
            </w:r>
            <w:r w:rsidRPr="003B49DB">
              <w:rPr>
                <w:rFonts w:ascii="Calibri" w:hAnsi="Calibri" w:cs="Calibri"/>
                <w:sz w:val="18"/>
                <w:szCs w:val="18"/>
                <w:lang w:eastAsia="en-US" w:bidi="ar-SA"/>
              </w:rPr>
              <w:t>кВт</w:t>
            </w:r>
          </w:p>
        </w:tc>
        <w:tc>
          <w:tcPr>
            <w:tcW w:w="911" w:type="dxa"/>
            <w:tcBorders>
              <w:top w:val="nil"/>
              <w:left w:val="nil"/>
              <w:bottom w:val="single" w:sz="4" w:space="0" w:color="auto"/>
              <w:right w:val="single" w:sz="4" w:space="0" w:color="auto"/>
            </w:tcBorders>
            <w:shd w:val="clear" w:color="auto" w:fill="auto"/>
            <w:noWrap/>
            <w:vAlign w:val="center"/>
            <w:hideMark/>
          </w:tcPr>
          <w:p w14:paraId="6686EEE1"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к</w:t>
            </w:r>
            <w:r w:rsidRPr="003B49DB">
              <w:rPr>
                <w:rFonts w:ascii="Arial AMU" w:hAnsi="Arial AMU" w:cs="Calibri"/>
                <w:sz w:val="18"/>
                <w:szCs w:val="18"/>
                <w:lang w:val="en-US" w:eastAsia="en-US" w:bidi="ar-SA"/>
              </w:rPr>
              <w:t>-</w:t>
            </w:r>
            <w:r w:rsidRPr="003B49DB">
              <w:rPr>
                <w:rFonts w:ascii="Calibri" w:hAnsi="Calibri" w:cs="Calibri"/>
                <w:sz w:val="18"/>
                <w:szCs w:val="18"/>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61871C08"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74B472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376.1440</w:t>
            </w:r>
          </w:p>
        </w:tc>
        <w:tc>
          <w:tcPr>
            <w:tcW w:w="1198" w:type="dxa"/>
            <w:tcBorders>
              <w:top w:val="nil"/>
              <w:left w:val="nil"/>
              <w:bottom w:val="single" w:sz="4" w:space="0" w:color="auto"/>
              <w:right w:val="single" w:sz="4" w:space="0" w:color="auto"/>
            </w:tcBorders>
            <w:shd w:val="clear" w:color="000000" w:fill="FFFFFF"/>
            <w:noWrap/>
            <w:vAlign w:val="bottom"/>
            <w:hideMark/>
          </w:tcPr>
          <w:p w14:paraId="3DF4B03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2D8CD38"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1A3B64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30</w:t>
            </w:r>
          </w:p>
        </w:tc>
        <w:tc>
          <w:tcPr>
            <w:tcW w:w="5420" w:type="dxa"/>
            <w:tcBorders>
              <w:top w:val="nil"/>
              <w:left w:val="nil"/>
              <w:bottom w:val="single" w:sz="4" w:space="0" w:color="auto"/>
              <w:right w:val="single" w:sz="4" w:space="0" w:color="auto"/>
            </w:tcBorders>
            <w:shd w:val="clear" w:color="auto" w:fill="auto"/>
            <w:vAlign w:val="center"/>
            <w:hideMark/>
          </w:tcPr>
          <w:p w14:paraId="4094027B" w14:textId="77777777" w:rsidR="003B49DB" w:rsidRPr="003B49DB" w:rsidRDefault="003B49DB" w:rsidP="003B49DB">
            <w:pPr>
              <w:rPr>
                <w:rFonts w:ascii="Arial AMU" w:hAnsi="Arial AMU" w:cs="Calibri"/>
                <w:sz w:val="18"/>
                <w:szCs w:val="18"/>
                <w:lang w:eastAsia="en-US" w:bidi="ar-SA"/>
              </w:rPr>
            </w:pPr>
            <w:r w:rsidRPr="003B49DB">
              <w:rPr>
                <w:rFonts w:ascii="Calibri" w:hAnsi="Calibri" w:cs="Calibri"/>
                <w:sz w:val="18"/>
                <w:szCs w:val="18"/>
                <w:lang w:eastAsia="en-US" w:bidi="ar-SA"/>
              </w:rPr>
              <w:t>Установка</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одноконтурного</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турбогазового</w:t>
            </w:r>
            <w:r w:rsidRPr="003B49DB">
              <w:rPr>
                <w:rFonts w:ascii="Arial AMU" w:hAnsi="Arial AMU" w:cs="Calibri"/>
                <w:sz w:val="18"/>
                <w:szCs w:val="18"/>
                <w:lang w:eastAsia="en-US" w:bidi="ar-SA"/>
              </w:rPr>
              <w:t xml:space="preserve"> </w:t>
            </w:r>
            <w:r w:rsidRPr="003B49DB">
              <w:rPr>
                <w:rFonts w:ascii="Calibri" w:hAnsi="Calibri" w:cs="Calibri"/>
                <w:sz w:val="18"/>
                <w:szCs w:val="18"/>
                <w:lang w:eastAsia="en-US" w:bidi="ar-SA"/>
              </w:rPr>
              <w:t>котла</w:t>
            </w:r>
            <w:r w:rsidRPr="003B49DB">
              <w:rPr>
                <w:rFonts w:ascii="Arial AMU" w:hAnsi="Arial AMU" w:cs="Calibri"/>
                <w:sz w:val="18"/>
                <w:szCs w:val="18"/>
                <w:lang w:eastAsia="en-US" w:bidi="ar-SA"/>
              </w:rPr>
              <w:t xml:space="preserve"> </w:t>
            </w:r>
            <w:r w:rsidRPr="003B49DB">
              <w:rPr>
                <w:rFonts w:ascii="Arial AMU" w:hAnsi="Arial AMU" w:cs="Calibri"/>
                <w:sz w:val="18"/>
                <w:szCs w:val="18"/>
                <w:lang w:val="en-US" w:eastAsia="en-US" w:bidi="ar-SA"/>
              </w:rPr>
              <w:t>N</w:t>
            </w:r>
            <w:r w:rsidRPr="003B49DB">
              <w:rPr>
                <w:rFonts w:ascii="Arial AMU" w:hAnsi="Arial AMU" w:cs="Calibri"/>
                <w:sz w:val="18"/>
                <w:szCs w:val="18"/>
                <w:lang w:eastAsia="en-US" w:bidi="ar-SA"/>
              </w:rPr>
              <w:t>=28</w:t>
            </w:r>
            <w:r w:rsidRPr="003B49DB">
              <w:rPr>
                <w:rFonts w:ascii="Calibri" w:hAnsi="Calibri" w:cs="Calibri"/>
                <w:sz w:val="18"/>
                <w:szCs w:val="18"/>
                <w:lang w:eastAsia="en-US" w:bidi="ar-SA"/>
              </w:rPr>
              <w:t>кВт</w:t>
            </w:r>
          </w:p>
        </w:tc>
        <w:tc>
          <w:tcPr>
            <w:tcW w:w="911" w:type="dxa"/>
            <w:tcBorders>
              <w:top w:val="nil"/>
              <w:left w:val="nil"/>
              <w:bottom w:val="single" w:sz="4" w:space="0" w:color="auto"/>
              <w:right w:val="single" w:sz="4" w:space="0" w:color="auto"/>
            </w:tcBorders>
            <w:shd w:val="clear" w:color="auto" w:fill="auto"/>
            <w:noWrap/>
            <w:vAlign w:val="center"/>
            <w:hideMark/>
          </w:tcPr>
          <w:p w14:paraId="092FEFDF"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к</w:t>
            </w:r>
            <w:r w:rsidRPr="003B49DB">
              <w:rPr>
                <w:rFonts w:ascii="Arial AMU" w:hAnsi="Arial AMU" w:cs="Calibri"/>
                <w:sz w:val="18"/>
                <w:szCs w:val="18"/>
                <w:lang w:val="en-US" w:eastAsia="en-US" w:bidi="ar-SA"/>
              </w:rPr>
              <w:t>-</w:t>
            </w:r>
            <w:r w:rsidRPr="003B49DB">
              <w:rPr>
                <w:rFonts w:ascii="Calibri" w:hAnsi="Calibri" w:cs="Calibri"/>
                <w:sz w:val="18"/>
                <w:szCs w:val="18"/>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0F11E08F"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BE0774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329.4540</w:t>
            </w:r>
          </w:p>
        </w:tc>
        <w:tc>
          <w:tcPr>
            <w:tcW w:w="1198" w:type="dxa"/>
            <w:tcBorders>
              <w:top w:val="nil"/>
              <w:left w:val="nil"/>
              <w:bottom w:val="single" w:sz="4" w:space="0" w:color="auto"/>
              <w:right w:val="single" w:sz="4" w:space="0" w:color="auto"/>
            </w:tcBorders>
            <w:shd w:val="clear" w:color="000000" w:fill="FFFFFF"/>
            <w:noWrap/>
            <w:vAlign w:val="bottom"/>
            <w:hideMark/>
          </w:tcPr>
          <w:p w14:paraId="2D4DF5B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868BAEC" w14:textId="77777777" w:rsidTr="003B49DB">
        <w:trPr>
          <w:trHeight w:val="45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2459F5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31</w:t>
            </w:r>
          </w:p>
        </w:tc>
        <w:tc>
          <w:tcPr>
            <w:tcW w:w="5420" w:type="dxa"/>
            <w:tcBorders>
              <w:top w:val="nil"/>
              <w:left w:val="nil"/>
              <w:bottom w:val="single" w:sz="4" w:space="0" w:color="auto"/>
              <w:right w:val="single" w:sz="4" w:space="0" w:color="auto"/>
            </w:tcBorders>
            <w:shd w:val="clear" w:color="auto" w:fill="auto"/>
            <w:vAlign w:val="center"/>
            <w:hideMark/>
          </w:tcPr>
          <w:p w14:paraId="73FF40DE"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Демонтаж циркуляционных насосов</w:t>
            </w:r>
          </w:p>
        </w:tc>
        <w:tc>
          <w:tcPr>
            <w:tcW w:w="911" w:type="dxa"/>
            <w:tcBorders>
              <w:top w:val="nil"/>
              <w:left w:val="nil"/>
              <w:bottom w:val="single" w:sz="4" w:space="0" w:color="auto"/>
              <w:right w:val="single" w:sz="4" w:space="0" w:color="auto"/>
            </w:tcBorders>
            <w:shd w:val="clear" w:color="auto" w:fill="auto"/>
            <w:noWrap/>
            <w:vAlign w:val="center"/>
            <w:hideMark/>
          </w:tcPr>
          <w:p w14:paraId="22688A8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F97E71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18A1D9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13.5470</w:t>
            </w:r>
          </w:p>
        </w:tc>
        <w:tc>
          <w:tcPr>
            <w:tcW w:w="1198" w:type="dxa"/>
            <w:tcBorders>
              <w:top w:val="nil"/>
              <w:left w:val="nil"/>
              <w:bottom w:val="single" w:sz="4" w:space="0" w:color="auto"/>
              <w:right w:val="single" w:sz="4" w:space="0" w:color="auto"/>
            </w:tcBorders>
            <w:shd w:val="clear" w:color="000000" w:fill="FFFFFF"/>
            <w:noWrap/>
            <w:vAlign w:val="bottom"/>
            <w:hideMark/>
          </w:tcPr>
          <w:p w14:paraId="4A9E5D2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6B311FB"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4D7BF1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w:t>
            </w:r>
          </w:p>
        </w:tc>
        <w:tc>
          <w:tcPr>
            <w:tcW w:w="5420" w:type="dxa"/>
            <w:tcBorders>
              <w:top w:val="nil"/>
              <w:left w:val="nil"/>
              <w:bottom w:val="single" w:sz="4" w:space="0" w:color="auto"/>
              <w:right w:val="single" w:sz="4" w:space="0" w:color="auto"/>
            </w:tcBorders>
            <w:shd w:val="clear" w:color="auto" w:fill="auto"/>
            <w:vAlign w:val="center"/>
            <w:hideMark/>
          </w:tcPr>
          <w:p w14:paraId="03CA702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Установка циркуляционного насоса </w:t>
            </w:r>
            <w:r w:rsidRPr="003B49DB">
              <w:rPr>
                <w:rFonts w:ascii="Tahoma" w:hAnsi="Tahoma" w:cs="Tahoma"/>
                <w:sz w:val="16"/>
                <w:szCs w:val="16"/>
                <w:lang w:val="en-US" w:eastAsia="en-US" w:bidi="ar-SA"/>
              </w:rPr>
              <w:t>G</w:t>
            </w:r>
            <w:r w:rsidRPr="003B49DB">
              <w:rPr>
                <w:rFonts w:ascii="Tahoma" w:hAnsi="Tahoma" w:cs="Tahoma"/>
                <w:sz w:val="16"/>
                <w:szCs w:val="16"/>
                <w:lang w:eastAsia="en-US" w:bidi="ar-SA"/>
              </w:rPr>
              <w:t xml:space="preserve">=6,0 м3/ч,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=13м</w:t>
            </w:r>
          </w:p>
        </w:tc>
        <w:tc>
          <w:tcPr>
            <w:tcW w:w="911" w:type="dxa"/>
            <w:tcBorders>
              <w:top w:val="nil"/>
              <w:left w:val="nil"/>
              <w:bottom w:val="single" w:sz="4" w:space="0" w:color="auto"/>
              <w:right w:val="single" w:sz="4" w:space="0" w:color="auto"/>
            </w:tcBorders>
            <w:shd w:val="clear" w:color="auto" w:fill="auto"/>
            <w:noWrap/>
            <w:vAlign w:val="center"/>
            <w:hideMark/>
          </w:tcPr>
          <w:p w14:paraId="083E6F9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5E4C271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A843D0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159.0450</w:t>
            </w:r>
          </w:p>
        </w:tc>
        <w:tc>
          <w:tcPr>
            <w:tcW w:w="1198" w:type="dxa"/>
            <w:tcBorders>
              <w:top w:val="nil"/>
              <w:left w:val="nil"/>
              <w:bottom w:val="single" w:sz="4" w:space="0" w:color="auto"/>
              <w:right w:val="single" w:sz="4" w:space="0" w:color="auto"/>
            </w:tcBorders>
            <w:shd w:val="clear" w:color="000000" w:fill="FFFFFF"/>
            <w:noWrap/>
            <w:vAlign w:val="bottom"/>
            <w:hideMark/>
          </w:tcPr>
          <w:p w14:paraId="2E26EF3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BF4672D"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EC5823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33</w:t>
            </w:r>
          </w:p>
        </w:tc>
        <w:tc>
          <w:tcPr>
            <w:tcW w:w="5420" w:type="dxa"/>
            <w:tcBorders>
              <w:top w:val="nil"/>
              <w:left w:val="nil"/>
              <w:bottom w:val="single" w:sz="4" w:space="0" w:color="auto"/>
              <w:right w:val="single" w:sz="4" w:space="0" w:color="auto"/>
            </w:tcBorders>
            <w:shd w:val="clear" w:color="auto" w:fill="auto"/>
            <w:vAlign w:val="center"/>
            <w:hideMark/>
          </w:tcPr>
          <w:p w14:paraId="3A21E62E"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клапана Φ20мм</w:t>
            </w:r>
          </w:p>
        </w:tc>
        <w:tc>
          <w:tcPr>
            <w:tcW w:w="911" w:type="dxa"/>
            <w:tcBorders>
              <w:top w:val="nil"/>
              <w:left w:val="nil"/>
              <w:bottom w:val="single" w:sz="4" w:space="0" w:color="auto"/>
              <w:right w:val="single" w:sz="4" w:space="0" w:color="auto"/>
            </w:tcBorders>
            <w:shd w:val="clear" w:color="auto" w:fill="auto"/>
            <w:noWrap/>
            <w:vAlign w:val="center"/>
            <w:hideMark/>
          </w:tcPr>
          <w:p w14:paraId="418836E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21AED44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B12362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6.4490</w:t>
            </w:r>
          </w:p>
        </w:tc>
        <w:tc>
          <w:tcPr>
            <w:tcW w:w="1198" w:type="dxa"/>
            <w:tcBorders>
              <w:top w:val="nil"/>
              <w:left w:val="nil"/>
              <w:bottom w:val="single" w:sz="4" w:space="0" w:color="auto"/>
              <w:right w:val="single" w:sz="4" w:space="0" w:color="auto"/>
            </w:tcBorders>
            <w:shd w:val="clear" w:color="000000" w:fill="FFFFFF"/>
            <w:noWrap/>
            <w:vAlign w:val="bottom"/>
            <w:hideMark/>
          </w:tcPr>
          <w:p w14:paraId="14B557C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648CE3E"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A26D79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34</w:t>
            </w:r>
          </w:p>
        </w:tc>
        <w:tc>
          <w:tcPr>
            <w:tcW w:w="5420" w:type="dxa"/>
            <w:tcBorders>
              <w:top w:val="nil"/>
              <w:left w:val="nil"/>
              <w:bottom w:val="single" w:sz="4" w:space="0" w:color="auto"/>
              <w:right w:val="single" w:sz="4" w:space="0" w:color="auto"/>
            </w:tcBorders>
            <w:shd w:val="clear" w:color="auto" w:fill="auto"/>
            <w:vAlign w:val="center"/>
            <w:hideMark/>
          </w:tcPr>
          <w:p w14:paraId="7F292560"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клапана P25мм</w:t>
            </w:r>
          </w:p>
        </w:tc>
        <w:tc>
          <w:tcPr>
            <w:tcW w:w="911" w:type="dxa"/>
            <w:tcBorders>
              <w:top w:val="nil"/>
              <w:left w:val="nil"/>
              <w:bottom w:val="single" w:sz="4" w:space="0" w:color="auto"/>
              <w:right w:val="single" w:sz="4" w:space="0" w:color="auto"/>
            </w:tcBorders>
            <w:shd w:val="clear" w:color="auto" w:fill="auto"/>
            <w:noWrap/>
            <w:vAlign w:val="center"/>
            <w:hideMark/>
          </w:tcPr>
          <w:p w14:paraId="688BC13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47F759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8CF780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7.8090</w:t>
            </w:r>
          </w:p>
        </w:tc>
        <w:tc>
          <w:tcPr>
            <w:tcW w:w="1198" w:type="dxa"/>
            <w:tcBorders>
              <w:top w:val="nil"/>
              <w:left w:val="nil"/>
              <w:bottom w:val="single" w:sz="4" w:space="0" w:color="auto"/>
              <w:right w:val="single" w:sz="4" w:space="0" w:color="auto"/>
            </w:tcBorders>
            <w:shd w:val="clear" w:color="000000" w:fill="FFFFFF"/>
            <w:noWrap/>
            <w:vAlign w:val="bottom"/>
            <w:hideMark/>
          </w:tcPr>
          <w:p w14:paraId="0A3B76C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A2D034B"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21CF67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35</w:t>
            </w:r>
          </w:p>
        </w:tc>
        <w:tc>
          <w:tcPr>
            <w:tcW w:w="5420" w:type="dxa"/>
            <w:tcBorders>
              <w:top w:val="nil"/>
              <w:left w:val="nil"/>
              <w:bottom w:val="single" w:sz="4" w:space="0" w:color="auto"/>
              <w:right w:val="single" w:sz="4" w:space="0" w:color="auto"/>
            </w:tcBorders>
            <w:shd w:val="clear" w:color="auto" w:fill="auto"/>
            <w:vAlign w:val="center"/>
            <w:hideMark/>
          </w:tcPr>
          <w:p w14:paraId="3C281A2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клапана P32мм</w:t>
            </w:r>
          </w:p>
        </w:tc>
        <w:tc>
          <w:tcPr>
            <w:tcW w:w="911" w:type="dxa"/>
            <w:tcBorders>
              <w:top w:val="nil"/>
              <w:left w:val="nil"/>
              <w:bottom w:val="single" w:sz="4" w:space="0" w:color="auto"/>
              <w:right w:val="single" w:sz="4" w:space="0" w:color="auto"/>
            </w:tcBorders>
            <w:shd w:val="clear" w:color="auto" w:fill="auto"/>
            <w:noWrap/>
            <w:vAlign w:val="center"/>
            <w:hideMark/>
          </w:tcPr>
          <w:p w14:paraId="6981469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F7D7CE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C2C607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12.4000</w:t>
            </w:r>
          </w:p>
        </w:tc>
        <w:tc>
          <w:tcPr>
            <w:tcW w:w="1198" w:type="dxa"/>
            <w:tcBorders>
              <w:top w:val="nil"/>
              <w:left w:val="nil"/>
              <w:bottom w:val="single" w:sz="4" w:space="0" w:color="auto"/>
              <w:right w:val="single" w:sz="4" w:space="0" w:color="auto"/>
            </w:tcBorders>
            <w:shd w:val="clear" w:color="000000" w:fill="FFFFFF"/>
            <w:noWrap/>
            <w:vAlign w:val="bottom"/>
            <w:hideMark/>
          </w:tcPr>
          <w:p w14:paraId="3D7C71F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77DCBE6"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BE44A0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w:t>
            </w:r>
          </w:p>
        </w:tc>
        <w:tc>
          <w:tcPr>
            <w:tcW w:w="5420" w:type="dxa"/>
            <w:tcBorders>
              <w:top w:val="nil"/>
              <w:left w:val="nil"/>
              <w:bottom w:val="single" w:sz="4" w:space="0" w:color="auto"/>
              <w:right w:val="single" w:sz="4" w:space="0" w:color="auto"/>
            </w:tcBorders>
            <w:shd w:val="clear" w:color="auto" w:fill="auto"/>
            <w:vAlign w:val="center"/>
            <w:hideMark/>
          </w:tcPr>
          <w:p w14:paraId="5FF9036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Ремонт кухонной вентиляции</w:t>
            </w:r>
          </w:p>
        </w:tc>
        <w:tc>
          <w:tcPr>
            <w:tcW w:w="911" w:type="dxa"/>
            <w:tcBorders>
              <w:top w:val="nil"/>
              <w:left w:val="nil"/>
              <w:bottom w:val="single" w:sz="4" w:space="0" w:color="auto"/>
              <w:right w:val="single" w:sz="4" w:space="0" w:color="auto"/>
            </w:tcBorders>
            <w:shd w:val="clear" w:color="auto" w:fill="auto"/>
            <w:noWrap/>
            <w:vAlign w:val="center"/>
            <w:hideMark/>
          </w:tcPr>
          <w:p w14:paraId="6F05435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37F62DA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A4295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39.180</w:t>
            </w:r>
          </w:p>
        </w:tc>
        <w:tc>
          <w:tcPr>
            <w:tcW w:w="1198" w:type="dxa"/>
            <w:tcBorders>
              <w:top w:val="nil"/>
              <w:left w:val="nil"/>
              <w:bottom w:val="single" w:sz="4" w:space="0" w:color="auto"/>
              <w:right w:val="single" w:sz="4" w:space="0" w:color="auto"/>
            </w:tcBorders>
            <w:shd w:val="clear" w:color="000000" w:fill="FFFFFF"/>
            <w:noWrap/>
            <w:vAlign w:val="bottom"/>
            <w:hideMark/>
          </w:tcPr>
          <w:p w14:paraId="6769235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B08A437"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00403B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37</w:t>
            </w:r>
          </w:p>
        </w:tc>
        <w:tc>
          <w:tcPr>
            <w:tcW w:w="5420" w:type="dxa"/>
            <w:tcBorders>
              <w:top w:val="nil"/>
              <w:left w:val="nil"/>
              <w:bottom w:val="single" w:sz="4" w:space="0" w:color="auto"/>
              <w:right w:val="single" w:sz="4" w:space="0" w:color="auto"/>
            </w:tcBorders>
            <w:shd w:val="clear" w:color="auto" w:fill="auto"/>
            <w:vAlign w:val="center"/>
            <w:hideMark/>
          </w:tcPr>
          <w:p w14:paraId="750FFA3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Монтаж бытового воздуховода </w:t>
            </w:r>
            <w:r w:rsidRPr="003B49DB">
              <w:rPr>
                <w:rFonts w:ascii="Tahoma" w:hAnsi="Tahoma" w:cs="Tahoma"/>
                <w:sz w:val="16"/>
                <w:szCs w:val="16"/>
                <w:lang w:val="en-US" w:eastAsia="en-US" w:bidi="ar-SA"/>
              </w:rPr>
              <w:t>L</w:t>
            </w:r>
            <w:r w:rsidRPr="003B49DB">
              <w:rPr>
                <w:rFonts w:ascii="Tahoma" w:hAnsi="Tahoma" w:cs="Tahoma"/>
                <w:sz w:val="16"/>
                <w:szCs w:val="16"/>
                <w:lang w:eastAsia="en-US" w:bidi="ar-SA"/>
              </w:rPr>
              <w:t>=50м</w:t>
            </w:r>
            <w:r w:rsidRPr="003B49DB">
              <w:rPr>
                <w:rFonts w:ascii="Tahoma" w:hAnsi="Tahoma" w:cs="Tahoma"/>
                <w:sz w:val="16"/>
                <w:szCs w:val="16"/>
                <w:vertAlign w:val="superscript"/>
                <w:lang w:eastAsia="en-US" w:bidi="ar-SA"/>
              </w:rPr>
              <w:t>3</w:t>
            </w:r>
            <w:r w:rsidRPr="003B49DB">
              <w:rPr>
                <w:rFonts w:ascii="Tahoma" w:hAnsi="Tahoma" w:cs="Tahoma"/>
                <w:sz w:val="16"/>
                <w:szCs w:val="16"/>
                <w:lang w:eastAsia="en-US" w:bidi="ar-SA"/>
              </w:rPr>
              <w:t xml:space="preserve">/ч,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=25Па</w:t>
            </w:r>
          </w:p>
        </w:tc>
        <w:tc>
          <w:tcPr>
            <w:tcW w:w="911" w:type="dxa"/>
            <w:tcBorders>
              <w:top w:val="nil"/>
              <w:left w:val="nil"/>
              <w:bottom w:val="single" w:sz="4" w:space="0" w:color="auto"/>
              <w:right w:val="single" w:sz="4" w:space="0" w:color="auto"/>
            </w:tcBorders>
            <w:shd w:val="clear" w:color="auto" w:fill="auto"/>
            <w:noWrap/>
            <w:vAlign w:val="center"/>
            <w:hideMark/>
          </w:tcPr>
          <w:p w14:paraId="00FF15A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4EE834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D3026C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28.5910</w:t>
            </w:r>
          </w:p>
        </w:tc>
        <w:tc>
          <w:tcPr>
            <w:tcW w:w="1198" w:type="dxa"/>
            <w:tcBorders>
              <w:top w:val="nil"/>
              <w:left w:val="nil"/>
              <w:bottom w:val="single" w:sz="4" w:space="0" w:color="auto"/>
              <w:right w:val="single" w:sz="4" w:space="0" w:color="auto"/>
            </w:tcBorders>
            <w:shd w:val="clear" w:color="000000" w:fill="FFFFFF"/>
            <w:noWrap/>
            <w:vAlign w:val="bottom"/>
            <w:hideMark/>
          </w:tcPr>
          <w:p w14:paraId="1B4D2EC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D831EC7"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590D1F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38</w:t>
            </w:r>
          </w:p>
        </w:tc>
        <w:tc>
          <w:tcPr>
            <w:tcW w:w="5420" w:type="dxa"/>
            <w:tcBorders>
              <w:top w:val="nil"/>
              <w:left w:val="nil"/>
              <w:bottom w:val="single" w:sz="4" w:space="0" w:color="auto"/>
              <w:right w:val="single" w:sz="4" w:space="0" w:color="auto"/>
            </w:tcBorders>
            <w:shd w:val="clear" w:color="auto" w:fill="auto"/>
            <w:vAlign w:val="center"/>
            <w:hideMark/>
          </w:tcPr>
          <w:p w14:paraId="6FD38722"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Установка</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фильтра</w:t>
            </w:r>
            <w:r w:rsidRPr="003B49DB">
              <w:rPr>
                <w:rFonts w:ascii="Arial AMU" w:hAnsi="Arial AMU" w:cs="Calibri"/>
                <w:sz w:val="18"/>
                <w:szCs w:val="18"/>
                <w:lang w:val="en-US" w:eastAsia="en-US" w:bidi="ar-SA"/>
              </w:rPr>
              <w:t xml:space="preserve"> 1 1/4"</w:t>
            </w:r>
          </w:p>
        </w:tc>
        <w:tc>
          <w:tcPr>
            <w:tcW w:w="911" w:type="dxa"/>
            <w:tcBorders>
              <w:top w:val="nil"/>
              <w:left w:val="nil"/>
              <w:bottom w:val="single" w:sz="4" w:space="0" w:color="auto"/>
              <w:right w:val="single" w:sz="4" w:space="0" w:color="auto"/>
            </w:tcBorders>
            <w:shd w:val="clear" w:color="auto" w:fill="auto"/>
            <w:noWrap/>
            <w:vAlign w:val="center"/>
            <w:hideMark/>
          </w:tcPr>
          <w:p w14:paraId="20F4091B"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D0E1E0F"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1A409B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14.6000</w:t>
            </w:r>
          </w:p>
        </w:tc>
        <w:tc>
          <w:tcPr>
            <w:tcW w:w="1198" w:type="dxa"/>
            <w:tcBorders>
              <w:top w:val="nil"/>
              <w:left w:val="nil"/>
              <w:bottom w:val="single" w:sz="4" w:space="0" w:color="auto"/>
              <w:right w:val="single" w:sz="4" w:space="0" w:color="auto"/>
            </w:tcBorders>
            <w:shd w:val="clear" w:color="000000" w:fill="FFFFFF"/>
            <w:noWrap/>
            <w:vAlign w:val="bottom"/>
            <w:hideMark/>
          </w:tcPr>
          <w:p w14:paraId="7D15199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CCBF1E4"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A40943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39</w:t>
            </w:r>
          </w:p>
        </w:tc>
        <w:tc>
          <w:tcPr>
            <w:tcW w:w="5420" w:type="dxa"/>
            <w:tcBorders>
              <w:top w:val="nil"/>
              <w:left w:val="nil"/>
              <w:bottom w:val="single" w:sz="4" w:space="0" w:color="auto"/>
              <w:right w:val="single" w:sz="4" w:space="0" w:color="auto"/>
            </w:tcBorders>
            <w:shd w:val="clear" w:color="auto" w:fill="auto"/>
            <w:vAlign w:val="center"/>
            <w:hideMark/>
          </w:tcPr>
          <w:p w14:paraId="3A837067"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Установка</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фильтра</w:t>
            </w:r>
            <w:r w:rsidRPr="003B49DB">
              <w:rPr>
                <w:rFonts w:ascii="Arial AMU" w:hAnsi="Arial AMU" w:cs="Calibri"/>
                <w:sz w:val="18"/>
                <w:szCs w:val="18"/>
                <w:lang w:val="en-US" w:eastAsia="en-US" w:bidi="ar-SA"/>
              </w:rPr>
              <w:t xml:space="preserve"> 3/4"</w:t>
            </w:r>
          </w:p>
        </w:tc>
        <w:tc>
          <w:tcPr>
            <w:tcW w:w="911" w:type="dxa"/>
            <w:tcBorders>
              <w:top w:val="nil"/>
              <w:left w:val="nil"/>
              <w:bottom w:val="single" w:sz="4" w:space="0" w:color="auto"/>
              <w:right w:val="single" w:sz="4" w:space="0" w:color="auto"/>
            </w:tcBorders>
            <w:shd w:val="clear" w:color="auto" w:fill="auto"/>
            <w:noWrap/>
            <w:vAlign w:val="center"/>
            <w:hideMark/>
          </w:tcPr>
          <w:p w14:paraId="5F7BF882"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1F96BF1"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8AED8C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5.0550</w:t>
            </w:r>
          </w:p>
        </w:tc>
        <w:tc>
          <w:tcPr>
            <w:tcW w:w="1198" w:type="dxa"/>
            <w:tcBorders>
              <w:top w:val="nil"/>
              <w:left w:val="nil"/>
              <w:bottom w:val="single" w:sz="4" w:space="0" w:color="auto"/>
              <w:right w:val="single" w:sz="4" w:space="0" w:color="auto"/>
            </w:tcBorders>
            <w:shd w:val="clear" w:color="000000" w:fill="FFFFFF"/>
            <w:noWrap/>
            <w:vAlign w:val="bottom"/>
            <w:hideMark/>
          </w:tcPr>
          <w:p w14:paraId="76BF87D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513AF4D"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70B921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40</w:t>
            </w:r>
          </w:p>
        </w:tc>
        <w:tc>
          <w:tcPr>
            <w:tcW w:w="5420" w:type="dxa"/>
            <w:tcBorders>
              <w:top w:val="nil"/>
              <w:left w:val="nil"/>
              <w:bottom w:val="single" w:sz="4" w:space="0" w:color="auto"/>
              <w:right w:val="single" w:sz="4" w:space="0" w:color="auto"/>
            </w:tcBorders>
            <w:shd w:val="clear" w:color="auto" w:fill="auto"/>
            <w:vAlign w:val="center"/>
            <w:hideMark/>
          </w:tcPr>
          <w:p w14:paraId="01F15E05"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Установка</w:t>
            </w:r>
            <w:r w:rsidRPr="003B49DB">
              <w:rPr>
                <w:rFonts w:ascii="Arial AMU" w:hAnsi="Arial AMU" w:cs="Calibri"/>
                <w:sz w:val="18"/>
                <w:szCs w:val="18"/>
                <w:lang w:val="en-US" w:eastAsia="en-US" w:bidi="ar-SA"/>
              </w:rPr>
              <w:t xml:space="preserve"> </w:t>
            </w:r>
            <w:r w:rsidRPr="003B49DB">
              <w:rPr>
                <w:rFonts w:ascii="Calibri" w:hAnsi="Calibri" w:cs="Calibri"/>
                <w:sz w:val="18"/>
                <w:szCs w:val="18"/>
                <w:lang w:val="en-US" w:eastAsia="en-US" w:bidi="ar-SA"/>
              </w:rPr>
              <w:t>фильтра</w:t>
            </w:r>
            <w:r w:rsidRPr="003B49DB">
              <w:rPr>
                <w:rFonts w:ascii="Arial AMU" w:hAnsi="Arial AMU" w:cs="Calibri"/>
                <w:sz w:val="18"/>
                <w:szCs w:val="18"/>
                <w:lang w:val="en-US" w:eastAsia="en-US" w:bidi="ar-SA"/>
              </w:rPr>
              <w:t xml:space="preserve"> 1/2"</w:t>
            </w:r>
          </w:p>
        </w:tc>
        <w:tc>
          <w:tcPr>
            <w:tcW w:w="911" w:type="dxa"/>
            <w:tcBorders>
              <w:top w:val="nil"/>
              <w:left w:val="nil"/>
              <w:bottom w:val="single" w:sz="4" w:space="0" w:color="auto"/>
              <w:right w:val="single" w:sz="4" w:space="0" w:color="auto"/>
            </w:tcBorders>
            <w:shd w:val="clear" w:color="auto" w:fill="auto"/>
            <w:noWrap/>
            <w:vAlign w:val="center"/>
            <w:hideMark/>
          </w:tcPr>
          <w:p w14:paraId="23B0A67B"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AEF8D29"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3072B8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4.6110</w:t>
            </w:r>
          </w:p>
        </w:tc>
        <w:tc>
          <w:tcPr>
            <w:tcW w:w="1198" w:type="dxa"/>
            <w:tcBorders>
              <w:top w:val="nil"/>
              <w:left w:val="nil"/>
              <w:bottom w:val="single" w:sz="4" w:space="0" w:color="auto"/>
              <w:right w:val="single" w:sz="4" w:space="0" w:color="auto"/>
            </w:tcBorders>
            <w:shd w:val="clear" w:color="000000" w:fill="FFFFFF"/>
            <w:noWrap/>
            <w:vAlign w:val="bottom"/>
            <w:hideMark/>
          </w:tcPr>
          <w:p w14:paraId="251D6E0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3433CE3"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F39213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w:t>
            </w:r>
          </w:p>
        </w:tc>
        <w:tc>
          <w:tcPr>
            <w:tcW w:w="5420" w:type="dxa"/>
            <w:tcBorders>
              <w:top w:val="nil"/>
              <w:left w:val="nil"/>
              <w:bottom w:val="single" w:sz="4" w:space="0" w:color="auto"/>
              <w:right w:val="single" w:sz="4" w:space="0" w:color="auto"/>
            </w:tcBorders>
            <w:shd w:val="clear" w:color="auto" w:fill="auto"/>
            <w:vAlign w:val="center"/>
            <w:hideMark/>
          </w:tcPr>
          <w:p w14:paraId="1DBC521D"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Адаптер</w:t>
            </w:r>
            <w:r w:rsidRPr="003B49DB">
              <w:rPr>
                <w:rFonts w:ascii="Arial AMU" w:hAnsi="Arial AMU" w:cs="Calibri"/>
                <w:sz w:val="18"/>
                <w:szCs w:val="18"/>
                <w:lang w:val="en-US" w:eastAsia="en-US" w:bidi="ar-SA"/>
              </w:rPr>
              <w:t xml:space="preserve"> 3/4'' AP-1 1/4" NP</w:t>
            </w:r>
          </w:p>
        </w:tc>
        <w:tc>
          <w:tcPr>
            <w:tcW w:w="911" w:type="dxa"/>
            <w:tcBorders>
              <w:top w:val="nil"/>
              <w:left w:val="nil"/>
              <w:bottom w:val="single" w:sz="4" w:space="0" w:color="auto"/>
              <w:right w:val="single" w:sz="4" w:space="0" w:color="auto"/>
            </w:tcBorders>
            <w:shd w:val="clear" w:color="auto" w:fill="auto"/>
            <w:noWrap/>
            <w:vAlign w:val="center"/>
            <w:hideMark/>
          </w:tcPr>
          <w:p w14:paraId="5CA6E42C"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098C4A53"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60BF99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0.6100</w:t>
            </w:r>
          </w:p>
        </w:tc>
        <w:tc>
          <w:tcPr>
            <w:tcW w:w="1198" w:type="dxa"/>
            <w:tcBorders>
              <w:top w:val="nil"/>
              <w:left w:val="nil"/>
              <w:bottom w:val="single" w:sz="4" w:space="0" w:color="auto"/>
              <w:right w:val="single" w:sz="4" w:space="0" w:color="auto"/>
            </w:tcBorders>
            <w:shd w:val="clear" w:color="000000" w:fill="FFFFFF"/>
            <w:noWrap/>
            <w:vAlign w:val="bottom"/>
            <w:hideMark/>
          </w:tcPr>
          <w:p w14:paraId="7471F7F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7C413BF"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583AF1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w:t>
            </w:r>
          </w:p>
        </w:tc>
        <w:tc>
          <w:tcPr>
            <w:tcW w:w="5420" w:type="dxa"/>
            <w:tcBorders>
              <w:top w:val="nil"/>
              <w:left w:val="nil"/>
              <w:bottom w:val="single" w:sz="4" w:space="0" w:color="auto"/>
              <w:right w:val="single" w:sz="4" w:space="0" w:color="auto"/>
            </w:tcBorders>
            <w:shd w:val="clear" w:color="auto" w:fill="auto"/>
            <w:vAlign w:val="center"/>
            <w:hideMark/>
          </w:tcPr>
          <w:p w14:paraId="37E13BBB" w14:textId="77777777" w:rsidR="003B49DB" w:rsidRPr="003B49DB" w:rsidRDefault="003B49DB" w:rsidP="003B49DB">
            <w:pPr>
              <w:rPr>
                <w:rFonts w:ascii="Arial AMU" w:hAnsi="Arial AMU" w:cs="Calibri"/>
                <w:sz w:val="18"/>
                <w:szCs w:val="18"/>
                <w:lang w:val="en-US" w:eastAsia="en-US" w:bidi="ar-SA"/>
              </w:rPr>
            </w:pPr>
            <w:r w:rsidRPr="003B49DB">
              <w:rPr>
                <w:rFonts w:ascii="Calibri" w:hAnsi="Calibri" w:cs="Calibri"/>
                <w:sz w:val="18"/>
                <w:szCs w:val="18"/>
                <w:lang w:val="en-US" w:eastAsia="en-US" w:bidi="ar-SA"/>
              </w:rPr>
              <w:t>Переход</w:t>
            </w:r>
            <w:r w:rsidRPr="003B49DB">
              <w:rPr>
                <w:rFonts w:ascii="Arial AMU" w:hAnsi="Arial AMU" w:cs="Calibri"/>
                <w:sz w:val="18"/>
                <w:szCs w:val="18"/>
                <w:lang w:val="en-US" w:eastAsia="en-US" w:bidi="ar-SA"/>
              </w:rPr>
              <w:t xml:space="preserve"> 3/4'' NP-1 1/2" AP</w:t>
            </w:r>
          </w:p>
        </w:tc>
        <w:tc>
          <w:tcPr>
            <w:tcW w:w="911" w:type="dxa"/>
            <w:tcBorders>
              <w:top w:val="nil"/>
              <w:left w:val="nil"/>
              <w:bottom w:val="single" w:sz="4" w:space="0" w:color="auto"/>
              <w:right w:val="single" w:sz="4" w:space="0" w:color="auto"/>
            </w:tcBorders>
            <w:shd w:val="clear" w:color="auto" w:fill="auto"/>
            <w:noWrap/>
            <w:vAlign w:val="center"/>
            <w:hideMark/>
          </w:tcPr>
          <w:p w14:paraId="56BD531E" w14:textId="77777777" w:rsidR="003B49DB" w:rsidRPr="003B49DB" w:rsidRDefault="003B49DB" w:rsidP="003B49DB">
            <w:pPr>
              <w:jc w:val="center"/>
              <w:rPr>
                <w:rFonts w:ascii="Arial AMU" w:hAnsi="Arial AMU" w:cs="Calibri"/>
                <w:sz w:val="18"/>
                <w:szCs w:val="18"/>
                <w:lang w:val="en-US" w:eastAsia="en-US" w:bidi="ar-SA"/>
              </w:rPr>
            </w:pPr>
            <w:r w:rsidRPr="003B49DB">
              <w:rPr>
                <w:rFonts w:ascii="Calibri" w:hAnsi="Calibri" w:cs="Calibri"/>
                <w:sz w:val="18"/>
                <w:szCs w:val="18"/>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82A8C1A" w14:textId="77777777" w:rsidR="003B49DB" w:rsidRPr="003B49DB" w:rsidRDefault="003B49DB" w:rsidP="003B49DB">
            <w:pPr>
              <w:jc w:val="center"/>
              <w:rPr>
                <w:rFonts w:ascii="Arial AMU" w:hAnsi="Arial AMU" w:cs="Calibri"/>
                <w:sz w:val="18"/>
                <w:szCs w:val="18"/>
                <w:lang w:val="en-US" w:eastAsia="en-US" w:bidi="ar-SA"/>
              </w:rPr>
            </w:pPr>
            <w:r w:rsidRPr="003B49DB">
              <w:rPr>
                <w:rFonts w:ascii="Arial AMU" w:hAnsi="Arial AMU" w:cs="Calibri"/>
                <w:sz w:val="18"/>
                <w:szCs w:val="18"/>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34D91F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0.4200</w:t>
            </w:r>
          </w:p>
        </w:tc>
        <w:tc>
          <w:tcPr>
            <w:tcW w:w="1198" w:type="dxa"/>
            <w:tcBorders>
              <w:top w:val="nil"/>
              <w:left w:val="nil"/>
              <w:bottom w:val="single" w:sz="4" w:space="0" w:color="auto"/>
              <w:right w:val="single" w:sz="4" w:space="0" w:color="auto"/>
            </w:tcBorders>
            <w:shd w:val="clear" w:color="000000" w:fill="FFFFFF"/>
            <w:noWrap/>
            <w:vAlign w:val="bottom"/>
            <w:hideMark/>
          </w:tcPr>
          <w:p w14:paraId="61E6A13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2E8DE42"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83672E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5420" w:type="dxa"/>
            <w:tcBorders>
              <w:top w:val="nil"/>
              <w:left w:val="nil"/>
              <w:bottom w:val="single" w:sz="4" w:space="0" w:color="auto"/>
              <w:right w:val="single" w:sz="4" w:space="0" w:color="auto"/>
            </w:tcBorders>
            <w:shd w:val="clear" w:color="auto" w:fill="auto"/>
            <w:vAlign w:val="center"/>
            <w:hideMark/>
          </w:tcPr>
          <w:p w14:paraId="0BE2228B" w14:textId="77777777" w:rsidR="003B49DB" w:rsidRPr="003B49DB" w:rsidRDefault="003B49DB" w:rsidP="003B49DB">
            <w:pP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Внутренняя сеть водоснабжения</w:t>
            </w:r>
          </w:p>
        </w:tc>
        <w:tc>
          <w:tcPr>
            <w:tcW w:w="911" w:type="dxa"/>
            <w:tcBorders>
              <w:top w:val="nil"/>
              <w:left w:val="nil"/>
              <w:bottom w:val="single" w:sz="4" w:space="0" w:color="auto"/>
              <w:right w:val="single" w:sz="4" w:space="0" w:color="auto"/>
            </w:tcBorders>
            <w:shd w:val="clear" w:color="auto" w:fill="auto"/>
            <w:noWrap/>
            <w:vAlign w:val="center"/>
            <w:hideMark/>
          </w:tcPr>
          <w:p w14:paraId="7D53EB2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17726F3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1031" w:type="dxa"/>
            <w:tcBorders>
              <w:top w:val="nil"/>
              <w:left w:val="nil"/>
              <w:bottom w:val="single" w:sz="4" w:space="0" w:color="auto"/>
              <w:right w:val="single" w:sz="4" w:space="0" w:color="auto"/>
            </w:tcBorders>
            <w:shd w:val="clear" w:color="auto" w:fill="auto"/>
            <w:noWrap/>
            <w:vAlign w:val="center"/>
            <w:hideMark/>
          </w:tcPr>
          <w:p w14:paraId="1C21AF0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53439646"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2FB8C595" w14:textId="77777777" w:rsidTr="003B49DB">
        <w:trPr>
          <w:trHeight w:val="528"/>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AA37A3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0C9493E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из полипропиленовых труб П20х1,9мм, с гидроиспытанием</w:t>
            </w:r>
          </w:p>
        </w:tc>
        <w:tc>
          <w:tcPr>
            <w:tcW w:w="911" w:type="dxa"/>
            <w:tcBorders>
              <w:top w:val="nil"/>
              <w:left w:val="nil"/>
              <w:bottom w:val="single" w:sz="4" w:space="0" w:color="auto"/>
              <w:right w:val="single" w:sz="4" w:space="0" w:color="auto"/>
            </w:tcBorders>
            <w:shd w:val="clear" w:color="auto" w:fill="auto"/>
            <w:noWrap/>
            <w:vAlign w:val="center"/>
            <w:hideMark/>
          </w:tcPr>
          <w:p w14:paraId="3AFBE64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CBE234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55D6EA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1.9510</w:t>
            </w:r>
          </w:p>
        </w:tc>
        <w:tc>
          <w:tcPr>
            <w:tcW w:w="1198" w:type="dxa"/>
            <w:tcBorders>
              <w:top w:val="nil"/>
              <w:left w:val="nil"/>
              <w:bottom w:val="single" w:sz="4" w:space="0" w:color="auto"/>
              <w:right w:val="single" w:sz="4" w:space="0" w:color="auto"/>
            </w:tcBorders>
            <w:shd w:val="clear" w:color="000000" w:fill="FFFFFF"/>
            <w:noWrap/>
            <w:vAlign w:val="bottom"/>
            <w:hideMark/>
          </w:tcPr>
          <w:p w14:paraId="7C6AFEA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C18E013" w14:textId="77777777" w:rsidTr="003B49DB">
        <w:trPr>
          <w:trHeight w:val="528"/>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E80A87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08CCA89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из полипропиленовых труб П25х2,3мм с гидроиспытанием</w:t>
            </w:r>
          </w:p>
        </w:tc>
        <w:tc>
          <w:tcPr>
            <w:tcW w:w="911" w:type="dxa"/>
            <w:tcBorders>
              <w:top w:val="nil"/>
              <w:left w:val="nil"/>
              <w:bottom w:val="single" w:sz="4" w:space="0" w:color="auto"/>
              <w:right w:val="single" w:sz="4" w:space="0" w:color="auto"/>
            </w:tcBorders>
            <w:shd w:val="clear" w:color="auto" w:fill="auto"/>
            <w:noWrap/>
            <w:vAlign w:val="center"/>
            <w:hideMark/>
          </w:tcPr>
          <w:p w14:paraId="2E6B7E6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CDCB99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AC99C7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1.9480</w:t>
            </w:r>
          </w:p>
        </w:tc>
        <w:tc>
          <w:tcPr>
            <w:tcW w:w="1198" w:type="dxa"/>
            <w:tcBorders>
              <w:top w:val="nil"/>
              <w:left w:val="nil"/>
              <w:bottom w:val="single" w:sz="4" w:space="0" w:color="auto"/>
              <w:right w:val="single" w:sz="4" w:space="0" w:color="auto"/>
            </w:tcBorders>
            <w:shd w:val="clear" w:color="000000" w:fill="FFFFFF"/>
            <w:noWrap/>
            <w:vAlign w:val="bottom"/>
            <w:hideMark/>
          </w:tcPr>
          <w:p w14:paraId="538478B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BC04EA1"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159049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4F118D2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с использованием полипропиленовых алюминиевых труб П 32х3мм с гидравлическими испытаниями</w:t>
            </w:r>
          </w:p>
        </w:tc>
        <w:tc>
          <w:tcPr>
            <w:tcW w:w="911" w:type="dxa"/>
            <w:tcBorders>
              <w:top w:val="nil"/>
              <w:left w:val="nil"/>
              <w:bottom w:val="single" w:sz="4" w:space="0" w:color="auto"/>
              <w:right w:val="single" w:sz="4" w:space="0" w:color="auto"/>
            </w:tcBorders>
            <w:shd w:val="clear" w:color="auto" w:fill="auto"/>
            <w:noWrap/>
            <w:vAlign w:val="center"/>
            <w:hideMark/>
          </w:tcPr>
          <w:p w14:paraId="6F605CB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5ED1DE7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44FD94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2.1350</w:t>
            </w:r>
          </w:p>
        </w:tc>
        <w:tc>
          <w:tcPr>
            <w:tcW w:w="1198" w:type="dxa"/>
            <w:tcBorders>
              <w:top w:val="nil"/>
              <w:left w:val="nil"/>
              <w:bottom w:val="single" w:sz="4" w:space="0" w:color="auto"/>
              <w:right w:val="single" w:sz="4" w:space="0" w:color="auto"/>
            </w:tcBorders>
            <w:shd w:val="clear" w:color="000000" w:fill="FFFFFF"/>
            <w:noWrap/>
            <w:vAlign w:val="bottom"/>
            <w:hideMark/>
          </w:tcPr>
          <w:p w14:paraId="764FBAD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0381026"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B95660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3D7912C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с использованием полипропиленовых алюминиевых труб П 40х3,7мм с гидравлическими испытаниями</w:t>
            </w:r>
          </w:p>
        </w:tc>
        <w:tc>
          <w:tcPr>
            <w:tcW w:w="911" w:type="dxa"/>
            <w:tcBorders>
              <w:top w:val="nil"/>
              <w:left w:val="nil"/>
              <w:bottom w:val="single" w:sz="4" w:space="0" w:color="auto"/>
              <w:right w:val="single" w:sz="4" w:space="0" w:color="auto"/>
            </w:tcBorders>
            <w:shd w:val="clear" w:color="auto" w:fill="auto"/>
            <w:noWrap/>
            <w:vAlign w:val="center"/>
            <w:hideMark/>
          </w:tcPr>
          <w:p w14:paraId="68D176F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46CEB1E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28CF87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2.3240</w:t>
            </w:r>
          </w:p>
        </w:tc>
        <w:tc>
          <w:tcPr>
            <w:tcW w:w="1198" w:type="dxa"/>
            <w:tcBorders>
              <w:top w:val="nil"/>
              <w:left w:val="nil"/>
              <w:bottom w:val="single" w:sz="4" w:space="0" w:color="auto"/>
              <w:right w:val="single" w:sz="4" w:space="0" w:color="auto"/>
            </w:tcBorders>
            <w:shd w:val="clear" w:color="000000" w:fill="FFFFFF"/>
            <w:noWrap/>
            <w:vAlign w:val="bottom"/>
            <w:hideMark/>
          </w:tcPr>
          <w:p w14:paraId="7525A50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0837BB1"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1D06B3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73AE7FB6"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из полипропиленовых труб Ф50х3мм с гидроиспытанием</w:t>
            </w:r>
          </w:p>
        </w:tc>
        <w:tc>
          <w:tcPr>
            <w:tcW w:w="911" w:type="dxa"/>
            <w:tcBorders>
              <w:top w:val="nil"/>
              <w:left w:val="nil"/>
              <w:bottom w:val="single" w:sz="4" w:space="0" w:color="auto"/>
              <w:right w:val="single" w:sz="4" w:space="0" w:color="auto"/>
            </w:tcBorders>
            <w:shd w:val="clear" w:color="auto" w:fill="auto"/>
            <w:noWrap/>
            <w:vAlign w:val="center"/>
            <w:hideMark/>
          </w:tcPr>
          <w:p w14:paraId="08665BB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59D8181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220600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2.7300</w:t>
            </w:r>
          </w:p>
        </w:tc>
        <w:tc>
          <w:tcPr>
            <w:tcW w:w="1198" w:type="dxa"/>
            <w:tcBorders>
              <w:top w:val="nil"/>
              <w:left w:val="nil"/>
              <w:bottom w:val="single" w:sz="4" w:space="0" w:color="auto"/>
              <w:right w:val="single" w:sz="4" w:space="0" w:color="auto"/>
            </w:tcBorders>
            <w:shd w:val="clear" w:color="000000" w:fill="FFFFFF"/>
            <w:noWrap/>
            <w:vAlign w:val="bottom"/>
            <w:hideMark/>
          </w:tcPr>
          <w:p w14:paraId="3F10BF3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856C2EB"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F2CF45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w:t>
            </w:r>
          </w:p>
        </w:tc>
        <w:tc>
          <w:tcPr>
            <w:tcW w:w="5420" w:type="dxa"/>
            <w:tcBorders>
              <w:top w:val="nil"/>
              <w:left w:val="nil"/>
              <w:bottom w:val="single" w:sz="4" w:space="0" w:color="auto"/>
              <w:right w:val="single" w:sz="4" w:space="0" w:color="auto"/>
            </w:tcBorders>
            <w:shd w:val="clear" w:color="auto" w:fill="auto"/>
            <w:vAlign w:val="center"/>
            <w:hideMark/>
          </w:tcPr>
          <w:p w14:paraId="0AA5980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из стальных водогазопроводных труб Ф 57х3,0мм, с гидравлическим испытанием</w:t>
            </w:r>
          </w:p>
        </w:tc>
        <w:tc>
          <w:tcPr>
            <w:tcW w:w="911" w:type="dxa"/>
            <w:tcBorders>
              <w:top w:val="nil"/>
              <w:left w:val="nil"/>
              <w:bottom w:val="single" w:sz="4" w:space="0" w:color="auto"/>
              <w:right w:val="single" w:sz="4" w:space="0" w:color="auto"/>
            </w:tcBorders>
            <w:shd w:val="clear" w:color="auto" w:fill="auto"/>
            <w:noWrap/>
            <w:vAlign w:val="center"/>
            <w:hideMark/>
          </w:tcPr>
          <w:p w14:paraId="0DC6FAC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258E4AE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EDD424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3.4080</w:t>
            </w:r>
          </w:p>
        </w:tc>
        <w:tc>
          <w:tcPr>
            <w:tcW w:w="1198" w:type="dxa"/>
            <w:tcBorders>
              <w:top w:val="nil"/>
              <w:left w:val="nil"/>
              <w:bottom w:val="single" w:sz="4" w:space="0" w:color="auto"/>
              <w:right w:val="single" w:sz="4" w:space="0" w:color="auto"/>
            </w:tcBorders>
            <w:shd w:val="clear" w:color="000000" w:fill="FFFFFF"/>
            <w:noWrap/>
            <w:vAlign w:val="bottom"/>
            <w:hideMark/>
          </w:tcPr>
          <w:p w14:paraId="6943C7D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90ACF9A"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380B19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5B29261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из стальных водогазопроводных труб Ф76х4мм, с гидравлическим испытанием</w:t>
            </w:r>
          </w:p>
        </w:tc>
        <w:tc>
          <w:tcPr>
            <w:tcW w:w="911" w:type="dxa"/>
            <w:tcBorders>
              <w:top w:val="nil"/>
              <w:left w:val="nil"/>
              <w:bottom w:val="single" w:sz="4" w:space="0" w:color="auto"/>
              <w:right w:val="single" w:sz="4" w:space="0" w:color="auto"/>
            </w:tcBorders>
            <w:shd w:val="clear" w:color="auto" w:fill="auto"/>
            <w:noWrap/>
            <w:vAlign w:val="center"/>
            <w:hideMark/>
          </w:tcPr>
          <w:p w14:paraId="54A6804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2948B7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7B76CB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4.1880</w:t>
            </w:r>
          </w:p>
        </w:tc>
        <w:tc>
          <w:tcPr>
            <w:tcW w:w="1198" w:type="dxa"/>
            <w:tcBorders>
              <w:top w:val="nil"/>
              <w:left w:val="nil"/>
              <w:bottom w:val="single" w:sz="4" w:space="0" w:color="auto"/>
              <w:right w:val="single" w:sz="4" w:space="0" w:color="auto"/>
            </w:tcBorders>
            <w:shd w:val="clear" w:color="000000" w:fill="FFFFFF"/>
            <w:noWrap/>
            <w:vAlign w:val="bottom"/>
            <w:hideMark/>
          </w:tcPr>
          <w:p w14:paraId="02D24E1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C9A7D30"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ECB1B7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20E990E1"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Хомут для трубы Ø20мм</w:t>
            </w:r>
          </w:p>
        </w:tc>
        <w:tc>
          <w:tcPr>
            <w:tcW w:w="911" w:type="dxa"/>
            <w:tcBorders>
              <w:top w:val="nil"/>
              <w:left w:val="nil"/>
              <w:bottom w:val="single" w:sz="4" w:space="0" w:color="auto"/>
              <w:right w:val="single" w:sz="4" w:space="0" w:color="auto"/>
            </w:tcBorders>
            <w:shd w:val="clear" w:color="auto" w:fill="auto"/>
            <w:noWrap/>
            <w:vAlign w:val="center"/>
            <w:hideMark/>
          </w:tcPr>
          <w:p w14:paraId="3B67C9C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7B3A59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1E364D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0.0250</w:t>
            </w:r>
          </w:p>
        </w:tc>
        <w:tc>
          <w:tcPr>
            <w:tcW w:w="1198" w:type="dxa"/>
            <w:tcBorders>
              <w:top w:val="nil"/>
              <w:left w:val="nil"/>
              <w:bottom w:val="single" w:sz="4" w:space="0" w:color="auto"/>
              <w:right w:val="single" w:sz="4" w:space="0" w:color="auto"/>
            </w:tcBorders>
            <w:shd w:val="clear" w:color="000000" w:fill="FFFFFF"/>
            <w:noWrap/>
            <w:vAlign w:val="bottom"/>
            <w:hideMark/>
          </w:tcPr>
          <w:p w14:paraId="6BA0A30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A723ACA"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DC15ED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1E607E74"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Хомут для трубы Ø25мм</w:t>
            </w:r>
          </w:p>
        </w:tc>
        <w:tc>
          <w:tcPr>
            <w:tcW w:w="911" w:type="dxa"/>
            <w:tcBorders>
              <w:top w:val="nil"/>
              <w:left w:val="nil"/>
              <w:bottom w:val="single" w:sz="4" w:space="0" w:color="auto"/>
              <w:right w:val="single" w:sz="4" w:space="0" w:color="auto"/>
            </w:tcBorders>
            <w:shd w:val="clear" w:color="auto" w:fill="auto"/>
            <w:noWrap/>
            <w:vAlign w:val="center"/>
            <w:hideMark/>
          </w:tcPr>
          <w:p w14:paraId="76DFF6E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090F5F0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DBC324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0.0300</w:t>
            </w:r>
          </w:p>
        </w:tc>
        <w:tc>
          <w:tcPr>
            <w:tcW w:w="1198" w:type="dxa"/>
            <w:tcBorders>
              <w:top w:val="nil"/>
              <w:left w:val="nil"/>
              <w:bottom w:val="single" w:sz="4" w:space="0" w:color="auto"/>
              <w:right w:val="single" w:sz="4" w:space="0" w:color="auto"/>
            </w:tcBorders>
            <w:shd w:val="clear" w:color="000000" w:fill="FFFFFF"/>
            <w:noWrap/>
            <w:vAlign w:val="bottom"/>
            <w:hideMark/>
          </w:tcPr>
          <w:p w14:paraId="27E1BF3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806A39F"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B4610A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39F8C1A3"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Хомут для трубы Ø32мм</w:t>
            </w:r>
          </w:p>
        </w:tc>
        <w:tc>
          <w:tcPr>
            <w:tcW w:w="911" w:type="dxa"/>
            <w:tcBorders>
              <w:top w:val="nil"/>
              <w:left w:val="nil"/>
              <w:bottom w:val="single" w:sz="4" w:space="0" w:color="auto"/>
              <w:right w:val="single" w:sz="4" w:space="0" w:color="auto"/>
            </w:tcBorders>
            <w:shd w:val="clear" w:color="auto" w:fill="auto"/>
            <w:noWrap/>
            <w:vAlign w:val="center"/>
            <w:hideMark/>
          </w:tcPr>
          <w:p w14:paraId="1729593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284F718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AC277B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0.0500</w:t>
            </w:r>
          </w:p>
        </w:tc>
        <w:tc>
          <w:tcPr>
            <w:tcW w:w="1198" w:type="dxa"/>
            <w:tcBorders>
              <w:top w:val="nil"/>
              <w:left w:val="nil"/>
              <w:bottom w:val="single" w:sz="4" w:space="0" w:color="auto"/>
              <w:right w:val="single" w:sz="4" w:space="0" w:color="auto"/>
            </w:tcBorders>
            <w:shd w:val="clear" w:color="000000" w:fill="FFFFFF"/>
            <w:noWrap/>
            <w:vAlign w:val="bottom"/>
            <w:hideMark/>
          </w:tcPr>
          <w:p w14:paraId="6177B27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42B7492"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1BFF88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w:t>
            </w:r>
          </w:p>
        </w:tc>
        <w:tc>
          <w:tcPr>
            <w:tcW w:w="5420" w:type="dxa"/>
            <w:tcBorders>
              <w:top w:val="nil"/>
              <w:left w:val="nil"/>
              <w:bottom w:val="single" w:sz="4" w:space="0" w:color="auto"/>
              <w:right w:val="single" w:sz="4" w:space="0" w:color="auto"/>
            </w:tcBorders>
            <w:shd w:val="clear" w:color="auto" w:fill="auto"/>
            <w:vAlign w:val="center"/>
            <w:hideMark/>
          </w:tcPr>
          <w:p w14:paraId="7CAE573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Хомут для трубы Ø40мм</w:t>
            </w:r>
          </w:p>
        </w:tc>
        <w:tc>
          <w:tcPr>
            <w:tcW w:w="911" w:type="dxa"/>
            <w:tcBorders>
              <w:top w:val="nil"/>
              <w:left w:val="nil"/>
              <w:bottom w:val="single" w:sz="4" w:space="0" w:color="auto"/>
              <w:right w:val="single" w:sz="4" w:space="0" w:color="auto"/>
            </w:tcBorders>
            <w:shd w:val="clear" w:color="auto" w:fill="auto"/>
            <w:noWrap/>
            <w:vAlign w:val="center"/>
            <w:hideMark/>
          </w:tcPr>
          <w:p w14:paraId="4754C2B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9BE589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65A8E7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0.0650</w:t>
            </w:r>
          </w:p>
        </w:tc>
        <w:tc>
          <w:tcPr>
            <w:tcW w:w="1198" w:type="dxa"/>
            <w:tcBorders>
              <w:top w:val="nil"/>
              <w:left w:val="nil"/>
              <w:bottom w:val="single" w:sz="4" w:space="0" w:color="auto"/>
              <w:right w:val="single" w:sz="4" w:space="0" w:color="auto"/>
            </w:tcBorders>
            <w:shd w:val="clear" w:color="000000" w:fill="FFFFFF"/>
            <w:noWrap/>
            <w:vAlign w:val="bottom"/>
            <w:hideMark/>
          </w:tcPr>
          <w:p w14:paraId="4B179E9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AC680B5"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223F8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6912826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Хомут для трубы Ø50мм</w:t>
            </w:r>
          </w:p>
        </w:tc>
        <w:tc>
          <w:tcPr>
            <w:tcW w:w="911" w:type="dxa"/>
            <w:tcBorders>
              <w:top w:val="nil"/>
              <w:left w:val="nil"/>
              <w:bottom w:val="single" w:sz="4" w:space="0" w:color="auto"/>
              <w:right w:val="single" w:sz="4" w:space="0" w:color="auto"/>
            </w:tcBorders>
            <w:shd w:val="clear" w:color="auto" w:fill="auto"/>
            <w:noWrap/>
            <w:vAlign w:val="center"/>
            <w:hideMark/>
          </w:tcPr>
          <w:p w14:paraId="06219AA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236244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21B639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0.1000</w:t>
            </w:r>
          </w:p>
        </w:tc>
        <w:tc>
          <w:tcPr>
            <w:tcW w:w="1198" w:type="dxa"/>
            <w:tcBorders>
              <w:top w:val="nil"/>
              <w:left w:val="nil"/>
              <w:bottom w:val="single" w:sz="4" w:space="0" w:color="auto"/>
              <w:right w:val="single" w:sz="4" w:space="0" w:color="auto"/>
            </w:tcBorders>
            <w:shd w:val="clear" w:color="000000" w:fill="FFFFFF"/>
            <w:noWrap/>
            <w:vAlign w:val="bottom"/>
            <w:hideMark/>
          </w:tcPr>
          <w:p w14:paraId="6FC81B2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7125F33"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C4492E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4DC52241"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Клапан P20мм</w:t>
            </w:r>
          </w:p>
        </w:tc>
        <w:tc>
          <w:tcPr>
            <w:tcW w:w="911" w:type="dxa"/>
            <w:tcBorders>
              <w:top w:val="nil"/>
              <w:left w:val="nil"/>
              <w:bottom w:val="single" w:sz="4" w:space="0" w:color="auto"/>
              <w:right w:val="single" w:sz="4" w:space="0" w:color="auto"/>
            </w:tcBorders>
            <w:shd w:val="clear" w:color="auto" w:fill="auto"/>
            <w:noWrap/>
            <w:vAlign w:val="center"/>
            <w:hideMark/>
          </w:tcPr>
          <w:p w14:paraId="1EBFEC2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3D2A9F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3D066B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4.1160</w:t>
            </w:r>
          </w:p>
        </w:tc>
        <w:tc>
          <w:tcPr>
            <w:tcW w:w="1198" w:type="dxa"/>
            <w:tcBorders>
              <w:top w:val="nil"/>
              <w:left w:val="nil"/>
              <w:bottom w:val="single" w:sz="4" w:space="0" w:color="auto"/>
              <w:right w:val="single" w:sz="4" w:space="0" w:color="auto"/>
            </w:tcBorders>
            <w:shd w:val="clear" w:color="000000" w:fill="FFFFFF"/>
            <w:noWrap/>
            <w:vAlign w:val="bottom"/>
            <w:hideMark/>
          </w:tcPr>
          <w:p w14:paraId="6D01547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A44A778"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6DB1F0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14</w:t>
            </w:r>
          </w:p>
        </w:tc>
        <w:tc>
          <w:tcPr>
            <w:tcW w:w="5420" w:type="dxa"/>
            <w:tcBorders>
              <w:top w:val="nil"/>
              <w:left w:val="nil"/>
              <w:bottom w:val="single" w:sz="4" w:space="0" w:color="auto"/>
              <w:right w:val="single" w:sz="4" w:space="0" w:color="auto"/>
            </w:tcBorders>
            <w:shd w:val="clear" w:color="auto" w:fill="auto"/>
            <w:vAlign w:val="center"/>
            <w:hideMark/>
          </w:tcPr>
          <w:p w14:paraId="5F42919B"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Клапан P32мм</w:t>
            </w:r>
          </w:p>
        </w:tc>
        <w:tc>
          <w:tcPr>
            <w:tcW w:w="911" w:type="dxa"/>
            <w:tcBorders>
              <w:top w:val="nil"/>
              <w:left w:val="nil"/>
              <w:bottom w:val="single" w:sz="4" w:space="0" w:color="auto"/>
              <w:right w:val="single" w:sz="4" w:space="0" w:color="auto"/>
            </w:tcBorders>
            <w:shd w:val="clear" w:color="auto" w:fill="auto"/>
            <w:noWrap/>
            <w:vAlign w:val="center"/>
            <w:hideMark/>
          </w:tcPr>
          <w:p w14:paraId="17D8D26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40BC2B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23A649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5.3100</w:t>
            </w:r>
          </w:p>
        </w:tc>
        <w:tc>
          <w:tcPr>
            <w:tcW w:w="1198" w:type="dxa"/>
            <w:tcBorders>
              <w:top w:val="nil"/>
              <w:left w:val="nil"/>
              <w:bottom w:val="single" w:sz="4" w:space="0" w:color="auto"/>
              <w:right w:val="single" w:sz="4" w:space="0" w:color="auto"/>
            </w:tcBorders>
            <w:shd w:val="clear" w:color="000000" w:fill="FFFFFF"/>
            <w:noWrap/>
            <w:vAlign w:val="bottom"/>
            <w:hideMark/>
          </w:tcPr>
          <w:p w14:paraId="1530C00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DCE1409"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6D94A9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590E30FB"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Клапан P40мм</w:t>
            </w:r>
          </w:p>
        </w:tc>
        <w:tc>
          <w:tcPr>
            <w:tcW w:w="911" w:type="dxa"/>
            <w:tcBorders>
              <w:top w:val="nil"/>
              <w:left w:val="nil"/>
              <w:bottom w:val="single" w:sz="4" w:space="0" w:color="auto"/>
              <w:right w:val="single" w:sz="4" w:space="0" w:color="auto"/>
            </w:tcBorders>
            <w:shd w:val="clear" w:color="auto" w:fill="auto"/>
            <w:noWrap/>
            <w:vAlign w:val="center"/>
            <w:hideMark/>
          </w:tcPr>
          <w:p w14:paraId="1079EFA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0EB33F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A35F00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7.4600</w:t>
            </w:r>
          </w:p>
        </w:tc>
        <w:tc>
          <w:tcPr>
            <w:tcW w:w="1198" w:type="dxa"/>
            <w:tcBorders>
              <w:top w:val="nil"/>
              <w:left w:val="nil"/>
              <w:bottom w:val="single" w:sz="4" w:space="0" w:color="auto"/>
              <w:right w:val="single" w:sz="4" w:space="0" w:color="auto"/>
            </w:tcBorders>
            <w:shd w:val="clear" w:color="000000" w:fill="FFFFFF"/>
            <w:noWrap/>
            <w:vAlign w:val="bottom"/>
            <w:hideMark/>
          </w:tcPr>
          <w:p w14:paraId="1245760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3415935"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5E34BC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w:t>
            </w:r>
          </w:p>
        </w:tc>
        <w:tc>
          <w:tcPr>
            <w:tcW w:w="5420" w:type="dxa"/>
            <w:tcBorders>
              <w:top w:val="nil"/>
              <w:left w:val="nil"/>
              <w:bottom w:val="single" w:sz="4" w:space="0" w:color="auto"/>
              <w:right w:val="single" w:sz="4" w:space="0" w:color="auto"/>
            </w:tcBorders>
            <w:shd w:val="clear" w:color="auto" w:fill="auto"/>
            <w:vAlign w:val="center"/>
            <w:hideMark/>
          </w:tcPr>
          <w:p w14:paraId="6BDFC99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2 слоя масляной краски на стальном трубопроводе</w:t>
            </w:r>
          </w:p>
        </w:tc>
        <w:tc>
          <w:tcPr>
            <w:tcW w:w="911" w:type="dxa"/>
            <w:tcBorders>
              <w:top w:val="nil"/>
              <w:left w:val="nil"/>
              <w:bottom w:val="single" w:sz="4" w:space="0" w:color="auto"/>
              <w:right w:val="single" w:sz="4" w:space="0" w:color="auto"/>
            </w:tcBorders>
            <w:shd w:val="clear" w:color="auto" w:fill="auto"/>
            <w:noWrap/>
            <w:vAlign w:val="center"/>
            <w:hideMark/>
          </w:tcPr>
          <w:p w14:paraId="0345A90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22735A0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E516D2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1.7590</w:t>
            </w:r>
          </w:p>
        </w:tc>
        <w:tc>
          <w:tcPr>
            <w:tcW w:w="1198" w:type="dxa"/>
            <w:tcBorders>
              <w:top w:val="nil"/>
              <w:left w:val="nil"/>
              <w:bottom w:val="single" w:sz="4" w:space="0" w:color="auto"/>
              <w:right w:val="single" w:sz="4" w:space="0" w:color="auto"/>
            </w:tcBorders>
            <w:shd w:val="clear" w:color="000000" w:fill="FFFFFF"/>
            <w:noWrap/>
            <w:vAlign w:val="bottom"/>
            <w:hideMark/>
          </w:tcPr>
          <w:p w14:paraId="54D53AE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B25A23A"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D07FC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w:t>
            </w:r>
          </w:p>
        </w:tc>
        <w:tc>
          <w:tcPr>
            <w:tcW w:w="5420" w:type="dxa"/>
            <w:tcBorders>
              <w:top w:val="nil"/>
              <w:left w:val="nil"/>
              <w:bottom w:val="single" w:sz="4" w:space="0" w:color="auto"/>
              <w:right w:val="single" w:sz="4" w:space="0" w:color="auto"/>
            </w:tcBorders>
            <w:shd w:val="clear" w:color="auto" w:fill="auto"/>
            <w:vAlign w:val="center"/>
            <w:hideMark/>
          </w:tcPr>
          <w:p w14:paraId="467FE70B"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Полипропиленовый клапан P20мм</w:t>
            </w:r>
          </w:p>
        </w:tc>
        <w:tc>
          <w:tcPr>
            <w:tcW w:w="911" w:type="dxa"/>
            <w:tcBorders>
              <w:top w:val="nil"/>
              <w:left w:val="nil"/>
              <w:bottom w:val="single" w:sz="4" w:space="0" w:color="auto"/>
              <w:right w:val="single" w:sz="4" w:space="0" w:color="auto"/>
            </w:tcBorders>
            <w:shd w:val="clear" w:color="auto" w:fill="auto"/>
            <w:noWrap/>
            <w:vAlign w:val="center"/>
            <w:hideMark/>
          </w:tcPr>
          <w:p w14:paraId="33CF78F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961ACF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359A3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2.8160</w:t>
            </w:r>
          </w:p>
        </w:tc>
        <w:tc>
          <w:tcPr>
            <w:tcW w:w="1198" w:type="dxa"/>
            <w:tcBorders>
              <w:top w:val="nil"/>
              <w:left w:val="nil"/>
              <w:bottom w:val="single" w:sz="4" w:space="0" w:color="auto"/>
              <w:right w:val="single" w:sz="4" w:space="0" w:color="auto"/>
            </w:tcBorders>
            <w:shd w:val="clear" w:color="000000" w:fill="FFFFFF"/>
            <w:noWrap/>
            <w:vAlign w:val="bottom"/>
            <w:hideMark/>
          </w:tcPr>
          <w:p w14:paraId="6A6AB81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225BC2B"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DCD4A5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w:t>
            </w:r>
          </w:p>
        </w:tc>
        <w:tc>
          <w:tcPr>
            <w:tcW w:w="5420" w:type="dxa"/>
            <w:tcBorders>
              <w:top w:val="nil"/>
              <w:left w:val="nil"/>
              <w:bottom w:val="single" w:sz="4" w:space="0" w:color="auto"/>
              <w:right w:val="single" w:sz="4" w:space="0" w:color="auto"/>
            </w:tcBorders>
            <w:shd w:val="clear" w:color="auto" w:fill="auto"/>
            <w:vAlign w:val="center"/>
            <w:hideMark/>
          </w:tcPr>
          <w:p w14:paraId="17A89E3B"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Полипропиленовый клапан Φ25 мм</w:t>
            </w:r>
          </w:p>
        </w:tc>
        <w:tc>
          <w:tcPr>
            <w:tcW w:w="911" w:type="dxa"/>
            <w:tcBorders>
              <w:top w:val="nil"/>
              <w:left w:val="nil"/>
              <w:bottom w:val="single" w:sz="4" w:space="0" w:color="auto"/>
              <w:right w:val="single" w:sz="4" w:space="0" w:color="auto"/>
            </w:tcBorders>
            <w:shd w:val="clear" w:color="auto" w:fill="auto"/>
            <w:noWrap/>
            <w:vAlign w:val="center"/>
            <w:hideMark/>
          </w:tcPr>
          <w:p w14:paraId="3ACAF5A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73E042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132C7E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2.9640</w:t>
            </w:r>
          </w:p>
        </w:tc>
        <w:tc>
          <w:tcPr>
            <w:tcW w:w="1198" w:type="dxa"/>
            <w:tcBorders>
              <w:top w:val="nil"/>
              <w:left w:val="nil"/>
              <w:bottom w:val="single" w:sz="4" w:space="0" w:color="auto"/>
              <w:right w:val="single" w:sz="4" w:space="0" w:color="auto"/>
            </w:tcBorders>
            <w:shd w:val="clear" w:color="000000" w:fill="FFFFFF"/>
            <w:noWrap/>
            <w:vAlign w:val="bottom"/>
            <w:hideMark/>
          </w:tcPr>
          <w:p w14:paraId="542CB4E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5777338"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CB08F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w:t>
            </w:r>
          </w:p>
        </w:tc>
        <w:tc>
          <w:tcPr>
            <w:tcW w:w="5420" w:type="dxa"/>
            <w:tcBorders>
              <w:top w:val="nil"/>
              <w:left w:val="nil"/>
              <w:bottom w:val="single" w:sz="4" w:space="0" w:color="auto"/>
              <w:right w:val="single" w:sz="4" w:space="0" w:color="auto"/>
            </w:tcBorders>
            <w:shd w:val="clear" w:color="auto" w:fill="auto"/>
            <w:vAlign w:val="center"/>
            <w:hideMark/>
          </w:tcPr>
          <w:p w14:paraId="6C8A28B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Полипропиленовый клапан P32мм</w:t>
            </w:r>
          </w:p>
        </w:tc>
        <w:tc>
          <w:tcPr>
            <w:tcW w:w="911" w:type="dxa"/>
            <w:tcBorders>
              <w:top w:val="nil"/>
              <w:left w:val="nil"/>
              <w:bottom w:val="single" w:sz="4" w:space="0" w:color="auto"/>
              <w:right w:val="single" w:sz="4" w:space="0" w:color="auto"/>
            </w:tcBorders>
            <w:shd w:val="clear" w:color="auto" w:fill="auto"/>
            <w:noWrap/>
            <w:vAlign w:val="center"/>
            <w:hideMark/>
          </w:tcPr>
          <w:p w14:paraId="0B4965A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9CE6C4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F1D804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3.2590</w:t>
            </w:r>
          </w:p>
        </w:tc>
        <w:tc>
          <w:tcPr>
            <w:tcW w:w="1198" w:type="dxa"/>
            <w:tcBorders>
              <w:top w:val="nil"/>
              <w:left w:val="nil"/>
              <w:bottom w:val="single" w:sz="4" w:space="0" w:color="auto"/>
              <w:right w:val="single" w:sz="4" w:space="0" w:color="auto"/>
            </w:tcBorders>
            <w:shd w:val="clear" w:color="000000" w:fill="FFFFFF"/>
            <w:noWrap/>
            <w:vAlign w:val="bottom"/>
            <w:hideMark/>
          </w:tcPr>
          <w:p w14:paraId="49CE96A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B3DE94C"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28BF54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w:t>
            </w:r>
          </w:p>
        </w:tc>
        <w:tc>
          <w:tcPr>
            <w:tcW w:w="5420" w:type="dxa"/>
            <w:tcBorders>
              <w:top w:val="nil"/>
              <w:left w:val="nil"/>
              <w:bottom w:val="single" w:sz="4" w:space="0" w:color="auto"/>
              <w:right w:val="single" w:sz="4" w:space="0" w:color="auto"/>
            </w:tcBorders>
            <w:shd w:val="clear" w:color="auto" w:fill="auto"/>
            <w:vAlign w:val="center"/>
            <w:hideMark/>
          </w:tcPr>
          <w:p w14:paraId="6E4E492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Полипропиленовый клапан Φ40 мм</w:t>
            </w:r>
          </w:p>
        </w:tc>
        <w:tc>
          <w:tcPr>
            <w:tcW w:w="911" w:type="dxa"/>
            <w:tcBorders>
              <w:top w:val="nil"/>
              <w:left w:val="nil"/>
              <w:bottom w:val="single" w:sz="4" w:space="0" w:color="auto"/>
              <w:right w:val="single" w:sz="4" w:space="0" w:color="auto"/>
            </w:tcBorders>
            <w:shd w:val="clear" w:color="auto" w:fill="auto"/>
            <w:noWrap/>
            <w:vAlign w:val="center"/>
            <w:hideMark/>
          </w:tcPr>
          <w:p w14:paraId="4C59A0F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2580A29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2EAF8B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5.3440</w:t>
            </w:r>
          </w:p>
        </w:tc>
        <w:tc>
          <w:tcPr>
            <w:tcW w:w="1198" w:type="dxa"/>
            <w:tcBorders>
              <w:top w:val="nil"/>
              <w:left w:val="nil"/>
              <w:bottom w:val="single" w:sz="4" w:space="0" w:color="auto"/>
              <w:right w:val="single" w:sz="4" w:space="0" w:color="auto"/>
            </w:tcBorders>
            <w:shd w:val="clear" w:color="000000" w:fill="FFFFFF"/>
            <w:noWrap/>
            <w:vAlign w:val="bottom"/>
            <w:hideMark/>
          </w:tcPr>
          <w:p w14:paraId="1B54473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66FAC23"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12BBEE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w:t>
            </w:r>
          </w:p>
        </w:tc>
        <w:tc>
          <w:tcPr>
            <w:tcW w:w="5420" w:type="dxa"/>
            <w:tcBorders>
              <w:top w:val="nil"/>
              <w:left w:val="nil"/>
              <w:bottom w:val="single" w:sz="4" w:space="0" w:color="auto"/>
              <w:right w:val="single" w:sz="4" w:space="0" w:color="auto"/>
            </w:tcBorders>
            <w:shd w:val="clear" w:color="auto" w:fill="auto"/>
            <w:vAlign w:val="center"/>
            <w:hideMark/>
          </w:tcPr>
          <w:p w14:paraId="6648A4B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Полипропиленовый клапан Φ50 мм</w:t>
            </w:r>
          </w:p>
        </w:tc>
        <w:tc>
          <w:tcPr>
            <w:tcW w:w="911" w:type="dxa"/>
            <w:tcBorders>
              <w:top w:val="nil"/>
              <w:left w:val="nil"/>
              <w:bottom w:val="single" w:sz="4" w:space="0" w:color="auto"/>
              <w:right w:val="single" w:sz="4" w:space="0" w:color="auto"/>
            </w:tcBorders>
            <w:shd w:val="clear" w:color="auto" w:fill="auto"/>
            <w:noWrap/>
            <w:vAlign w:val="center"/>
            <w:hideMark/>
          </w:tcPr>
          <w:p w14:paraId="0BE52FF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26EFFB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755AEA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6.6160</w:t>
            </w:r>
          </w:p>
        </w:tc>
        <w:tc>
          <w:tcPr>
            <w:tcW w:w="1198" w:type="dxa"/>
            <w:tcBorders>
              <w:top w:val="nil"/>
              <w:left w:val="nil"/>
              <w:bottom w:val="single" w:sz="4" w:space="0" w:color="auto"/>
              <w:right w:val="single" w:sz="4" w:space="0" w:color="auto"/>
            </w:tcBorders>
            <w:shd w:val="clear" w:color="000000" w:fill="FFFFFF"/>
            <w:noWrap/>
            <w:vAlign w:val="bottom"/>
            <w:hideMark/>
          </w:tcPr>
          <w:p w14:paraId="1D1B2BE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8D43644"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52B7A2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22</w:t>
            </w:r>
          </w:p>
        </w:tc>
        <w:tc>
          <w:tcPr>
            <w:tcW w:w="5420" w:type="dxa"/>
            <w:tcBorders>
              <w:top w:val="nil"/>
              <w:left w:val="nil"/>
              <w:bottom w:val="single" w:sz="4" w:space="0" w:color="auto"/>
              <w:right w:val="single" w:sz="4" w:space="0" w:color="auto"/>
            </w:tcBorders>
            <w:shd w:val="clear" w:color="auto" w:fill="auto"/>
            <w:vAlign w:val="center"/>
            <w:hideMark/>
          </w:tcPr>
          <w:p w14:paraId="1FFB0AC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задвижек 30с41нж Ду100, Ру10</w:t>
            </w:r>
          </w:p>
        </w:tc>
        <w:tc>
          <w:tcPr>
            <w:tcW w:w="911" w:type="dxa"/>
            <w:tcBorders>
              <w:top w:val="nil"/>
              <w:left w:val="nil"/>
              <w:bottom w:val="single" w:sz="4" w:space="0" w:color="auto"/>
              <w:right w:val="single" w:sz="4" w:space="0" w:color="auto"/>
            </w:tcBorders>
            <w:shd w:val="clear" w:color="auto" w:fill="auto"/>
            <w:noWrap/>
            <w:vAlign w:val="center"/>
            <w:hideMark/>
          </w:tcPr>
          <w:p w14:paraId="7CD96D0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C378AB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9D26AA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59.3150</w:t>
            </w:r>
          </w:p>
        </w:tc>
        <w:tc>
          <w:tcPr>
            <w:tcW w:w="1198" w:type="dxa"/>
            <w:tcBorders>
              <w:top w:val="nil"/>
              <w:left w:val="nil"/>
              <w:bottom w:val="single" w:sz="4" w:space="0" w:color="auto"/>
              <w:right w:val="single" w:sz="4" w:space="0" w:color="auto"/>
            </w:tcBorders>
            <w:shd w:val="clear" w:color="000000" w:fill="FFFFFF"/>
            <w:noWrap/>
            <w:vAlign w:val="bottom"/>
            <w:hideMark/>
          </w:tcPr>
          <w:p w14:paraId="5853258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2BEFC02"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032905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w:t>
            </w:r>
          </w:p>
        </w:tc>
        <w:tc>
          <w:tcPr>
            <w:tcW w:w="5420" w:type="dxa"/>
            <w:tcBorders>
              <w:top w:val="nil"/>
              <w:left w:val="nil"/>
              <w:bottom w:val="single" w:sz="4" w:space="0" w:color="auto"/>
              <w:right w:val="single" w:sz="4" w:space="0" w:color="auto"/>
            </w:tcBorders>
            <w:shd w:val="clear" w:color="auto" w:fill="auto"/>
            <w:vAlign w:val="center"/>
            <w:hideMark/>
          </w:tcPr>
          <w:p w14:paraId="3ED837F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задвижек 30с41нж Ду50, Ру10</w:t>
            </w:r>
          </w:p>
        </w:tc>
        <w:tc>
          <w:tcPr>
            <w:tcW w:w="911" w:type="dxa"/>
            <w:tcBorders>
              <w:top w:val="nil"/>
              <w:left w:val="nil"/>
              <w:bottom w:val="single" w:sz="4" w:space="0" w:color="auto"/>
              <w:right w:val="single" w:sz="4" w:space="0" w:color="auto"/>
            </w:tcBorders>
            <w:shd w:val="clear" w:color="auto" w:fill="auto"/>
            <w:noWrap/>
            <w:vAlign w:val="center"/>
            <w:hideMark/>
          </w:tcPr>
          <w:p w14:paraId="07E6E65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01EEC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D7018F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39.7670</w:t>
            </w:r>
          </w:p>
        </w:tc>
        <w:tc>
          <w:tcPr>
            <w:tcW w:w="1198" w:type="dxa"/>
            <w:tcBorders>
              <w:top w:val="nil"/>
              <w:left w:val="nil"/>
              <w:bottom w:val="single" w:sz="4" w:space="0" w:color="auto"/>
              <w:right w:val="single" w:sz="4" w:space="0" w:color="auto"/>
            </w:tcBorders>
            <w:shd w:val="clear" w:color="000000" w:fill="FFFFFF"/>
            <w:noWrap/>
            <w:vAlign w:val="bottom"/>
            <w:hideMark/>
          </w:tcPr>
          <w:p w14:paraId="507BA6E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DF250A6"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3D6978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w:t>
            </w:r>
          </w:p>
        </w:tc>
        <w:tc>
          <w:tcPr>
            <w:tcW w:w="5420" w:type="dxa"/>
            <w:tcBorders>
              <w:top w:val="nil"/>
              <w:left w:val="nil"/>
              <w:bottom w:val="single" w:sz="4" w:space="0" w:color="auto"/>
              <w:right w:val="single" w:sz="4" w:space="0" w:color="auto"/>
            </w:tcBorders>
            <w:shd w:val="clear" w:color="auto" w:fill="auto"/>
            <w:vAlign w:val="center"/>
            <w:hideMark/>
          </w:tcPr>
          <w:p w14:paraId="3A7F850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Монтаж фланца DN50мм</w:t>
            </w:r>
          </w:p>
        </w:tc>
        <w:tc>
          <w:tcPr>
            <w:tcW w:w="911" w:type="dxa"/>
            <w:tcBorders>
              <w:top w:val="nil"/>
              <w:left w:val="nil"/>
              <w:bottom w:val="single" w:sz="4" w:space="0" w:color="auto"/>
              <w:right w:val="single" w:sz="4" w:space="0" w:color="auto"/>
            </w:tcBorders>
            <w:shd w:val="clear" w:color="auto" w:fill="auto"/>
            <w:noWrap/>
            <w:vAlign w:val="center"/>
            <w:hideMark/>
          </w:tcPr>
          <w:p w14:paraId="491F7B3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7C5E73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E44B9D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8.1836</w:t>
            </w:r>
          </w:p>
        </w:tc>
        <w:tc>
          <w:tcPr>
            <w:tcW w:w="1198" w:type="dxa"/>
            <w:tcBorders>
              <w:top w:val="nil"/>
              <w:left w:val="nil"/>
              <w:bottom w:val="single" w:sz="4" w:space="0" w:color="auto"/>
              <w:right w:val="single" w:sz="4" w:space="0" w:color="auto"/>
            </w:tcBorders>
            <w:shd w:val="clear" w:color="000000" w:fill="FFFFFF"/>
            <w:noWrap/>
            <w:vAlign w:val="bottom"/>
            <w:hideMark/>
          </w:tcPr>
          <w:p w14:paraId="0D9B680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5506CD8"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40CB90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25</w:t>
            </w:r>
          </w:p>
        </w:tc>
        <w:tc>
          <w:tcPr>
            <w:tcW w:w="5420" w:type="dxa"/>
            <w:tcBorders>
              <w:top w:val="nil"/>
              <w:left w:val="nil"/>
              <w:bottom w:val="single" w:sz="4" w:space="0" w:color="auto"/>
              <w:right w:val="single" w:sz="4" w:space="0" w:color="auto"/>
            </w:tcBorders>
            <w:shd w:val="clear" w:color="auto" w:fill="auto"/>
            <w:vAlign w:val="center"/>
            <w:hideMark/>
          </w:tcPr>
          <w:p w14:paraId="27245C9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Резиновая прокладка D50мм</w:t>
            </w:r>
          </w:p>
        </w:tc>
        <w:tc>
          <w:tcPr>
            <w:tcW w:w="911" w:type="dxa"/>
            <w:tcBorders>
              <w:top w:val="nil"/>
              <w:left w:val="nil"/>
              <w:bottom w:val="single" w:sz="4" w:space="0" w:color="auto"/>
              <w:right w:val="single" w:sz="4" w:space="0" w:color="auto"/>
            </w:tcBorders>
            <w:shd w:val="clear" w:color="auto" w:fill="auto"/>
            <w:noWrap/>
            <w:vAlign w:val="center"/>
            <w:hideMark/>
          </w:tcPr>
          <w:p w14:paraId="3901460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00E767D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8873D8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0.8000</w:t>
            </w:r>
          </w:p>
        </w:tc>
        <w:tc>
          <w:tcPr>
            <w:tcW w:w="1198" w:type="dxa"/>
            <w:tcBorders>
              <w:top w:val="nil"/>
              <w:left w:val="nil"/>
              <w:bottom w:val="single" w:sz="4" w:space="0" w:color="auto"/>
              <w:right w:val="single" w:sz="4" w:space="0" w:color="auto"/>
            </w:tcBorders>
            <w:shd w:val="clear" w:color="000000" w:fill="FFFFFF"/>
            <w:noWrap/>
            <w:vAlign w:val="bottom"/>
            <w:hideMark/>
          </w:tcPr>
          <w:p w14:paraId="07514F0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C5CA5E0"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96C7D0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w:t>
            </w:r>
          </w:p>
        </w:tc>
        <w:tc>
          <w:tcPr>
            <w:tcW w:w="5420" w:type="dxa"/>
            <w:tcBorders>
              <w:top w:val="nil"/>
              <w:left w:val="nil"/>
              <w:bottom w:val="single" w:sz="4" w:space="0" w:color="auto"/>
              <w:right w:val="single" w:sz="4" w:space="0" w:color="auto"/>
            </w:tcBorders>
            <w:shd w:val="clear" w:color="auto" w:fill="auto"/>
            <w:vAlign w:val="center"/>
            <w:hideMark/>
          </w:tcPr>
          <w:p w14:paraId="22043D5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Монтаж фланца DN110мм</w:t>
            </w:r>
          </w:p>
        </w:tc>
        <w:tc>
          <w:tcPr>
            <w:tcW w:w="911" w:type="dxa"/>
            <w:tcBorders>
              <w:top w:val="nil"/>
              <w:left w:val="nil"/>
              <w:bottom w:val="single" w:sz="4" w:space="0" w:color="auto"/>
              <w:right w:val="single" w:sz="4" w:space="0" w:color="auto"/>
            </w:tcBorders>
            <w:shd w:val="clear" w:color="auto" w:fill="auto"/>
            <w:noWrap/>
            <w:vAlign w:val="center"/>
            <w:hideMark/>
          </w:tcPr>
          <w:p w14:paraId="17B32D3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FDA90A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EECA30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11.800</w:t>
            </w:r>
          </w:p>
        </w:tc>
        <w:tc>
          <w:tcPr>
            <w:tcW w:w="1198" w:type="dxa"/>
            <w:tcBorders>
              <w:top w:val="nil"/>
              <w:left w:val="nil"/>
              <w:bottom w:val="single" w:sz="4" w:space="0" w:color="auto"/>
              <w:right w:val="single" w:sz="4" w:space="0" w:color="auto"/>
            </w:tcBorders>
            <w:shd w:val="clear" w:color="000000" w:fill="FFFFFF"/>
            <w:noWrap/>
            <w:vAlign w:val="bottom"/>
            <w:hideMark/>
          </w:tcPr>
          <w:p w14:paraId="2735F74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541AA95"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95473F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w:t>
            </w:r>
          </w:p>
        </w:tc>
        <w:tc>
          <w:tcPr>
            <w:tcW w:w="5420" w:type="dxa"/>
            <w:tcBorders>
              <w:top w:val="nil"/>
              <w:left w:val="nil"/>
              <w:bottom w:val="single" w:sz="4" w:space="0" w:color="auto"/>
              <w:right w:val="single" w:sz="4" w:space="0" w:color="auto"/>
            </w:tcBorders>
            <w:shd w:val="clear" w:color="auto" w:fill="auto"/>
            <w:vAlign w:val="center"/>
            <w:hideMark/>
          </w:tcPr>
          <w:p w14:paraId="67F1B2A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Резиновая прокладка D110мм</w:t>
            </w:r>
          </w:p>
        </w:tc>
        <w:tc>
          <w:tcPr>
            <w:tcW w:w="911" w:type="dxa"/>
            <w:tcBorders>
              <w:top w:val="nil"/>
              <w:left w:val="nil"/>
              <w:bottom w:val="single" w:sz="4" w:space="0" w:color="auto"/>
              <w:right w:val="single" w:sz="4" w:space="0" w:color="auto"/>
            </w:tcBorders>
            <w:shd w:val="clear" w:color="auto" w:fill="auto"/>
            <w:noWrap/>
            <w:vAlign w:val="center"/>
            <w:hideMark/>
          </w:tcPr>
          <w:p w14:paraId="3E5FAE6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7B250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ED8689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1.1000</w:t>
            </w:r>
          </w:p>
        </w:tc>
        <w:tc>
          <w:tcPr>
            <w:tcW w:w="1198" w:type="dxa"/>
            <w:tcBorders>
              <w:top w:val="nil"/>
              <w:left w:val="nil"/>
              <w:bottom w:val="single" w:sz="4" w:space="0" w:color="auto"/>
              <w:right w:val="single" w:sz="4" w:space="0" w:color="auto"/>
            </w:tcBorders>
            <w:shd w:val="clear" w:color="000000" w:fill="FFFFFF"/>
            <w:noWrap/>
            <w:vAlign w:val="bottom"/>
            <w:hideMark/>
          </w:tcPr>
          <w:p w14:paraId="1F30914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B6D18E4"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339D78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w:t>
            </w:r>
          </w:p>
        </w:tc>
        <w:tc>
          <w:tcPr>
            <w:tcW w:w="5420" w:type="dxa"/>
            <w:tcBorders>
              <w:top w:val="nil"/>
              <w:left w:val="nil"/>
              <w:bottom w:val="single" w:sz="4" w:space="0" w:color="auto"/>
              <w:right w:val="single" w:sz="4" w:space="0" w:color="auto"/>
            </w:tcBorders>
            <w:shd w:val="clear" w:color="auto" w:fill="auto"/>
            <w:vAlign w:val="center"/>
            <w:hideMark/>
          </w:tcPr>
          <w:p w14:paraId="3D0EB8E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Переход 50-110</w:t>
            </w:r>
          </w:p>
        </w:tc>
        <w:tc>
          <w:tcPr>
            <w:tcW w:w="911" w:type="dxa"/>
            <w:tcBorders>
              <w:top w:val="nil"/>
              <w:left w:val="nil"/>
              <w:bottom w:val="single" w:sz="4" w:space="0" w:color="auto"/>
              <w:right w:val="single" w:sz="4" w:space="0" w:color="auto"/>
            </w:tcBorders>
            <w:shd w:val="clear" w:color="auto" w:fill="auto"/>
            <w:noWrap/>
            <w:vAlign w:val="center"/>
            <w:hideMark/>
          </w:tcPr>
          <w:p w14:paraId="78D9363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002895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C5BBE0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3.833</w:t>
            </w:r>
          </w:p>
        </w:tc>
        <w:tc>
          <w:tcPr>
            <w:tcW w:w="1198" w:type="dxa"/>
            <w:tcBorders>
              <w:top w:val="nil"/>
              <w:left w:val="nil"/>
              <w:bottom w:val="single" w:sz="4" w:space="0" w:color="auto"/>
              <w:right w:val="single" w:sz="4" w:space="0" w:color="auto"/>
            </w:tcBorders>
            <w:shd w:val="clear" w:color="000000" w:fill="FFFFFF"/>
            <w:noWrap/>
            <w:vAlign w:val="bottom"/>
            <w:hideMark/>
          </w:tcPr>
          <w:p w14:paraId="2695C9D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CD5B727"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360D0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w:t>
            </w:r>
          </w:p>
        </w:tc>
        <w:tc>
          <w:tcPr>
            <w:tcW w:w="5420" w:type="dxa"/>
            <w:tcBorders>
              <w:top w:val="nil"/>
              <w:left w:val="nil"/>
              <w:bottom w:val="single" w:sz="4" w:space="0" w:color="auto"/>
              <w:right w:val="single" w:sz="4" w:space="0" w:color="auto"/>
            </w:tcBorders>
            <w:shd w:val="clear" w:color="auto" w:fill="auto"/>
            <w:vAlign w:val="center"/>
            <w:hideMark/>
          </w:tcPr>
          <w:p w14:paraId="3420FC0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Теплоизоляция труб фольгированной минеральной ватой</w:t>
            </w:r>
          </w:p>
        </w:tc>
        <w:tc>
          <w:tcPr>
            <w:tcW w:w="911" w:type="dxa"/>
            <w:tcBorders>
              <w:top w:val="nil"/>
              <w:left w:val="nil"/>
              <w:bottom w:val="single" w:sz="4" w:space="0" w:color="auto"/>
              <w:right w:val="single" w:sz="4" w:space="0" w:color="auto"/>
            </w:tcBorders>
            <w:shd w:val="clear" w:color="auto" w:fill="auto"/>
            <w:noWrap/>
            <w:vAlign w:val="center"/>
            <w:hideMark/>
          </w:tcPr>
          <w:p w14:paraId="7071E39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2</w:t>
            </w:r>
          </w:p>
        </w:tc>
        <w:tc>
          <w:tcPr>
            <w:tcW w:w="740" w:type="dxa"/>
            <w:tcBorders>
              <w:top w:val="nil"/>
              <w:left w:val="nil"/>
              <w:bottom w:val="single" w:sz="4" w:space="0" w:color="auto"/>
              <w:right w:val="single" w:sz="4" w:space="0" w:color="auto"/>
            </w:tcBorders>
            <w:shd w:val="clear" w:color="auto" w:fill="auto"/>
            <w:noWrap/>
            <w:vAlign w:val="center"/>
            <w:hideMark/>
          </w:tcPr>
          <w:p w14:paraId="5C3547D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312B6B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2.8401</w:t>
            </w:r>
          </w:p>
        </w:tc>
        <w:tc>
          <w:tcPr>
            <w:tcW w:w="1198" w:type="dxa"/>
            <w:tcBorders>
              <w:top w:val="nil"/>
              <w:left w:val="nil"/>
              <w:bottom w:val="single" w:sz="4" w:space="0" w:color="auto"/>
              <w:right w:val="single" w:sz="4" w:space="0" w:color="auto"/>
            </w:tcBorders>
            <w:shd w:val="clear" w:color="000000" w:fill="FFFFFF"/>
            <w:noWrap/>
            <w:vAlign w:val="bottom"/>
            <w:hideMark/>
          </w:tcPr>
          <w:p w14:paraId="7FF749C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5DE73CE"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DE0209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30</w:t>
            </w:r>
          </w:p>
        </w:tc>
        <w:tc>
          <w:tcPr>
            <w:tcW w:w="5420" w:type="dxa"/>
            <w:tcBorders>
              <w:top w:val="nil"/>
              <w:left w:val="nil"/>
              <w:bottom w:val="single" w:sz="4" w:space="0" w:color="auto"/>
              <w:right w:val="single" w:sz="4" w:space="0" w:color="auto"/>
            </w:tcBorders>
            <w:shd w:val="clear" w:color="auto" w:fill="auto"/>
            <w:vAlign w:val="center"/>
            <w:hideMark/>
          </w:tcPr>
          <w:p w14:paraId="5A4E4CD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Различные детали стальных труб</w:t>
            </w:r>
          </w:p>
        </w:tc>
        <w:tc>
          <w:tcPr>
            <w:tcW w:w="911" w:type="dxa"/>
            <w:tcBorders>
              <w:top w:val="nil"/>
              <w:left w:val="nil"/>
              <w:bottom w:val="single" w:sz="4" w:space="0" w:color="auto"/>
              <w:right w:val="single" w:sz="4" w:space="0" w:color="auto"/>
            </w:tcBorders>
            <w:shd w:val="clear" w:color="auto" w:fill="auto"/>
            <w:noWrap/>
            <w:vAlign w:val="center"/>
            <w:hideMark/>
          </w:tcPr>
          <w:p w14:paraId="08E7B39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кг</w:t>
            </w:r>
          </w:p>
        </w:tc>
        <w:tc>
          <w:tcPr>
            <w:tcW w:w="740" w:type="dxa"/>
            <w:tcBorders>
              <w:top w:val="nil"/>
              <w:left w:val="nil"/>
              <w:bottom w:val="single" w:sz="4" w:space="0" w:color="auto"/>
              <w:right w:val="single" w:sz="4" w:space="0" w:color="auto"/>
            </w:tcBorders>
            <w:shd w:val="clear" w:color="auto" w:fill="auto"/>
            <w:noWrap/>
            <w:vAlign w:val="center"/>
            <w:hideMark/>
          </w:tcPr>
          <w:p w14:paraId="3BE1AAF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B69341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2.4590</w:t>
            </w:r>
          </w:p>
        </w:tc>
        <w:tc>
          <w:tcPr>
            <w:tcW w:w="1198" w:type="dxa"/>
            <w:tcBorders>
              <w:top w:val="nil"/>
              <w:left w:val="nil"/>
              <w:bottom w:val="single" w:sz="4" w:space="0" w:color="auto"/>
              <w:right w:val="single" w:sz="4" w:space="0" w:color="auto"/>
            </w:tcBorders>
            <w:shd w:val="clear" w:color="000000" w:fill="FFFFFF"/>
            <w:noWrap/>
            <w:vAlign w:val="bottom"/>
            <w:hideMark/>
          </w:tcPr>
          <w:p w14:paraId="6DFFB56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486C589" w14:textId="77777777" w:rsidTr="003B49DB">
        <w:trPr>
          <w:trHeight w:val="528"/>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20D5B6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31</w:t>
            </w:r>
          </w:p>
        </w:tc>
        <w:tc>
          <w:tcPr>
            <w:tcW w:w="5420" w:type="dxa"/>
            <w:tcBorders>
              <w:top w:val="nil"/>
              <w:left w:val="nil"/>
              <w:bottom w:val="single" w:sz="4" w:space="0" w:color="auto"/>
              <w:right w:val="single" w:sz="4" w:space="0" w:color="auto"/>
            </w:tcBorders>
            <w:shd w:val="clear" w:color="auto" w:fill="auto"/>
            <w:vAlign w:val="center"/>
            <w:hideMark/>
          </w:tcPr>
          <w:p w14:paraId="1578A01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Демонтаж и монтаж электрических водонагревателей </w:t>
            </w:r>
            <w:r w:rsidRPr="003B49DB">
              <w:rPr>
                <w:rFonts w:ascii="Tahoma" w:hAnsi="Tahoma" w:cs="Tahoma"/>
                <w:sz w:val="16"/>
                <w:szCs w:val="16"/>
                <w:lang w:val="en-US" w:eastAsia="en-US" w:bidi="ar-SA"/>
              </w:rPr>
              <w:t>N</w:t>
            </w:r>
            <w:r w:rsidRPr="003B49DB">
              <w:rPr>
                <w:rFonts w:ascii="Tahoma" w:hAnsi="Tahoma" w:cs="Tahoma"/>
                <w:sz w:val="16"/>
                <w:szCs w:val="16"/>
                <w:lang w:eastAsia="en-US" w:bidi="ar-SA"/>
              </w:rPr>
              <w:t xml:space="preserve">=1,5кВт/ч, </w:t>
            </w:r>
            <w:r w:rsidRPr="003B49DB">
              <w:rPr>
                <w:rFonts w:ascii="Tahoma" w:hAnsi="Tahoma" w:cs="Tahoma"/>
                <w:sz w:val="16"/>
                <w:szCs w:val="16"/>
                <w:lang w:val="en-US" w:eastAsia="en-US" w:bidi="ar-SA"/>
              </w:rPr>
              <w:t>V</w:t>
            </w:r>
            <w:r w:rsidRPr="003B49DB">
              <w:rPr>
                <w:rFonts w:ascii="Tahoma" w:hAnsi="Tahoma" w:cs="Tahoma"/>
                <w:sz w:val="16"/>
                <w:szCs w:val="16"/>
                <w:lang w:eastAsia="en-US" w:bidi="ar-SA"/>
              </w:rPr>
              <w:t>=80л</w:t>
            </w:r>
          </w:p>
        </w:tc>
        <w:tc>
          <w:tcPr>
            <w:tcW w:w="911" w:type="dxa"/>
            <w:tcBorders>
              <w:top w:val="nil"/>
              <w:left w:val="nil"/>
              <w:bottom w:val="single" w:sz="4" w:space="0" w:color="auto"/>
              <w:right w:val="single" w:sz="4" w:space="0" w:color="auto"/>
            </w:tcBorders>
            <w:shd w:val="clear" w:color="auto" w:fill="auto"/>
            <w:noWrap/>
            <w:vAlign w:val="center"/>
            <w:hideMark/>
          </w:tcPr>
          <w:p w14:paraId="4FA351A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77F3FD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7C0F75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63.9140</w:t>
            </w:r>
          </w:p>
        </w:tc>
        <w:tc>
          <w:tcPr>
            <w:tcW w:w="1198" w:type="dxa"/>
            <w:tcBorders>
              <w:top w:val="nil"/>
              <w:left w:val="nil"/>
              <w:bottom w:val="single" w:sz="4" w:space="0" w:color="auto"/>
              <w:right w:val="single" w:sz="4" w:space="0" w:color="auto"/>
            </w:tcBorders>
            <w:shd w:val="clear" w:color="000000" w:fill="FFFFFF"/>
            <w:noWrap/>
            <w:vAlign w:val="bottom"/>
            <w:hideMark/>
          </w:tcPr>
          <w:p w14:paraId="40DDB57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68AF1CA"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154DA8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w:t>
            </w:r>
          </w:p>
        </w:tc>
        <w:tc>
          <w:tcPr>
            <w:tcW w:w="5420" w:type="dxa"/>
            <w:tcBorders>
              <w:top w:val="nil"/>
              <w:left w:val="nil"/>
              <w:bottom w:val="single" w:sz="4" w:space="0" w:color="auto"/>
              <w:right w:val="single" w:sz="4" w:space="0" w:color="auto"/>
            </w:tcBorders>
            <w:shd w:val="clear" w:color="auto" w:fill="auto"/>
            <w:vAlign w:val="center"/>
            <w:hideMark/>
          </w:tcPr>
          <w:p w14:paraId="7F5165DB"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Демонтаж кранов и смесителей</w:t>
            </w:r>
          </w:p>
        </w:tc>
        <w:tc>
          <w:tcPr>
            <w:tcW w:w="911" w:type="dxa"/>
            <w:tcBorders>
              <w:top w:val="nil"/>
              <w:left w:val="nil"/>
              <w:bottom w:val="single" w:sz="4" w:space="0" w:color="auto"/>
              <w:right w:val="single" w:sz="4" w:space="0" w:color="auto"/>
            </w:tcBorders>
            <w:shd w:val="clear" w:color="auto" w:fill="auto"/>
            <w:noWrap/>
            <w:vAlign w:val="center"/>
            <w:hideMark/>
          </w:tcPr>
          <w:p w14:paraId="70BD6E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2E43478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61D16A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0.2262</w:t>
            </w:r>
          </w:p>
        </w:tc>
        <w:tc>
          <w:tcPr>
            <w:tcW w:w="1198" w:type="dxa"/>
            <w:tcBorders>
              <w:top w:val="nil"/>
              <w:left w:val="nil"/>
              <w:bottom w:val="single" w:sz="4" w:space="0" w:color="auto"/>
              <w:right w:val="single" w:sz="4" w:space="0" w:color="auto"/>
            </w:tcBorders>
            <w:shd w:val="clear" w:color="000000" w:fill="FFFFFF"/>
            <w:noWrap/>
            <w:vAlign w:val="bottom"/>
            <w:hideMark/>
          </w:tcPr>
          <w:p w14:paraId="04FC1A5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64BFA07"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B6AB4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33</w:t>
            </w:r>
          </w:p>
        </w:tc>
        <w:tc>
          <w:tcPr>
            <w:tcW w:w="5420" w:type="dxa"/>
            <w:tcBorders>
              <w:top w:val="nil"/>
              <w:left w:val="nil"/>
              <w:bottom w:val="single" w:sz="4" w:space="0" w:color="auto"/>
              <w:right w:val="single" w:sz="4" w:space="0" w:color="auto"/>
            </w:tcBorders>
            <w:shd w:val="clear" w:color="auto" w:fill="auto"/>
            <w:vAlign w:val="center"/>
            <w:hideMark/>
          </w:tcPr>
          <w:p w14:paraId="378BAAC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смесителей для раковин</w:t>
            </w:r>
          </w:p>
        </w:tc>
        <w:tc>
          <w:tcPr>
            <w:tcW w:w="911" w:type="dxa"/>
            <w:tcBorders>
              <w:top w:val="nil"/>
              <w:left w:val="nil"/>
              <w:bottom w:val="single" w:sz="4" w:space="0" w:color="auto"/>
              <w:right w:val="single" w:sz="4" w:space="0" w:color="auto"/>
            </w:tcBorders>
            <w:shd w:val="clear" w:color="auto" w:fill="auto"/>
            <w:noWrap/>
            <w:vAlign w:val="center"/>
            <w:hideMark/>
          </w:tcPr>
          <w:p w14:paraId="0424492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F17060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14E2DF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8.4672</w:t>
            </w:r>
          </w:p>
        </w:tc>
        <w:tc>
          <w:tcPr>
            <w:tcW w:w="1198" w:type="dxa"/>
            <w:tcBorders>
              <w:top w:val="nil"/>
              <w:left w:val="nil"/>
              <w:bottom w:val="single" w:sz="4" w:space="0" w:color="auto"/>
              <w:right w:val="single" w:sz="4" w:space="0" w:color="auto"/>
            </w:tcBorders>
            <w:shd w:val="clear" w:color="000000" w:fill="FFFFFF"/>
            <w:noWrap/>
            <w:vAlign w:val="bottom"/>
            <w:hideMark/>
          </w:tcPr>
          <w:p w14:paraId="1F46B2F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F3C7DD9"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BC3D20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34</w:t>
            </w:r>
          </w:p>
        </w:tc>
        <w:tc>
          <w:tcPr>
            <w:tcW w:w="5420" w:type="dxa"/>
            <w:tcBorders>
              <w:top w:val="nil"/>
              <w:left w:val="nil"/>
              <w:bottom w:val="single" w:sz="4" w:space="0" w:color="auto"/>
              <w:right w:val="single" w:sz="4" w:space="0" w:color="auto"/>
            </w:tcBorders>
            <w:shd w:val="clear" w:color="auto" w:fill="auto"/>
            <w:vAlign w:val="center"/>
            <w:hideMark/>
          </w:tcPr>
          <w:p w14:paraId="025C6D1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смесителя для мойки</w:t>
            </w:r>
          </w:p>
        </w:tc>
        <w:tc>
          <w:tcPr>
            <w:tcW w:w="911" w:type="dxa"/>
            <w:tcBorders>
              <w:top w:val="nil"/>
              <w:left w:val="nil"/>
              <w:bottom w:val="single" w:sz="4" w:space="0" w:color="auto"/>
              <w:right w:val="single" w:sz="4" w:space="0" w:color="auto"/>
            </w:tcBorders>
            <w:shd w:val="clear" w:color="auto" w:fill="auto"/>
            <w:noWrap/>
            <w:vAlign w:val="center"/>
            <w:hideMark/>
          </w:tcPr>
          <w:p w14:paraId="2ED3024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00BF4C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5B9641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15.990</w:t>
            </w:r>
          </w:p>
        </w:tc>
        <w:tc>
          <w:tcPr>
            <w:tcW w:w="1198" w:type="dxa"/>
            <w:tcBorders>
              <w:top w:val="nil"/>
              <w:left w:val="nil"/>
              <w:bottom w:val="single" w:sz="4" w:space="0" w:color="auto"/>
              <w:right w:val="single" w:sz="4" w:space="0" w:color="auto"/>
            </w:tcBorders>
            <w:shd w:val="clear" w:color="000000" w:fill="FFFFFF"/>
            <w:noWrap/>
            <w:vAlign w:val="bottom"/>
            <w:hideMark/>
          </w:tcPr>
          <w:p w14:paraId="0442517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CD6CC71"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EB4E77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35</w:t>
            </w:r>
          </w:p>
        </w:tc>
        <w:tc>
          <w:tcPr>
            <w:tcW w:w="5420" w:type="dxa"/>
            <w:tcBorders>
              <w:top w:val="nil"/>
              <w:left w:val="nil"/>
              <w:bottom w:val="single" w:sz="4" w:space="0" w:color="auto"/>
              <w:right w:val="single" w:sz="4" w:space="0" w:color="auto"/>
            </w:tcBorders>
            <w:shd w:val="clear" w:color="auto" w:fill="auto"/>
            <w:vAlign w:val="center"/>
            <w:hideMark/>
          </w:tcPr>
          <w:p w14:paraId="0D1FAC67"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крана-смесителя с душем (нестационарная)</w:t>
            </w:r>
          </w:p>
        </w:tc>
        <w:tc>
          <w:tcPr>
            <w:tcW w:w="911" w:type="dxa"/>
            <w:tcBorders>
              <w:top w:val="nil"/>
              <w:left w:val="nil"/>
              <w:bottom w:val="single" w:sz="4" w:space="0" w:color="auto"/>
              <w:right w:val="single" w:sz="4" w:space="0" w:color="auto"/>
            </w:tcBorders>
            <w:shd w:val="clear" w:color="auto" w:fill="auto"/>
            <w:noWrap/>
            <w:vAlign w:val="center"/>
            <w:hideMark/>
          </w:tcPr>
          <w:p w14:paraId="1325907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2322C1D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7728AC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15.990</w:t>
            </w:r>
          </w:p>
        </w:tc>
        <w:tc>
          <w:tcPr>
            <w:tcW w:w="1198" w:type="dxa"/>
            <w:tcBorders>
              <w:top w:val="nil"/>
              <w:left w:val="nil"/>
              <w:bottom w:val="single" w:sz="4" w:space="0" w:color="auto"/>
              <w:right w:val="single" w:sz="4" w:space="0" w:color="auto"/>
            </w:tcBorders>
            <w:shd w:val="clear" w:color="000000" w:fill="FFFFFF"/>
            <w:noWrap/>
            <w:vAlign w:val="bottom"/>
            <w:hideMark/>
          </w:tcPr>
          <w:p w14:paraId="5042C6F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AF6EB37"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76DCA1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w:t>
            </w:r>
          </w:p>
        </w:tc>
        <w:tc>
          <w:tcPr>
            <w:tcW w:w="5420" w:type="dxa"/>
            <w:tcBorders>
              <w:top w:val="nil"/>
              <w:left w:val="nil"/>
              <w:bottom w:val="single" w:sz="4" w:space="0" w:color="auto"/>
              <w:right w:val="single" w:sz="4" w:space="0" w:color="auto"/>
            </w:tcBorders>
            <w:shd w:val="clear" w:color="auto" w:fill="auto"/>
            <w:vAlign w:val="center"/>
            <w:hideMark/>
          </w:tcPr>
          <w:p w14:paraId="59EDBECC"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Фитинги полипропиленовые 20-50 мм</w:t>
            </w:r>
          </w:p>
        </w:tc>
        <w:tc>
          <w:tcPr>
            <w:tcW w:w="911" w:type="dxa"/>
            <w:tcBorders>
              <w:top w:val="nil"/>
              <w:left w:val="nil"/>
              <w:bottom w:val="single" w:sz="4" w:space="0" w:color="auto"/>
              <w:right w:val="single" w:sz="4" w:space="0" w:color="auto"/>
            </w:tcBorders>
            <w:shd w:val="clear" w:color="auto" w:fill="auto"/>
            <w:noWrap/>
            <w:vAlign w:val="center"/>
            <w:hideMark/>
          </w:tcPr>
          <w:p w14:paraId="10BD830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158AB7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1B6BAB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0.0500</w:t>
            </w:r>
          </w:p>
        </w:tc>
        <w:tc>
          <w:tcPr>
            <w:tcW w:w="1198" w:type="dxa"/>
            <w:tcBorders>
              <w:top w:val="nil"/>
              <w:left w:val="nil"/>
              <w:bottom w:val="single" w:sz="4" w:space="0" w:color="auto"/>
              <w:right w:val="single" w:sz="4" w:space="0" w:color="auto"/>
            </w:tcBorders>
            <w:shd w:val="clear" w:color="000000" w:fill="FFFFFF"/>
            <w:noWrap/>
            <w:vAlign w:val="bottom"/>
            <w:hideMark/>
          </w:tcPr>
          <w:p w14:paraId="6A26BB9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4908083"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DAA7DA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37</w:t>
            </w:r>
          </w:p>
        </w:tc>
        <w:tc>
          <w:tcPr>
            <w:tcW w:w="5420" w:type="dxa"/>
            <w:tcBorders>
              <w:top w:val="nil"/>
              <w:left w:val="nil"/>
              <w:bottom w:val="single" w:sz="4" w:space="0" w:color="auto"/>
              <w:right w:val="single" w:sz="4" w:space="0" w:color="auto"/>
            </w:tcBorders>
            <w:shd w:val="clear" w:color="auto" w:fill="auto"/>
            <w:vAlign w:val="center"/>
            <w:hideMark/>
          </w:tcPr>
          <w:p w14:paraId="30A2BC5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Перевод полипропиленовых труб на картонные</w:t>
            </w:r>
          </w:p>
        </w:tc>
        <w:tc>
          <w:tcPr>
            <w:tcW w:w="911" w:type="dxa"/>
            <w:tcBorders>
              <w:top w:val="nil"/>
              <w:left w:val="nil"/>
              <w:bottom w:val="single" w:sz="4" w:space="0" w:color="auto"/>
              <w:right w:val="single" w:sz="4" w:space="0" w:color="auto"/>
            </w:tcBorders>
            <w:shd w:val="clear" w:color="auto" w:fill="auto"/>
            <w:noWrap/>
            <w:vAlign w:val="center"/>
            <w:hideMark/>
          </w:tcPr>
          <w:p w14:paraId="6E20458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718F3E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352FD3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5.3000</w:t>
            </w:r>
          </w:p>
        </w:tc>
        <w:tc>
          <w:tcPr>
            <w:tcW w:w="1198" w:type="dxa"/>
            <w:tcBorders>
              <w:top w:val="nil"/>
              <w:left w:val="nil"/>
              <w:bottom w:val="single" w:sz="4" w:space="0" w:color="auto"/>
              <w:right w:val="single" w:sz="4" w:space="0" w:color="auto"/>
            </w:tcBorders>
            <w:shd w:val="clear" w:color="000000" w:fill="FFFFFF"/>
            <w:noWrap/>
            <w:vAlign w:val="bottom"/>
            <w:hideMark/>
          </w:tcPr>
          <w:p w14:paraId="61C8848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B2245E5"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69F032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38</w:t>
            </w:r>
          </w:p>
        </w:tc>
        <w:tc>
          <w:tcPr>
            <w:tcW w:w="5420" w:type="dxa"/>
            <w:tcBorders>
              <w:top w:val="nil"/>
              <w:left w:val="nil"/>
              <w:bottom w:val="single" w:sz="4" w:space="0" w:color="auto"/>
              <w:right w:val="single" w:sz="4" w:space="0" w:color="auto"/>
            </w:tcBorders>
            <w:shd w:val="clear" w:color="auto" w:fill="auto"/>
            <w:vAlign w:val="center"/>
            <w:hideMark/>
          </w:tcPr>
          <w:p w14:paraId="6D488F4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Переход полипропиленовой трубы на пластиковую трубу П 110</w:t>
            </w:r>
          </w:p>
        </w:tc>
        <w:tc>
          <w:tcPr>
            <w:tcW w:w="911" w:type="dxa"/>
            <w:tcBorders>
              <w:top w:val="nil"/>
              <w:left w:val="nil"/>
              <w:bottom w:val="single" w:sz="4" w:space="0" w:color="auto"/>
              <w:right w:val="single" w:sz="4" w:space="0" w:color="auto"/>
            </w:tcBorders>
            <w:shd w:val="clear" w:color="auto" w:fill="auto"/>
            <w:noWrap/>
            <w:vAlign w:val="center"/>
            <w:hideMark/>
          </w:tcPr>
          <w:p w14:paraId="13AEC6F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31459A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EBF7C8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9.5000</w:t>
            </w:r>
          </w:p>
        </w:tc>
        <w:tc>
          <w:tcPr>
            <w:tcW w:w="1198" w:type="dxa"/>
            <w:tcBorders>
              <w:top w:val="nil"/>
              <w:left w:val="nil"/>
              <w:bottom w:val="single" w:sz="4" w:space="0" w:color="auto"/>
              <w:right w:val="single" w:sz="4" w:space="0" w:color="auto"/>
            </w:tcBorders>
            <w:shd w:val="clear" w:color="000000" w:fill="FFFFFF"/>
            <w:noWrap/>
            <w:vAlign w:val="bottom"/>
            <w:hideMark/>
          </w:tcPr>
          <w:p w14:paraId="03186D3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BE41966"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CE0528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39</w:t>
            </w:r>
          </w:p>
        </w:tc>
        <w:tc>
          <w:tcPr>
            <w:tcW w:w="5420" w:type="dxa"/>
            <w:tcBorders>
              <w:top w:val="nil"/>
              <w:left w:val="nil"/>
              <w:bottom w:val="single" w:sz="4" w:space="0" w:color="auto"/>
              <w:right w:val="single" w:sz="4" w:space="0" w:color="auto"/>
            </w:tcBorders>
            <w:shd w:val="clear" w:color="auto" w:fill="auto"/>
            <w:vAlign w:val="center"/>
            <w:hideMark/>
          </w:tcPr>
          <w:p w14:paraId="54CA40C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Переход полипропиленовой трубы на П160</w:t>
            </w:r>
          </w:p>
        </w:tc>
        <w:tc>
          <w:tcPr>
            <w:tcW w:w="911" w:type="dxa"/>
            <w:tcBorders>
              <w:top w:val="nil"/>
              <w:left w:val="nil"/>
              <w:bottom w:val="single" w:sz="4" w:space="0" w:color="auto"/>
              <w:right w:val="single" w:sz="4" w:space="0" w:color="auto"/>
            </w:tcBorders>
            <w:shd w:val="clear" w:color="auto" w:fill="auto"/>
            <w:noWrap/>
            <w:vAlign w:val="center"/>
            <w:hideMark/>
          </w:tcPr>
          <w:p w14:paraId="6E2426A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BEBA10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98D1A4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16.8000</w:t>
            </w:r>
          </w:p>
        </w:tc>
        <w:tc>
          <w:tcPr>
            <w:tcW w:w="1198" w:type="dxa"/>
            <w:tcBorders>
              <w:top w:val="nil"/>
              <w:left w:val="nil"/>
              <w:bottom w:val="single" w:sz="4" w:space="0" w:color="auto"/>
              <w:right w:val="single" w:sz="4" w:space="0" w:color="auto"/>
            </w:tcBorders>
            <w:shd w:val="clear" w:color="000000" w:fill="FFFFFF"/>
            <w:noWrap/>
            <w:vAlign w:val="bottom"/>
            <w:hideMark/>
          </w:tcPr>
          <w:p w14:paraId="5534F69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6A7A43B" w14:textId="77777777" w:rsidTr="003B49DB">
        <w:trPr>
          <w:trHeight w:val="57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8AF608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40</w:t>
            </w:r>
          </w:p>
        </w:tc>
        <w:tc>
          <w:tcPr>
            <w:tcW w:w="5420" w:type="dxa"/>
            <w:tcBorders>
              <w:top w:val="nil"/>
              <w:left w:val="nil"/>
              <w:bottom w:val="single" w:sz="4" w:space="0" w:color="auto"/>
              <w:right w:val="single" w:sz="4" w:space="0" w:color="auto"/>
            </w:tcBorders>
            <w:shd w:val="clear" w:color="auto" w:fill="auto"/>
            <w:vAlign w:val="center"/>
            <w:hideMark/>
          </w:tcPr>
          <w:p w14:paraId="6B1617D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Монтаж гофрированных труб 15-20мм</w:t>
            </w:r>
          </w:p>
        </w:tc>
        <w:tc>
          <w:tcPr>
            <w:tcW w:w="911" w:type="dxa"/>
            <w:tcBorders>
              <w:top w:val="nil"/>
              <w:left w:val="nil"/>
              <w:bottom w:val="single" w:sz="4" w:space="0" w:color="auto"/>
              <w:right w:val="single" w:sz="4" w:space="0" w:color="auto"/>
            </w:tcBorders>
            <w:shd w:val="clear" w:color="auto" w:fill="auto"/>
            <w:noWrap/>
            <w:vAlign w:val="center"/>
            <w:hideMark/>
          </w:tcPr>
          <w:p w14:paraId="499D914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CDB72D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9D25DD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0.5000</w:t>
            </w:r>
          </w:p>
        </w:tc>
        <w:tc>
          <w:tcPr>
            <w:tcW w:w="1198" w:type="dxa"/>
            <w:tcBorders>
              <w:top w:val="nil"/>
              <w:left w:val="nil"/>
              <w:bottom w:val="single" w:sz="4" w:space="0" w:color="auto"/>
              <w:right w:val="single" w:sz="4" w:space="0" w:color="auto"/>
            </w:tcBorders>
            <w:shd w:val="clear" w:color="000000" w:fill="FFFFFF"/>
            <w:noWrap/>
            <w:vAlign w:val="bottom"/>
            <w:hideMark/>
          </w:tcPr>
          <w:p w14:paraId="26675EA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78AB735" w14:textId="77777777" w:rsidTr="003B49DB">
        <w:trPr>
          <w:trHeight w:val="36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8544AA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w:t>
            </w:r>
          </w:p>
        </w:tc>
        <w:tc>
          <w:tcPr>
            <w:tcW w:w="5420" w:type="dxa"/>
            <w:tcBorders>
              <w:top w:val="nil"/>
              <w:left w:val="nil"/>
              <w:bottom w:val="single" w:sz="4" w:space="0" w:color="auto"/>
              <w:right w:val="single" w:sz="4" w:space="0" w:color="auto"/>
            </w:tcBorders>
            <w:shd w:val="clear" w:color="auto" w:fill="auto"/>
            <w:vAlign w:val="center"/>
            <w:hideMark/>
          </w:tcPr>
          <w:p w14:paraId="64C156C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Демонтаж стальных труб </w:t>
            </w:r>
            <w:r w:rsidRPr="003B49DB">
              <w:rPr>
                <w:rFonts w:ascii="Tahoma" w:hAnsi="Tahoma" w:cs="Tahoma"/>
                <w:sz w:val="16"/>
                <w:szCs w:val="16"/>
                <w:lang w:val="en-US" w:eastAsia="en-US" w:bidi="ar-SA"/>
              </w:rPr>
              <w:t>Φ</w:t>
            </w:r>
            <w:r w:rsidRPr="003B49DB">
              <w:rPr>
                <w:rFonts w:ascii="Tahoma" w:hAnsi="Tahoma" w:cs="Tahoma"/>
                <w:sz w:val="16"/>
                <w:szCs w:val="16"/>
                <w:lang w:eastAsia="en-US" w:bidi="ar-SA"/>
              </w:rPr>
              <w:t>15-50мм</w:t>
            </w:r>
          </w:p>
        </w:tc>
        <w:tc>
          <w:tcPr>
            <w:tcW w:w="911" w:type="dxa"/>
            <w:tcBorders>
              <w:top w:val="nil"/>
              <w:left w:val="nil"/>
              <w:bottom w:val="single" w:sz="4" w:space="0" w:color="auto"/>
              <w:right w:val="single" w:sz="4" w:space="0" w:color="auto"/>
            </w:tcBorders>
            <w:shd w:val="clear" w:color="auto" w:fill="auto"/>
            <w:noWrap/>
            <w:vAlign w:val="center"/>
            <w:hideMark/>
          </w:tcPr>
          <w:p w14:paraId="682B66F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419D49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DFC996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0.5470</w:t>
            </w:r>
          </w:p>
        </w:tc>
        <w:tc>
          <w:tcPr>
            <w:tcW w:w="1198" w:type="dxa"/>
            <w:tcBorders>
              <w:top w:val="nil"/>
              <w:left w:val="nil"/>
              <w:bottom w:val="single" w:sz="4" w:space="0" w:color="auto"/>
              <w:right w:val="single" w:sz="4" w:space="0" w:color="auto"/>
            </w:tcBorders>
            <w:shd w:val="clear" w:color="000000" w:fill="FFFFFF"/>
            <w:noWrap/>
            <w:vAlign w:val="bottom"/>
            <w:hideMark/>
          </w:tcPr>
          <w:p w14:paraId="6E96501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E5DD331" w14:textId="77777777" w:rsidTr="003B49DB">
        <w:trPr>
          <w:trHeight w:val="43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FA318B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5420" w:type="dxa"/>
            <w:tcBorders>
              <w:top w:val="nil"/>
              <w:left w:val="nil"/>
              <w:bottom w:val="single" w:sz="4" w:space="0" w:color="auto"/>
              <w:right w:val="single" w:sz="4" w:space="0" w:color="auto"/>
            </w:tcBorders>
            <w:shd w:val="clear" w:color="auto" w:fill="auto"/>
            <w:vAlign w:val="center"/>
            <w:hideMark/>
          </w:tcPr>
          <w:p w14:paraId="6EF6E6C2" w14:textId="77777777" w:rsidR="003B49DB" w:rsidRPr="003B49DB" w:rsidRDefault="003B49DB" w:rsidP="003B49DB">
            <w:pP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Внутренняя канализационная сеть</w:t>
            </w:r>
          </w:p>
        </w:tc>
        <w:tc>
          <w:tcPr>
            <w:tcW w:w="911" w:type="dxa"/>
            <w:tcBorders>
              <w:top w:val="nil"/>
              <w:left w:val="nil"/>
              <w:bottom w:val="single" w:sz="4" w:space="0" w:color="auto"/>
              <w:right w:val="single" w:sz="4" w:space="0" w:color="auto"/>
            </w:tcBorders>
            <w:shd w:val="clear" w:color="auto" w:fill="auto"/>
            <w:noWrap/>
            <w:vAlign w:val="center"/>
            <w:hideMark/>
          </w:tcPr>
          <w:p w14:paraId="10FFA3F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3A427F4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1031" w:type="dxa"/>
            <w:tcBorders>
              <w:top w:val="nil"/>
              <w:left w:val="nil"/>
              <w:bottom w:val="single" w:sz="4" w:space="0" w:color="auto"/>
              <w:right w:val="single" w:sz="4" w:space="0" w:color="auto"/>
            </w:tcBorders>
            <w:shd w:val="clear" w:color="auto" w:fill="auto"/>
            <w:noWrap/>
            <w:vAlign w:val="center"/>
            <w:hideMark/>
          </w:tcPr>
          <w:p w14:paraId="24193E8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778181CF"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1D936978"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07BD55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19B462F1"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Разборка раковины</w:t>
            </w:r>
          </w:p>
        </w:tc>
        <w:tc>
          <w:tcPr>
            <w:tcW w:w="911" w:type="dxa"/>
            <w:tcBorders>
              <w:top w:val="nil"/>
              <w:left w:val="nil"/>
              <w:bottom w:val="single" w:sz="4" w:space="0" w:color="auto"/>
              <w:right w:val="single" w:sz="4" w:space="0" w:color="auto"/>
            </w:tcBorders>
            <w:shd w:val="clear" w:color="auto" w:fill="auto"/>
            <w:noWrap/>
            <w:vAlign w:val="center"/>
            <w:hideMark/>
          </w:tcPr>
          <w:p w14:paraId="3844867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37E6CDE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C75245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0.7330</w:t>
            </w:r>
          </w:p>
        </w:tc>
        <w:tc>
          <w:tcPr>
            <w:tcW w:w="1198" w:type="dxa"/>
            <w:tcBorders>
              <w:top w:val="nil"/>
              <w:left w:val="nil"/>
              <w:bottom w:val="single" w:sz="4" w:space="0" w:color="auto"/>
              <w:right w:val="single" w:sz="4" w:space="0" w:color="auto"/>
            </w:tcBorders>
            <w:shd w:val="clear" w:color="000000" w:fill="FFFFFF"/>
            <w:noWrap/>
            <w:vAlign w:val="bottom"/>
            <w:hideMark/>
          </w:tcPr>
          <w:p w14:paraId="250074F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843228E"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B41D63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67C4E475"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Переустановка раковины</w:t>
            </w:r>
          </w:p>
        </w:tc>
        <w:tc>
          <w:tcPr>
            <w:tcW w:w="911" w:type="dxa"/>
            <w:tcBorders>
              <w:top w:val="nil"/>
              <w:left w:val="nil"/>
              <w:bottom w:val="single" w:sz="4" w:space="0" w:color="auto"/>
              <w:right w:val="single" w:sz="4" w:space="0" w:color="auto"/>
            </w:tcBorders>
            <w:shd w:val="clear" w:color="auto" w:fill="auto"/>
            <w:noWrap/>
            <w:vAlign w:val="center"/>
            <w:hideMark/>
          </w:tcPr>
          <w:p w14:paraId="077D57D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6E9F85D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8DE151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5.1550</w:t>
            </w:r>
          </w:p>
        </w:tc>
        <w:tc>
          <w:tcPr>
            <w:tcW w:w="1198" w:type="dxa"/>
            <w:tcBorders>
              <w:top w:val="nil"/>
              <w:left w:val="nil"/>
              <w:bottom w:val="single" w:sz="4" w:space="0" w:color="auto"/>
              <w:right w:val="single" w:sz="4" w:space="0" w:color="auto"/>
            </w:tcBorders>
            <w:shd w:val="clear" w:color="000000" w:fill="FFFFFF"/>
            <w:noWrap/>
            <w:vAlign w:val="bottom"/>
            <w:hideMark/>
          </w:tcPr>
          <w:p w14:paraId="7ADC15F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FAD8EB4"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291979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5671A5A4"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двойной кухонной мойки</w:t>
            </w:r>
          </w:p>
        </w:tc>
        <w:tc>
          <w:tcPr>
            <w:tcW w:w="911" w:type="dxa"/>
            <w:tcBorders>
              <w:top w:val="nil"/>
              <w:left w:val="nil"/>
              <w:bottom w:val="single" w:sz="4" w:space="0" w:color="auto"/>
              <w:right w:val="single" w:sz="4" w:space="0" w:color="auto"/>
            </w:tcBorders>
            <w:shd w:val="clear" w:color="auto" w:fill="auto"/>
            <w:noWrap/>
            <w:vAlign w:val="center"/>
            <w:hideMark/>
          </w:tcPr>
          <w:p w14:paraId="60EC757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6A6458B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6AC143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26.3460</w:t>
            </w:r>
          </w:p>
        </w:tc>
        <w:tc>
          <w:tcPr>
            <w:tcW w:w="1198" w:type="dxa"/>
            <w:tcBorders>
              <w:top w:val="nil"/>
              <w:left w:val="nil"/>
              <w:bottom w:val="single" w:sz="4" w:space="0" w:color="auto"/>
              <w:right w:val="single" w:sz="4" w:space="0" w:color="auto"/>
            </w:tcBorders>
            <w:shd w:val="clear" w:color="000000" w:fill="FFFFFF"/>
            <w:noWrap/>
            <w:vAlign w:val="bottom"/>
            <w:hideMark/>
          </w:tcPr>
          <w:p w14:paraId="32902A2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9B88F89"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048714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162D6045"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Разборка унитаза</w:t>
            </w:r>
          </w:p>
        </w:tc>
        <w:tc>
          <w:tcPr>
            <w:tcW w:w="911" w:type="dxa"/>
            <w:tcBorders>
              <w:top w:val="nil"/>
              <w:left w:val="nil"/>
              <w:bottom w:val="single" w:sz="4" w:space="0" w:color="auto"/>
              <w:right w:val="single" w:sz="4" w:space="0" w:color="auto"/>
            </w:tcBorders>
            <w:shd w:val="clear" w:color="auto" w:fill="auto"/>
            <w:noWrap/>
            <w:vAlign w:val="center"/>
            <w:hideMark/>
          </w:tcPr>
          <w:p w14:paraId="65D2FD7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6A53E77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FE2F95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0.9070</w:t>
            </w:r>
          </w:p>
        </w:tc>
        <w:tc>
          <w:tcPr>
            <w:tcW w:w="1198" w:type="dxa"/>
            <w:tcBorders>
              <w:top w:val="nil"/>
              <w:left w:val="nil"/>
              <w:bottom w:val="single" w:sz="4" w:space="0" w:color="auto"/>
              <w:right w:val="single" w:sz="4" w:space="0" w:color="auto"/>
            </w:tcBorders>
            <w:shd w:val="clear" w:color="000000" w:fill="FFFFFF"/>
            <w:noWrap/>
            <w:vAlign w:val="bottom"/>
            <w:hideMark/>
          </w:tcPr>
          <w:p w14:paraId="3184AB9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F0CC3EC"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8674B0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5</w:t>
            </w:r>
          </w:p>
        </w:tc>
        <w:tc>
          <w:tcPr>
            <w:tcW w:w="5420" w:type="dxa"/>
            <w:tcBorders>
              <w:top w:val="nil"/>
              <w:left w:val="nil"/>
              <w:bottom w:val="single" w:sz="4" w:space="0" w:color="auto"/>
              <w:right w:val="single" w:sz="4" w:space="0" w:color="auto"/>
            </w:tcBorders>
            <w:shd w:val="clear" w:color="auto" w:fill="auto"/>
            <w:vAlign w:val="center"/>
            <w:hideMark/>
          </w:tcPr>
          <w:p w14:paraId="3DB5C6E6"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сиденья унитаза</w:t>
            </w:r>
          </w:p>
        </w:tc>
        <w:tc>
          <w:tcPr>
            <w:tcW w:w="911" w:type="dxa"/>
            <w:tcBorders>
              <w:top w:val="nil"/>
              <w:left w:val="nil"/>
              <w:bottom w:val="single" w:sz="4" w:space="0" w:color="auto"/>
              <w:right w:val="single" w:sz="4" w:space="0" w:color="auto"/>
            </w:tcBorders>
            <w:shd w:val="clear" w:color="auto" w:fill="auto"/>
            <w:noWrap/>
            <w:vAlign w:val="center"/>
            <w:hideMark/>
          </w:tcPr>
          <w:p w14:paraId="019C355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60B7A8B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0CF76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5.9290</w:t>
            </w:r>
          </w:p>
        </w:tc>
        <w:tc>
          <w:tcPr>
            <w:tcW w:w="1198" w:type="dxa"/>
            <w:tcBorders>
              <w:top w:val="nil"/>
              <w:left w:val="nil"/>
              <w:bottom w:val="single" w:sz="4" w:space="0" w:color="auto"/>
              <w:right w:val="single" w:sz="4" w:space="0" w:color="auto"/>
            </w:tcBorders>
            <w:shd w:val="clear" w:color="000000" w:fill="FFFFFF"/>
            <w:noWrap/>
            <w:vAlign w:val="bottom"/>
            <w:hideMark/>
          </w:tcPr>
          <w:p w14:paraId="320E70D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F23CE51"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7C520D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w:t>
            </w:r>
          </w:p>
        </w:tc>
        <w:tc>
          <w:tcPr>
            <w:tcW w:w="5420" w:type="dxa"/>
            <w:tcBorders>
              <w:top w:val="nil"/>
              <w:left w:val="nil"/>
              <w:bottom w:val="single" w:sz="4" w:space="0" w:color="auto"/>
              <w:right w:val="single" w:sz="4" w:space="0" w:color="auto"/>
            </w:tcBorders>
            <w:shd w:val="clear" w:color="auto" w:fill="auto"/>
            <w:vAlign w:val="center"/>
            <w:hideMark/>
          </w:tcPr>
          <w:p w14:paraId="4088DFB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Демонтаж чугунных труб Ф50-200мм</w:t>
            </w:r>
          </w:p>
        </w:tc>
        <w:tc>
          <w:tcPr>
            <w:tcW w:w="911" w:type="dxa"/>
            <w:tcBorders>
              <w:top w:val="nil"/>
              <w:left w:val="nil"/>
              <w:bottom w:val="single" w:sz="4" w:space="0" w:color="auto"/>
              <w:right w:val="single" w:sz="4" w:space="0" w:color="auto"/>
            </w:tcBorders>
            <w:shd w:val="clear" w:color="auto" w:fill="auto"/>
            <w:noWrap/>
            <w:vAlign w:val="center"/>
            <w:hideMark/>
          </w:tcPr>
          <w:p w14:paraId="5DFA8D7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01244A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7E1AC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1.2710</w:t>
            </w:r>
          </w:p>
        </w:tc>
        <w:tc>
          <w:tcPr>
            <w:tcW w:w="1198" w:type="dxa"/>
            <w:tcBorders>
              <w:top w:val="nil"/>
              <w:left w:val="nil"/>
              <w:bottom w:val="single" w:sz="4" w:space="0" w:color="auto"/>
              <w:right w:val="single" w:sz="4" w:space="0" w:color="auto"/>
            </w:tcBorders>
            <w:shd w:val="clear" w:color="000000" w:fill="FFFFFF"/>
            <w:noWrap/>
            <w:vAlign w:val="bottom"/>
            <w:hideMark/>
          </w:tcPr>
          <w:p w14:paraId="779E4E0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4062652"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BAEAB6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26F26E2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Монтаж трубопровода из канализационных поливинилхлоридных труб, с компрессионными кольцами Ф 110мм, с гидравлическим испытанием</w:t>
            </w:r>
          </w:p>
        </w:tc>
        <w:tc>
          <w:tcPr>
            <w:tcW w:w="911" w:type="dxa"/>
            <w:tcBorders>
              <w:top w:val="nil"/>
              <w:left w:val="nil"/>
              <w:bottom w:val="single" w:sz="4" w:space="0" w:color="auto"/>
              <w:right w:val="single" w:sz="4" w:space="0" w:color="auto"/>
            </w:tcBorders>
            <w:shd w:val="clear" w:color="auto" w:fill="auto"/>
            <w:noWrap/>
            <w:vAlign w:val="center"/>
            <w:hideMark/>
          </w:tcPr>
          <w:p w14:paraId="3D79939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C1F8FC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1DC68B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2.0170</w:t>
            </w:r>
          </w:p>
        </w:tc>
        <w:tc>
          <w:tcPr>
            <w:tcW w:w="1198" w:type="dxa"/>
            <w:tcBorders>
              <w:top w:val="nil"/>
              <w:left w:val="nil"/>
              <w:bottom w:val="single" w:sz="4" w:space="0" w:color="auto"/>
              <w:right w:val="single" w:sz="4" w:space="0" w:color="auto"/>
            </w:tcBorders>
            <w:shd w:val="clear" w:color="000000" w:fill="FFFFFF"/>
            <w:noWrap/>
            <w:vAlign w:val="bottom"/>
            <w:hideMark/>
          </w:tcPr>
          <w:p w14:paraId="5FA9113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B2AF7D6"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AF9129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304B4655"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трубопровода из канализационных поливинилхлоридных труб, с компрессионными кольцами Ф 50мм, с гидроиспытанием</w:t>
            </w:r>
          </w:p>
        </w:tc>
        <w:tc>
          <w:tcPr>
            <w:tcW w:w="911" w:type="dxa"/>
            <w:tcBorders>
              <w:top w:val="nil"/>
              <w:left w:val="nil"/>
              <w:bottom w:val="single" w:sz="4" w:space="0" w:color="auto"/>
              <w:right w:val="single" w:sz="4" w:space="0" w:color="auto"/>
            </w:tcBorders>
            <w:shd w:val="clear" w:color="auto" w:fill="auto"/>
            <w:noWrap/>
            <w:vAlign w:val="center"/>
            <w:hideMark/>
          </w:tcPr>
          <w:p w14:paraId="52D6010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6F2FED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327D4B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1.6970</w:t>
            </w:r>
          </w:p>
        </w:tc>
        <w:tc>
          <w:tcPr>
            <w:tcW w:w="1198" w:type="dxa"/>
            <w:tcBorders>
              <w:top w:val="nil"/>
              <w:left w:val="nil"/>
              <w:bottom w:val="single" w:sz="4" w:space="0" w:color="auto"/>
              <w:right w:val="single" w:sz="4" w:space="0" w:color="auto"/>
            </w:tcBorders>
            <w:shd w:val="clear" w:color="000000" w:fill="FFFFFF"/>
            <w:noWrap/>
            <w:vAlign w:val="bottom"/>
            <w:hideMark/>
          </w:tcPr>
          <w:p w14:paraId="0A17B94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BFED966"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A72A4E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2B2E36A6"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механизма смыва унитаза</w:t>
            </w:r>
          </w:p>
        </w:tc>
        <w:tc>
          <w:tcPr>
            <w:tcW w:w="911" w:type="dxa"/>
            <w:tcBorders>
              <w:top w:val="nil"/>
              <w:left w:val="nil"/>
              <w:bottom w:val="single" w:sz="4" w:space="0" w:color="auto"/>
              <w:right w:val="single" w:sz="4" w:space="0" w:color="auto"/>
            </w:tcBorders>
            <w:shd w:val="clear" w:color="auto" w:fill="auto"/>
            <w:noWrap/>
            <w:vAlign w:val="center"/>
            <w:hideMark/>
          </w:tcPr>
          <w:p w14:paraId="26F33F4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CCF000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C41BF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7.5000</w:t>
            </w:r>
          </w:p>
        </w:tc>
        <w:tc>
          <w:tcPr>
            <w:tcW w:w="1198" w:type="dxa"/>
            <w:tcBorders>
              <w:top w:val="nil"/>
              <w:left w:val="nil"/>
              <w:bottom w:val="single" w:sz="4" w:space="0" w:color="auto"/>
              <w:right w:val="single" w:sz="4" w:space="0" w:color="auto"/>
            </w:tcBorders>
            <w:shd w:val="clear" w:color="000000" w:fill="FFFFFF"/>
            <w:noWrap/>
            <w:vAlign w:val="bottom"/>
            <w:hideMark/>
          </w:tcPr>
          <w:p w14:paraId="5151D90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3108A5E"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AE6F65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59848094"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керамических унитазов с умывальником /детских/</w:t>
            </w:r>
          </w:p>
        </w:tc>
        <w:tc>
          <w:tcPr>
            <w:tcW w:w="911" w:type="dxa"/>
            <w:tcBorders>
              <w:top w:val="nil"/>
              <w:left w:val="nil"/>
              <w:bottom w:val="single" w:sz="4" w:space="0" w:color="auto"/>
              <w:right w:val="single" w:sz="4" w:space="0" w:color="auto"/>
            </w:tcBorders>
            <w:shd w:val="clear" w:color="auto" w:fill="auto"/>
            <w:noWrap/>
            <w:vAlign w:val="center"/>
            <w:hideMark/>
          </w:tcPr>
          <w:p w14:paraId="4B4590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46D766D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09028E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41.1990</w:t>
            </w:r>
          </w:p>
        </w:tc>
        <w:tc>
          <w:tcPr>
            <w:tcW w:w="1198" w:type="dxa"/>
            <w:tcBorders>
              <w:top w:val="nil"/>
              <w:left w:val="nil"/>
              <w:bottom w:val="single" w:sz="4" w:space="0" w:color="auto"/>
              <w:right w:val="single" w:sz="4" w:space="0" w:color="auto"/>
            </w:tcBorders>
            <w:shd w:val="clear" w:color="000000" w:fill="FFFFFF"/>
            <w:noWrap/>
            <w:vAlign w:val="bottom"/>
            <w:hideMark/>
          </w:tcPr>
          <w:p w14:paraId="457E22F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255E127" w14:textId="77777777" w:rsidTr="003B49DB">
        <w:trPr>
          <w:trHeight w:val="63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C98FEC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w:t>
            </w:r>
          </w:p>
        </w:tc>
        <w:tc>
          <w:tcPr>
            <w:tcW w:w="5420" w:type="dxa"/>
            <w:tcBorders>
              <w:top w:val="nil"/>
              <w:left w:val="nil"/>
              <w:bottom w:val="single" w:sz="4" w:space="0" w:color="auto"/>
              <w:right w:val="single" w:sz="4" w:space="0" w:color="auto"/>
            </w:tcBorders>
            <w:shd w:val="clear" w:color="auto" w:fill="auto"/>
            <w:vAlign w:val="center"/>
            <w:hideMark/>
          </w:tcPr>
          <w:p w14:paraId="147409B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керамических унитазов со смывным бачком</w:t>
            </w:r>
          </w:p>
        </w:tc>
        <w:tc>
          <w:tcPr>
            <w:tcW w:w="911" w:type="dxa"/>
            <w:tcBorders>
              <w:top w:val="nil"/>
              <w:left w:val="nil"/>
              <w:bottom w:val="single" w:sz="4" w:space="0" w:color="auto"/>
              <w:right w:val="single" w:sz="4" w:space="0" w:color="auto"/>
            </w:tcBorders>
            <w:shd w:val="clear" w:color="auto" w:fill="auto"/>
            <w:noWrap/>
            <w:vAlign w:val="center"/>
            <w:hideMark/>
          </w:tcPr>
          <w:p w14:paraId="42A491A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3E74C96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15E3E9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54.1310</w:t>
            </w:r>
          </w:p>
        </w:tc>
        <w:tc>
          <w:tcPr>
            <w:tcW w:w="1198" w:type="dxa"/>
            <w:tcBorders>
              <w:top w:val="nil"/>
              <w:left w:val="nil"/>
              <w:bottom w:val="single" w:sz="4" w:space="0" w:color="auto"/>
              <w:right w:val="single" w:sz="4" w:space="0" w:color="auto"/>
            </w:tcBorders>
            <w:shd w:val="clear" w:color="000000" w:fill="FFFFFF"/>
            <w:noWrap/>
            <w:vAlign w:val="bottom"/>
            <w:hideMark/>
          </w:tcPr>
          <w:p w14:paraId="3793209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9368710"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3AB53A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6EB5409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Переустановка керамического унитаза</w:t>
            </w:r>
          </w:p>
        </w:tc>
        <w:tc>
          <w:tcPr>
            <w:tcW w:w="911" w:type="dxa"/>
            <w:tcBorders>
              <w:top w:val="nil"/>
              <w:left w:val="nil"/>
              <w:bottom w:val="single" w:sz="4" w:space="0" w:color="auto"/>
              <w:right w:val="single" w:sz="4" w:space="0" w:color="auto"/>
            </w:tcBorders>
            <w:shd w:val="clear" w:color="auto" w:fill="auto"/>
            <w:noWrap/>
            <w:vAlign w:val="center"/>
            <w:hideMark/>
          </w:tcPr>
          <w:p w14:paraId="3A7C355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4A179CA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6E0ABA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23.3830</w:t>
            </w:r>
          </w:p>
        </w:tc>
        <w:tc>
          <w:tcPr>
            <w:tcW w:w="1198" w:type="dxa"/>
            <w:tcBorders>
              <w:top w:val="nil"/>
              <w:left w:val="nil"/>
              <w:bottom w:val="single" w:sz="4" w:space="0" w:color="auto"/>
              <w:right w:val="single" w:sz="4" w:space="0" w:color="auto"/>
            </w:tcBorders>
            <w:shd w:val="clear" w:color="000000" w:fill="FFFFFF"/>
            <w:noWrap/>
            <w:vAlign w:val="bottom"/>
            <w:hideMark/>
          </w:tcPr>
          <w:p w14:paraId="7425CD0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464D030"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BE859A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4BC3A07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керамической мойки с сифоном /детской/</w:t>
            </w:r>
          </w:p>
        </w:tc>
        <w:tc>
          <w:tcPr>
            <w:tcW w:w="911" w:type="dxa"/>
            <w:tcBorders>
              <w:top w:val="nil"/>
              <w:left w:val="nil"/>
              <w:bottom w:val="single" w:sz="4" w:space="0" w:color="auto"/>
              <w:right w:val="single" w:sz="4" w:space="0" w:color="auto"/>
            </w:tcBorders>
            <w:shd w:val="clear" w:color="auto" w:fill="auto"/>
            <w:noWrap/>
            <w:vAlign w:val="center"/>
            <w:hideMark/>
          </w:tcPr>
          <w:p w14:paraId="2AF02F4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5B52912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997879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21.6470</w:t>
            </w:r>
          </w:p>
        </w:tc>
        <w:tc>
          <w:tcPr>
            <w:tcW w:w="1198" w:type="dxa"/>
            <w:tcBorders>
              <w:top w:val="nil"/>
              <w:left w:val="nil"/>
              <w:bottom w:val="single" w:sz="4" w:space="0" w:color="auto"/>
              <w:right w:val="single" w:sz="4" w:space="0" w:color="auto"/>
            </w:tcBorders>
            <w:shd w:val="clear" w:color="000000" w:fill="FFFFFF"/>
            <w:noWrap/>
            <w:vAlign w:val="bottom"/>
            <w:hideMark/>
          </w:tcPr>
          <w:p w14:paraId="153A9B4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161D252"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A93748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w:t>
            </w:r>
          </w:p>
        </w:tc>
        <w:tc>
          <w:tcPr>
            <w:tcW w:w="5420" w:type="dxa"/>
            <w:tcBorders>
              <w:top w:val="nil"/>
              <w:left w:val="nil"/>
              <w:bottom w:val="single" w:sz="4" w:space="0" w:color="auto"/>
              <w:right w:val="single" w:sz="4" w:space="0" w:color="auto"/>
            </w:tcBorders>
            <w:shd w:val="clear" w:color="auto" w:fill="auto"/>
            <w:vAlign w:val="center"/>
            <w:hideMark/>
          </w:tcPr>
          <w:p w14:paraId="75EAA75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керамической мойки с подставкой для ног и сифоном</w:t>
            </w:r>
          </w:p>
        </w:tc>
        <w:tc>
          <w:tcPr>
            <w:tcW w:w="911" w:type="dxa"/>
            <w:tcBorders>
              <w:top w:val="nil"/>
              <w:left w:val="nil"/>
              <w:bottom w:val="single" w:sz="4" w:space="0" w:color="auto"/>
              <w:right w:val="single" w:sz="4" w:space="0" w:color="auto"/>
            </w:tcBorders>
            <w:shd w:val="clear" w:color="auto" w:fill="auto"/>
            <w:noWrap/>
            <w:vAlign w:val="center"/>
            <w:hideMark/>
          </w:tcPr>
          <w:p w14:paraId="4622092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22C5C32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7DCB2E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15.9680</w:t>
            </w:r>
          </w:p>
        </w:tc>
        <w:tc>
          <w:tcPr>
            <w:tcW w:w="1198" w:type="dxa"/>
            <w:tcBorders>
              <w:top w:val="nil"/>
              <w:left w:val="nil"/>
              <w:bottom w:val="single" w:sz="4" w:space="0" w:color="auto"/>
              <w:right w:val="single" w:sz="4" w:space="0" w:color="auto"/>
            </w:tcBorders>
            <w:shd w:val="clear" w:color="000000" w:fill="FFFFFF"/>
            <w:noWrap/>
            <w:vAlign w:val="bottom"/>
            <w:hideMark/>
          </w:tcPr>
          <w:p w14:paraId="08C7BB1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2162B4F"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0CE99F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20F63EA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Переустановка керамических моек</w:t>
            </w:r>
          </w:p>
        </w:tc>
        <w:tc>
          <w:tcPr>
            <w:tcW w:w="911" w:type="dxa"/>
            <w:tcBorders>
              <w:top w:val="nil"/>
              <w:left w:val="nil"/>
              <w:bottom w:val="single" w:sz="4" w:space="0" w:color="auto"/>
              <w:right w:val="single" w:sz="4" w:space="0" w:color="auto"/>
            </w:tcBorders>
            <w:shd w:val="clear" w:color="auto" w:fill="auto"/>
            <w:noWrap/>
            <w:vAlign w:val="center"/>
            <w:hideMark/>
          </w:tcPr>
          <w:p w14:paraId="21CF3C6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264E09A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AD5F0C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6.8710</w:t>
            </w:r>
          </w:p>
        </w:tc>
        <w:tc>
          <w:tcPr>
            <w:tcW w:w="1198" w:type="dxa"/>
            <w:tcBorders>
              <w:top w:val="nil"/>
              <w:left w:val="nil"/>
              <w:bottom w:val="single" w:sz="4" w:space="0" w:color="auto"/>
              <w:right w:val="single" w:sz="4" w:space="0" w:color="auto"/>
            </w:tcBorders>
            <w:shd w:val="clear" w:color="000000" w:fill="FFFFFF"/>
            <w:noWrap/>
            <w:vAlign w:val="bottom"/>
            <w:hideMark/>
          </w:tcPr>
          <w:p w14:paraId="1C833F0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574F504"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7887D3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w:t>
            </w:r>
          </w:p>
        </w:tc>
        <w:tc>
          <w:tcPr>
            <w:tcW w:w="5420" w:type="dxa"/>
            <w:tcBorders>
              <w:top w:val="nil"/>
              <w:left w:val="nil"/>
              <w:bottom w:val="single" w:sz="4" w:space="0" w:color="auto"/>
              <w:right w:val="single" w:sz="4" w:space="0" w:color="auto"/>
            </w:tcBorders>
            <w:shd w:val="clear" w:color="auto" w:fill="auto"/>
            <w:vAlign w:val="center"/>
            <w:hideMark/>
          </w:tcPr>
          <w:p w14:paraId="2A39A3F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керамической пьедесталной мойки с сифоном /детской/</w:t>
            </w:r>
          </w:p>
        </w:tc>
        <w:tc>
          <w:tcPr>
            <w:tcW w:w="911" w:type="dxa"/>
            <w:tcBorders>
              <w:top w:val="nil"/>
              <w:left w:val="nil"/>
              <w:bottom w:val="single" w:sz="4" w:space="0" w:color="auto"/>
              <w:right w:val="single" w:sz="4" w:space="0" w:color="auto"/>
            </w:tcBorders>
            <w:shd w:val="clear" w:color="auto" w:fill="auto"/>
            <w:noWrap/>
            <w:vAlign w:val="center"/>
            <w:hideMark/>
          </w:tcPr>
          <w:p w14:paraId="0055136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5AD61ED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36B43A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5.6440</w:t>
            </w:r>
          </w:p>
        </w:tc>
        <w:tc>
          <w:tcPr>
            <w:tcW w:w="1198" w:type="dxa"/>
            <w:tcBorders>
              <w:top w:val="nil"/>
              <w:left w:val="nil"/>
              <w:bottom w:val="single" w:sz="4" w:space="0" w:color="auto"/>
              <w:right w:val="single" w:sz="4" w:space="0" w:color="auto"/>
            </w:tcBorders>
            <w:shd w:val="clear" w:color="000000" w:fill="FFFFFF"/>
            <w:noWrap/>
            <w:vAlign w:val="bottom"/>
            <w:hideMark/>
          </w:tcPr>
          <w:p w14:paraId="250F427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72399E9"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2E87FF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w:t>
            </w:r>
          </w:p>
        </w:tc>
        <w:tc>
          <w:tcPr>
            <w:tcW w:w="5420" w:type="dxa"/>
            <w:tcBorders>
              <w:top w:val="nil"/>
              <w:left w:val="nil"/>
              <w:bottom w:val="single" w:sz="4" w:space="0" w:color="auto"/>
              <w:right w:val="single" w:sz="4" w:space="0" w:color="auto"/>
            </w:tcBorders>
            <w:shd w:val="clear" w:color="auto" w:fill="auto"/>
            <w:vAlign w:val="center"/>
            <w:hideMark/>
          </w:tcPr>
          <w:p w14:paraId="2C829EB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двойной кухонной мойки с сифоном и смесителем</w:t>
            </w:r>
          </w:p>
        </w:tc>
        <w:tc>
          <w:tcPr>
            <w:tcW w:w="911" w:type="dxa"/>
            <w:tcBorders>
              <w:top w:val="nil"/>
              <w:left w:val="nil"/>
              <w:bottom w:val="single" w:sz="4" w:space="0" w:color="auto"/>
              <w:right w:val="single" w:sz="4" w:space="0" w:color="auto"/>
            </w:tcBorders>
            <w:shd w:val="clear" w:color="auto" w:fill="auto"/>
            <w:noWrap/>
            <w:vAlign w:val="center"/>
            <w:hideMark/>
          </w:tcPr>
          <w:p w14:paraId="2A10C1B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5FE40FB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B3B22C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9.3210</w:t>
            </w:r>
          </w:p>
        </w:tc>
        <w:tc>
          <w:tcPr>
            <w:tcW w:w="1198" w:type="dxa"/>
            <w:tcBorders>
              <w:top w:val="nil"/>
              <w:left w:val="nil"/>
              <w:bottom w:val="single" w:sz="4" w:space="0" w:color="auto"/>
              <w:right w:val="single" w:sz="4" w:space="0" w:color="auto"/>
            </w:tcBorders>
            <w:shd w:val="clear" w:color="000000" w:fill="FFFFFF"/>
            <w:noWrap/>
            <w:vAlign w:val="bottom"/>
            <w:hideMark/>
          </w:tcPr>
          <w:p w14:paraId="36B2744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51B8769"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BD482D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w:t>
            </w:r>
          </w:p>
        </w:tc>
        <w:tc>
          <w:tcPr>
            <w:tcW w:w="5420" w:type="dxa"/>
            <w:tcBorders>
              <w:top w:val="nil"/>
              <w:left w:val="nil"/>
              <w:bottom w:val="single" w:sz="4" w:space="0" w:color="auto"/>
              <w:right w:val="single" w:sz="4" w:space="0" w:color="auto"/>
            </w:tcBorders>
            <w:shd w:val="clear" w:color="auto" w:fill="auto"/>
            <w:vAlign w:val="center"/>
            <w:hideMark/>
          </w:tcPr>
          <w:p w14:paraId="12AC746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Замена сифона унитаза </w:t>
            </w:r>
            <w:r w:rsidRPr="003B49DB">
              <w:rPr>
                <w:rFonts w:ascii="Tahoma" w:hAnsi="Tahoma" w:cs="Tahoma"/>
                <w:sz w:val="16"/>
                <w:szCs w:val="16"/>
                <w:lang w:val="en-US" w:eastAsia="en-US" w:bidi="ar-SA"/>
              </w:rPr>
              <w:t>Φ</w:t>
            </w:r>
            <w:r w:rsidRPr="003B49DB">
              <w:rPr>
                <w:rFonts w:ascii="Tahoma" w:hAnsi="Tahoma" w:cs="Tahoma"/>
                <w:sz w:val="16"/>
                <w:szCs w:val="16"/>
                <w:lang w:eastAsia="en-US" w:bidi="ar-SA"/>
              </w:rPr>
              <w:t>110 мм</w:t>
            </w:r>
          </w:p>
        </w:tc>
        <w:tc>
          <w:tcPr>
            <w:tcW w:w="911" w:type="dxa"/>
            <w:tcBorders>
              <w:top w:val="nil"/>
              <w:left w:val="nil"/>
              <w:bottom w:val="single" w:sz="4" w:space="0" w:color="auto"/>
              <w:right w:val="single" w:sz="4" w:space="0" w:color="auto"/>
            </w:tcBorders>
            <w:shd w:val="clear" w:color="auto" w:fill="auto"/>
            <w:noWrap/>
            <w:vAlign w:val="center"/>
            <w:hideMark/>
          </w:tcPr>
          <w:p w14:paraId="7CFA8EB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34334D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44EF4E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2.3760</w:t>
            </w:r>
          </w:p>
        </w:tc>
        <w:tc>
          <w:tcPr>
            <w:tcW w:w="1198" w:type="dxa"/>
            <w:tcBorders>
              <w:top w:val="nil"/>
              <w:left w:val="nil"/>
              <w:bottom w:val="single" w:sz="4" w:space="0" w:color="auto"/>
              <w:right w:val="single" w:sz="4" w:space="0" w:color="auto"/>
            </w:tcBorders>
            <w:shd w:val="clear" w:color="000000" w:fill="FFFFFF"/>
            <w:noWrap/>
            <w:vAlign w:val="bottom"/>
            <w:hideMark/>
          </w:tcPr>
          <w:p w14:paraId="5415D86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435C48E"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C26B6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w:t>
            </w:r>
          </w:p>
        </w:tc>
        <w:tc>
          <w:tcPr>
            <w:tcW w:w="5420" w:type="dxa"/>
            <w:tcBorders>
              <w:top w:val="nil"/>
              <w:left w:val="nil"/>
              <w:bottom w:val="single" w:sz="4" w:space="0" w:color="auto"/>
              <w:right w:val="single" w:sz="4" w:space="0" w:color="auto"/>
            </w:tcBorders>
            <w:shd w:val="clear" w:color="auto" w:fill="auto"/>
            <w:vAlign w:val="center"/>
            <w:hideMark/>
          </w:tcPr>
          <w:p w14:paraId="2433B01B"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сифона раковины Φ50мм</w:t>
            </w:r>
          </w:p>
        </w:tc>
        <w:tc>
          <w:tcPr>
            <w:tcW w:w="911" w:type="dxa"/>
            <w:tcBorders>
              <w:top w:val="nil"/>
              <w:left w:val="nil"/>
              <w:bottom w:val="single" w:sz="4" w:space="0" w:color="auto"/>
              <w:right w:val="single" w:sz="4" w:space="0" w:color="auto"/>
            </w:tcBorders>
            <w:shd w:val="clear" w:color="auto" w:fill="auto"/>
            <w:noWrap/>
            <w:vAlign w:val="center"/>
            <w:hideMark/>
          </w:tcPr>
          <w:p w14:paraId="6DF7B56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2F80A9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0BAFD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1.9620</w:t>
            </w:r>
          </w:p>
        </w:tc>
        <w:tc>
          <w:tcPr>
            <w:tcW w:w="1198" w:type="dxa"/>
            <w:tcBorders>
              <w:top w:val="nil"/>
              <w:left w:val="nil"/>
              <w:bottom w:val="single" w:sz="4" w:space="0" w:color="auto"/>
              <w:right w:val="single" w:sz="4" w:space="0" w:color="auto"/>
            </w:tcBorders>
            <w:shd w:val="clear" w:color="000000" w:fill="FFFFFF"/>
            <w:noWrap/>
            <w:vAlign w:val="bottom"/>
            <w:hideMark/>
          </w:tcPr>
          <w:p w14:paraId="709160A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C245012"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DC245F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w:t>
            </w:r>
          </w:p>
        </w:tc>
        <w:tc>
          <w:tcPr>
            <w:tcW w:w="5420" w:type="dxa"/>
            <w:tcBorders>
              <w:top w:val="nil"/>
              <w:left w:val="nil"/>
              <w:bottom w:val="single" w:sz="4" w:space="0" w:color="auto"/>
              <w:right w:val="single" w:sz="4" w:space="0" w:color="auto"/>
            </w:tcBorders>
            <w:shd w:val="clear" w:color="auto" w:fill="auto"/>
            <w:vAlign w:val="center"/>
            <w:hideMark/>
          </w:tcPr>
          <w:p w14:paraId="5103E2E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Монтаж труб Р 50мм /нержавейка/</w:t>
            </w:r>
          </w:p>
        </w:tc>
        <w:tc>
          <w:tcPr>
            <w:tcW w:w="911" w:type="dxa"/>
            <w:tcBorders>
              <w:top w:val="nil"/>
              <w:left w:val="nil"/>
              <w:bottom w:val="single" w:sz="4" w:space="0" w:color="auto"/>
              <w:right w:val="single" w:sz="4" w:space="0" w:color="auto"/>
            </w:tcBorders>
            <w:shd w:val="clear" w:color="auto" w:fill="auto"/>
            <w:noWrap/>
            <w:vAlign w:val="center"/>
            <w:hideMark/>
          </w:tcPr>
          <w:p w14:paraId="1D24E2F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2B2484F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30D99A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0.6010</w:t>
            </w:r>
          </w:p>
        </w:tc>
        <w:tc>
          <w:tcPr>
            <w:tcW w:w="1198" w:type="dxa"/>
            <w:tcBorders>
              <w:top w:val="nil"/>
              <w:left w:val="nil"/>
              <w:bottom w:val="single" w:sz="4" w:space="0" w:color="auto"/>
              <w:right w:val="single" w:sz="4" w:space="0" w:color="auto"/>
            </w:tcBorders>
            <w:shd w:val="clear" w:color="000000" w:fill="FFFFFF"/>
            <w:noWrap/>
            <w:vAlign w:val="bottom"/>
            <w:hideMark/>
          </w:tcPr>
          <w:p w14:paraId="2BCD403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35D0420"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820AC3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w:t>
            </w:r>
          </w:p>
        </w:tc>
        <w:tc>
          <w:tcPr>
            <w:tcW w:w="5420" w:type="dxa"/>
            <w:tcBorders>
              <w:top w:val="nil"/>
              <w:left w:val="nil"/>
              <w:bottom w:val="single" w:sz="4" w:space="0" w:color="auto"/>
              <w:right w:val="single" w:sz="4" w:space="0" w:color="auto"/>
            </w:tcBorders>
            <w:shd w:val="clear" w:color="auto" w:fill="auto"/>
            <w:vAlign w:val="center"/>
            <w:hideMark/>
          </w:tcPr>
          <w:p w14:paraId="387A8BC6"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Шашка P 110мм</w:t>
            </w:r>
          </w:p>
        </w:tc>
        <w:tc>
          <w:tcPr>
            <w:tcW w:w="911" w:type="dxa"/>
            <w:tcBorders>
              <w:top w:val="nil"/>
              <w:left w:val="nil"/>
              <w:bottom w:val="single" w:sz="4" w:space="0" w:color="auto"/>
              <w:right w:val="single" w:sz="4" w:space="0" w:color="auto"/>
            </w:tcBorders>
            <w:shd w:val="clear" w:color="auto" w:fill="auto"/>
            <w:noWrap/>
            <w:vAlign w:val="center"/>
            <w:hideMark/>
          </w:tcPr>
          <w:p w14:paraId="5050F8B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D62000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3A9242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1.7530</w:t>
            </w:r>
          </w:p>
        </w:tc>
        <w:tc>
          <w:tcPr>
            <w:tcW w:w="1198" w:type="dxa"/>
            <w:tcBorders>
              <w:top w:val="nil"/>
              <w:left w:val="nil"/>
              <w:bottom w:val="single" w:sz="4" w:space="0" w:color="auto"/>
              <w:right w:val="single" w:sz="4" w:space="0" w:color="auto"/>
            </w:tcBorders>
            <w:shd w:val="clear" w:color="000000" w:fill="FFFFFF"/>
            <w:noWrap/>
            <w:vAlign w:val="bottom"/>
            <w:hideMark/>
          </w:tcPr>
          <w:p w14:paraId="4ADCCAC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5E34E9C" w14:textId="77777777" w:rsidTr="003B49DB">
        <w:trPr>
          <w:trHeight w:val="3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273F77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22</w:t>
            </w:r>
          </w:p>
        </w:tc>
        <w:tc>
          <w:tcPr>
            <w:tcW w:w="5420" w:type="dxa"/>
            <w:tcBorders>
              <w:top w:val="nil"/>
              <w:left w:val="nil"/>
              <w:bottom w:val="single" w:sz="4" w:space="0" w:color="auto"/>
              <w:right w:val="single" w:sz="4" w:space="0" w:color="auto"/>
            </w:tcBorders>
            <w:shd w:val="clear" w:color="auto" w:fill="auto"/>
            <w:vAlign w:val="center"/>
            <w:hideMark/>
          </w:tcPr>
          <w:p w14:paraId="65E8B69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Шашка P 50мм</w:t>
            </w:r>
          </w:p>
        </w:tc>
        <w:tc>
          <w:tcPr>
            <w:tcW w:w="911" w:type="dxa"/>
            <w:tcBorders>
              <w:top w:val="nil"/>
              <w:left w:val="nil"/>
              <w:bottom w:val="single" w:sz="4" w:space="0" w:color="auto"/>
              <w:right w:val="single" w:sz="4" w:space="0" w:color="auto"/>
            </w:tcBorders>
            <w:shd w:val="clear" w:color="auto" w:fill="auto"/>
            <w:noWrap/>
            <w:vAlign w:val="center"/>
            <w:hideMark/>
          </w:tcPr>
          <w:p w14:paraId="2BB29B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E1576D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87E085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0.8360</w:t>
            </w:r>
          </w:p>
        </w:tc>
        <w:tc>
          <w:tcPr>
            <w:tcW w:w="1198" w:type="dxa"/>
            <w:tcBorders>
              <w:top w:val="nil"/>
              <w:left w:val="nil"/>
              <w:bottom w:val="single" w:sz="4" w:space="0" w:color="auto"/>
              <w:right w:val="single" w:sz="4" w:space="0" w:color="auto"/>
            </w:tcBorders>
            <w:shd w:val="clear" w:color="000000" w:fill="FFFFFF"/>
            <w:noWrap/>
            <w:vAlign w:val="bottom"/>
            <w:hideMark/>
          </w:tcPr>
          <w:p w14:paraId="361244B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6AFD1F0"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C4BBBF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w:t>
            </w:r>
          </w:p>
        </w:tc>
        <w:tc>
          <w:tcPr>
            <w:tcW w:w="5420" w:type="dxa"/>
            <w:tcBorders>
              <w:top w:val="nil"/>
              <w:left w:val="nil"/>
              <w:bottom w:val="single" w:sz="4" w:space="0" w:color="auto"/>
              <w:right w:val="single" w:sz="4" w:space="0" w:color="auto"/>
            </w:tcBorders>
            <w:shd w:val="clear" w:color="auto" w:fill="auto"/>
            <w:vAlign w:val="center"/>
            <w:hideMark/>
          </w:tcPr>
          <w:p w14:paraId="7076F85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Распределитель канализационный поливинилхлоридный четырехходовой Р100мм</w:t>
            </w:r>
          </w:p>
        </w:tc>
        <w:tc>
          <w:tcPr>
            <w:tcW w:w="911" w:type="dxa"/>
            <w:tcBorders>
              <w:top w:val="nil"/>
              <w:left w:val="nil"/>
              <w:bottom w:val="single" w:sz="4" w:space="0" w:color="auto"/>
              <w:right w:val="single" w:sz="4" w:space="0" w:color="auto"/>
            </w:tcBorders>
            <w:shd w:val="clear" w:color="auto" w:fill="auto"/>
            <w:noWrap/>
            <w:vAlign w:val="center"/>
            <w:hideMark/>
          </w:tcPr>
          <w:p w14:paraId="1F21833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3B285C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2C4009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0.1960</w:t>
            </w:r>
          </w:p>
        </w:tc>
        <w:tc>
          <w:tcPr>
            <w:tcW w:w="1198" w:type="dxa"/>
            <w:tcBorders>
              <w:top w:val="nil"/>
              <w:left w:val="nil"/>
              <w:bottom w:val="single" w:sz="4" w:space="0" w:color="auto"/>
              <w:right w:val="single" w:sz="4" w:space="0" w:color="auto"/>
            </w:tcBorders>
            <w:shd w:val="clear" w:color="000000" w:fill="FFFFFF"/>
            <w:noWrap/>
            <w:vAlign w:val="bottom"/>
            <w:hideMark/>
          </w:tcPr>
          <w:p w14:paraId="4458332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BE120A0"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215AB7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w:t>
            </w:r>
          </w:p>
        </w:tc>
        <w:tc>
          <w:tcPr>
            <w:tcW w:w="5420" w:type="dxa"/>
            <w:tcBorders>
              <w:top w:val="nil"/>
              <w:left w:val="nil"/>
              <w:bottom w:val="single" w:sz="4" w:space="0" w:color="auto"/>
              <w:right w:val="single" w:sz="4" w:space="0" w:color="auto"/>
            </w:tcBorders>
            <w:shd w:val="clear" w:color="auto" w:fill="auto"/>
            <w:vAlign w:val="center"/>
            <w:hideMark/>
          </w:tcPr>
          <w:p w14:paraId="345F044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Труба ПВХ канализационная </w:t>
            </w:r>
            <w:r w:rsidRPr="003B49DB">
              <w:rPr>
                <w:rFonts w:ascii="Tahoma" w:hAnsi="Tahoma" w:cs="Tahoma"/>
                <w:sz w:val="16"/>
                <w:szCs w:val="16"/>
                <w:lang w:val="en-US" w:eastAsia="en-US" w:bidi="ar-SA"/>
              </w:rPr>
              <w:t>Φ</w:t>
            </w:r>
            <w:r w:rsidRPr="003B49DB">
              <w:rPr>
                <w:rFonts w:ascii="Tahoma" w:hAnsi="Tahoma" w:cs="Tahoma"/>
                <w:sz w:val="16"/>
                <w:szCs w:val="16"/>
                <w:lang w:eastAsia="en-US" w:bidi="ar-SA"/>
              </w:rPr>
              <w:t>100-50мм</w:t>
            </w:r>
          </w:p>
        </w:tc>
        <w:tc>
          <w:tcPr>
            <w:tcW w:w="911" w:type="dxa"/>
            <w:tcBorders>
              <w:top w:val="nil"/>
              <w:left w:val="nil"/>
              <w:bottom w:val="single" w:sz="4" w:space="0" w:color="auto"/>
              <w:right w:val="single" w:sz="4" w:space="0" w:color="auto"/>
            </w:tcBorders>
            <w:shd w:val="clear" w:color="auto" w:fill="auto"/>
            <w:noWrap/>
            <w:vAlign w:val="center"/>
            <w:hideMark/>
          </w:tcPr>
          <w:p w14:paraId="3C3456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EE6B7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4189FE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0.9960</w:t>
            </w:r>
          </w:p>
        </w:tc>
        <w:tc>
          <w:tcPr>
            <w:tcW w:w="1198" w:type="dxa"/>
            <w:tcBorders>
              <w:top w:val="nil"/>
              <w:left w:val="nil"/>
              <w:bottom w:val="single" w:sz="4" w:space="0" w:color="auto"/>
              <w:right w:val="single" w:sz="4" w:space="0" w:color="auto"/>
            </w:tcBorders>
            <w:shd w:val="clear" w:color="000000" w:fill="FFFFFF"/>
            <w:noWrap/>
            <w:vAlign w:val="bottom"/>
            <w:hideMark/>
          </w:tcPr>
          <w:p w14:paraId="2FBB34B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26BB2CF"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6AD680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25</w:t>
            </w:r>
          </w:p>
        </w:tc>
        <w:tc>
          <w:tcPr>
            <w:tcW w:w="5420" w:type="dxa"/>
            <w:tcBorders>
              <w:top w:val="nil"/>
              <w:left w:val="nil"/>
              <w:bottom w:val="single" w:sz="4" w:space="0" w:color="auto"/>
              <w:right w:val="single" w:sz="4" w:space="0" w:color="auto"/>
            </w:tcBorders>
            <w:shd w:val="clear" w:color="auto" w:fill="auto"/>
            <w:vAlign w:val="center"/>
            <w:hideMark/>
          </w:tcPr>
          <w:p w14:paraId="057D90F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Распределитель канализационный поливинилхлоридный трехходовой </w:t>
            </w:r>
            <w:r w:rsidRPr="003B49DB">
              <w:rPr>
                <w:rFonts w:ascii="Tahoma" w:hAnsi="Tahoma" w:cs="Tahoma"/>
                <w:sz w:val="16"/>
                <w:szCs w:val="16"/>
                <w:lang w:val="en-US" w:eastAsia="en-US" w:bidi="ar-SA"/>
              </w:rPr>
              <w:t>P</w:t>
            </w:r>
            <w:r w:rsidRPr="003B49DB">
              <w:rPr>
                <w:rFonts w:ascii="Tahoma" w:hAnsi="Tahoma" w:cs="Tahoma"/>
                <w:sz w:val="16"/>
                <w:szCs w:val="16"/>
                <w:lang w:eastAsia="en-US" w:bidi="ar-SA"/>
              </w:rPr>
              <w:t>100мм</w:t>
            </w:r>
          </w:p>
        </w:tc>
        <w:tc>
          <w:tcPr>
            <w:tcW w:w="911" w:type="dxa"/>
            <w:tcBorders>
              <w:top w:val="nil"/>
              <w:left w:val="nil"/>
              <w:bottom w:val="single" w:sz="4" w:space="0" w:color="auto"/>
              <w:right w:val="single" w:sz="4" w:space="0" w:color="auto"/>
            </w:tcBorders>
            <w:shd w:val="clear" w:color="auto" w:fill="auto"/>
            <w:noWrap/>
            <w:vAlign w:val="center"/>
            <w:hideMark/>
          </w:tcPr>
          <w:p w14:paraId="3D2F303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658A72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21298A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0.1570</w:t>
            </w:r>
          </w:p>
        </w:tc>
        <w:tc>
          <w:tcPr>
            <w:tcW w:w="1198" w:type="dxa"/>
            <w:tcBorders>
              <w:top w:val="nil"/>
              <w:left w:val="nil"/>
              <w:bottom w:val="single" w:sz="4" w:space="0" w:color="auto"/>
              <w:right w:val="single" w:sz="4" w:space="0" w:color="auto"/>
            </w:tcBorders>
            <w:shd w:val="clear" w:color="000000" w:fill="FFFFFF"/>
            <w:noWrap/>
            <w:vAlign w:val="bottom"/>
            <w:hideMark/>
          </w:tcPr>
          <w:p w14:paraId="3E78268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2A3FD8E"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8B782E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w:t>
            </w:r>
          </w:p>
        </w:tc>
        <w:tc>
          <w:tcPr>
            <w:tcW w:w="5420" w:type="dxa"/>
            <w:tcBorders>
              <w:top w:val="nil"/>
              <w:left w:val="nil"/>
              <w:bottom w:val="single" w:sz="4" w:space="0" w:color="auto"/>
              <w:right w:val="single" w:sz="4" w:space="0" w:color="auto"/>
            </w:tcBorders>
            <w:shd w:val="clear" w:color="auto" w:fill="auto"/>
            <w:vAlign w:val="center"/>
            <w:hideMark/>
          </w:tcPr>
          <w:p w14:paraId="532560E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Распределитель канализационный поливинилхлоридный трехходовой </w:t>
            </w:r>
            <w:r w:rsidRPr="003B49DB">
              <w:rPr>
                <w:rFonts w:ascii="Tahoma" w:hAnsi="Tahoma" w:cs="Tahoma"/>
                <w:sz w:val="16"/>
                <w:szCs w:val="16"/>
                <w:lang w:val="en-US" w:eastAsia="en-US" w:bidi="ar-SA"/>
              </w:rPr>
              <w:t>Φ</w:t>
            </w:r>
            <w:r w:rsidRPr="003B49DB">
              <w:rPr>
                <w:rFonts w:ascii="Tahoma" w:hAnsi="Tahoma" w:cs="Tahoma"/>
                <w:sz w:val="16"/>
                <w:szCs w:val="16"/>
                <w:lang w:eastAsia="en-US" w:bidi="ar-SA"/>
              </w:rPr>
              <w:t>50мм</w:t>
            </w:r>
          </w:p>
        </w:tc>
        <w:tc>
          <w:tcPr>
            <w:tcW w:w="911" w:type="dxa"/>
            <w:tcBorders>
              <w:top w:val="nil"/>
              <w:left w:val="nil"/>
              <w:bottom w:val="single" w:sz="4" w:space="0" w:color="auto"/>
              <w:right w:val="single" w:sz="4" w:space="0" w:color="auto"/>
            </w:tcBorders>
            <w:shd w:val="clear" w:color="auto" w:fill="auto"/>
            <w:noWrap/>
            <w:vAlign w:val="center"/>
            <w:hideMark/>
          </w:tcPr>
          <w:p w14:paraId="5C039CB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19F082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D09399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0.5620</w:t>
            </w:r>
          </w:p>
        </w:tc>
        <w:tc>
          <w:tcPr>
            <w:tcW w:w="1198" w:type="dxa"/>
            <w:tcBorders>
              <w:top w:val="nil"/>
              <w:left w:val="nil"/>
              <w:bottom w:val="single" w:sz="4" w:space="0" w:color="auto"/>
              <w:right w:val="single" w:sz="4" w:space="0" w:color="auto"/>
            </w:tcBorders>
            <w:shd w:val="clear" w:color="000000" w:fill="FFFFFF"/>
            <w:noWrap/>
            <w:vAlign w:val="bottom"/>
            <w:hideMark/>
          </w:tcPr>
          <w:p w14:paraId="05F3BCF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3F08A16"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8431D8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w:t>
            </w:r>
          </w:p>
        </w:tc>
        <w:tc>
          <w:tcPr>
            <w:tcW w:w="5420" w:type="dxa"/>
            <w:tcBorders>
              <w:top w:val="nil"/>
              <w:left w:val="nil"/>
              <w:bottom w:val="single" w:sz="4" w:space="0" w:color="auto"/>
              <w:right w:val="single" w:sz="4" w:space="0" w:color="auto"/>
            </w:tcBorders>
            <w:shd w:val="clear" w:color="auto" w:fill="auto"/>
            <w:vAlign w:val="center"/>
            <w:hideMark/>
          </w:tcPr>
          <w:p w14:paraId="61D0C871"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Канализационный поливинилхлоридный переходной трёхходовой распределитель П100-50-100мм</w:t>
            </w:r>
          </w:p>
        </w:tc>
        <w:tc>
          <w:tcPr>
            <w:tcW w:w="911" w:type="dxa"/>
            <w:tcBorders>
              <w:top w:val="nil"/>
              <w:left w:val="nil"/>
              <w:bottom w:val="single" w:sz="4" w:space="0" w:color="auto"/>
              <w:right w:val="single" w:sz="4" w:space="0" w:color="auto"/>
            </w:tcBorders>
            <w:shd w:val="clear" w:color="auto" w:fill="auto"/>
            <w:noWrap/>
            <w:vAlign w:val="center"/>
            <w:hideMark/>
          </w:tcPr>
          <w:p w14:paraId="21A66F5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09094F3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530D42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4.0300</w:t>
            </w:r>
          </w:p>
        </w:tc>
        <w:tc>
          <w:tcPr>
            <w:tcW w:w="1198" w:type="dxa"/>
            <w:tcBorders>
              <w:top w:val="nil"/>
              <w:left w:val="nil"/>
              <w:bottom w:val="single" w:sz="4" w:space="0" w:color="auto"/>
              <w:right w:val="single" w:sz="4" w:space="0" w:color="auto"/>
            </w:tcBorders>
            <w:shd w:val="clear" w:color="000000" w:fill="FFFFFF"/>
            <w:noWrap/>
            <w:vAlign w:val="bottom"/>
            <w:hideMark/>
          </w:tcPr>
          <w:p w14:paraId="7D48FBC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0B3CF6D"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DEE6B3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w:t>
            </w:r>
          </w:p>
        </w:tc>
        <w:tc>
          <w:tcPr>
            <w:tcW w:w="5420" w:type="dxa"/>
            <w:tcBorders>
              <w:top w:val="nil"/>
              <w:left w:val="nil"/>
              <w:bottom w:val="single" w:sz="4" w:space="0" w:color="auto"/>
              <w:right w:val="single" w:sz="4" w:space="0" w:color="auto"/>
            </w:tcBorders>
            <w:shd w:val="clear" w:color="auto" w:fill="auto"/>
            <w:vAlign w:val="center"/>
            <w:hideMark/>
          </w:tcPr>
          <w:p w14:paraId="6E934B15"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Колено ПВХ канализационное Φ50мм</w:t>
            </w:r>
          </w:p>
        </w:tc>
        <w:tc>
          <w:tcPr>
            <w:tcW w:w="911" w:type="dxa"/>
            <w:tcBorders>
              <w:top w:val="nil"/>
              <w:left w:val="nil"/>
              <w:bottom w:val="single" w:sz="4" w:space="0" w:color="auto"/>
              <w:right w:val="single" w:sz="4" w:space="0" w:color="auto"/>
            </w:tcBorders>
            <w:shd w:val="clear" w:color="auto" w:fill="auto"/>
            <w:noWrap/>
            <w:vAlign w:val="center"/>
            <w:hideMark/>
          </w:tcPr>
          <w:p w14:paraId="23B450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77F344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60656B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0.1630</w:t>
            </w:r>
          </w:p>
        </w:tc>
        <w:tc>
          <w:tcPr>
            <w:tcW w:w="1198" w:type="dxa"/>
            <w:tcBorders>
              <w:top w:val="nil"/>
              <w:left w:val="nil"/>
              <w:bottom w:val="single" w:sz="4" w:space="0" w:color="auto"/>
              <w:right w:val="single" w:sz="4" w:space="0" w:color="auto"/>
            </w:tcBorders>
            <w:shd w:val="clear" w:color="000000" w:fill="FFFFFF"/>
            <w:noWrap/>
            <w:vAlign w:val="bottom"/>
            <w:hideMark/>
          </w:tcPr>
          <w:p w14:paraId="7C39CE7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B9ED7D8"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D297B0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w:t>
            </w:r>
          </w:p>
        </w:tc>
        <w:tc>
          <w:tcPr>
            <w:tcW w:w="5420" w:type="dxa"/>
            <w:tcBorders>
              <w:top w:val="nil"/>
              <w:left w:val="nil"/>
              <w:bottom w:val="single" w:sz="4" w:space="0" w:color="auto"/>
              <w:right w:val="single" w:sz="4" w:space="0" w:color="auto"/>
            </w:tcBorders>
            <w:shd w:val="clear" w:color="auto" w:fill="auto"/>
            <w:vAlign w:val="center"/>
            <w:hideMark/>
          </w:tcPr>
          <w:p w14:paraId="5B6109F0"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Колено ПВХ канализационное Φ110мм</w:t>
            </w:r>
          </w:p>
        </w:tc>
        <w:tc>
          <w:tcPr>
            <w:tcW w:w="911" w:type="dxa"/>
            <w:tcBorders>
              <w:top w:val="nil"/>
              <w:left w:val="nil"/>
              <w:bottom w:val="single" w:sz="4" w:space="0" w:color="auto"/>
              <w:right w:val="single" w:sz="4" w:space="0" w:color="auto"/>
            </w:tcBorders>
            <w:shd w:val="clear" w:color="auto" w:fill="auto"/>
            <w:noWrap/>
            <w:vAlign w:val="center"/>
            <w:hideMark/>
          </w:tcPr>
          <w:p w14:paraId="34C732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8FA6A4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9CCAD2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0.6070</w:t>
            </w:r>
          </w:p>
        </w:tc>
        <w:tc>
          <w:tcPr>
            <w:tcW w:w="1198" w:type="dxa"/>
            <w:tcBorders>
              <w:top w:val="nil"/>
              <w:left w:val="nil"/>
              <w:bottom w:val="single" w:sz="4" w:space="0" w:color="auto"/>
              <w:right w:val="single" w:sz="4" w:space="0" w:color="auto"/>
            </w:tcBorders>
            <w:shd w:val="clear" w:color="000000" w:fill="FFFFFF"/>
            <w:noWrap/>
            <w:vAlign w:val="bottom"/>
            <w:hideMark/>
          </w:tcPr>
          <w:p w14:paraId="5C1C100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4BC9DB9" w14:textId="77777777" w:rsidTr="003B49DB">
        <w:trPr>
          <w:trHeight w:val="459"/>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7CB5F5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30</w:t>
            </w:r>
          </w:p>
        </w:tc>
        <w:tc>
          <w:tcPr>
            <w:tcW w:w="5420" w:type="dxa"/>
            <w:tcBorders>
              <w:top w:val="nil"/>
              <w:left w:val="nil"/>
              <w:bottom w:val="single" w:sz="4" w:space="0" w:color="auto"/>
              <w:right w:val="single" w:sz="4" w:space="0" w:color="auto"/>
            </w:tcBorders>
            <w:shd w:val="clear" w:color="auto" w:fill="auto"/>
            <w:vAlign w:val="center"/>
            <w:hideMark/>
          </w:tcPr>
          <w:p w14:paraId="30169A8D"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Замена канализационного трубопровода на полиэтиленовые гофрированные трубы Ф100мм</w:t>
            </w:r>
          </w:p>
        </w:tc>
        <w:tc>
          <w:tcPr>
            <w:tcW w:w="911" w:type="dxa"/>
            <w:tcBorders>
              <w:top w:val="nil"/>
              <w:left w:val="nil"/>
              <w:bottom w:val="single" w:sz="4" w:space="0" w:color="auto"/>
              <w:right w:val="single" w:sz="4" w:space="0" w:color="auto"/>
            </w:tcBorders>
            <w:shd w:val="clear" w:color="auto" w:fill="auto"/>
            <w:noWrap/>
            <w:vAlign w:val="center"/>
            <w:hideMark/>
          </w:tcPr>
          <w:p w14:paraId="6E33E14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575704C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05F8DA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4.2460</w:t>
            </w:r>
          </w:p>
        </w:tc>
        <w:tc>
          <w:tcPr>
            <w:tcW w:w="1198" w:type="dxa"/>
            <w:tcBorders>
              <w:top w:val="nil"/>
              <w:left w:val="nil"/>
              <w:bottom w:val="single" w:sz="4" w:space="0" w:color="auto"/>
              <w:right w:val="single" w:sz="4" w:space="0" w:color="auto"/>
            </w:tcBorders>
            <w:shd w:val="clear" w:color="000000" w:fill="FFFFFF"/>
            <w:noWrap/>
            <w:vAlign w:val="bottom"/>
            <w:hideMark/>
          </w:tcPr>
          <w:p w14:paraId="2CCB0CF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DE2B411"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2FB74B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31</w:t>
            </w:r>
          </w:p>
        </w:tc>
        <w:tc>
          <w:tcPr>
            <w:tcW w:w="5420" w:type="dxa"/>
            <w:tcBorders>
              <w:top w:val="nil"/>
              <w:left w:val="nil"/>
              <w:bottom w:val="single" w:sz="4" w:space="0" w:color="auto"/>
              <w:right w:val="single" w:sz="4" w:space="0" w:color="auto"/>
            </w:tcBorders>
            <w:shd w:val="clear" w:color="auto" w:fill="auto"/>
            <w:vAlign w:val="center"/>
            <w:hideMark/>
          </w:tcPr>
          <w:p w14:paraId="13B92DE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Замена канализационного трубопровода на полиэтиленовые гофрированные трубы Ф150мм</w:t>
            </w:r>
          </w:p>
        </w:tc>
        <w:tc>
          <w:tcPr>
            <w:tcW w:w="911" w:type="dxa"/>
            <w:tcBorders>
              <w:top w:val="nil"/>
              <w:left w:val="nil"/>
              <w:bottom w:val="single" w:sz="4" w:space="0" w:color="auto"/>
              <w:right w:val="single" w:sz="4" w:space="0" w:color="auto"/>
            </w:tcBorders>
            <w:shd w:val="clear" w:color="auto" w:fill="auto"/>
            <w:noWrap/>
            <w:vAlign w:val="center"/>
            <w:hideMark/>
          </w:tcPr>
          <w:p w14:paraId="4223C5B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1642D6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B2DDBC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6.0590</w:t>
            </w:r>
          </w:p>
        </w:tc>
        <w:tc>
          <w:tcPr>
            <w:tcW w:w="1198" w:type="dxa"/>
            <w:tcBorders>
              <w:top w:val="nil"/>
              <w:left w:val="nil"/>
              <w:bottom w:val="single" w:sz="4" w:space="0" w:color="auto"/>
              <w:right w:val="single" w:sz="4" w:space="0" w:color="auto"/>
            </w:tcBorders>
            <w:shd w:val="clear" w:color="000000" w:fill="FFFFFF"/>
            <w:noWrap/>
            <w:vAlign w:val="bottom"/>
            <w:hideMark/>
          </w:tcPr>
          <w:p w14:paraId="1955066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C49F60B"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D22E1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w:t>
            </w:r>
          </w:p>
        </w:tc>
        <w:tc>
          <w:tcPr>
            <w:tcW w:w="5420" w:type="dxa"/>
            <w:tcBorders>
              <w:top w:val="nil"/>
              <w:left w:val="nil"/>
              <w:bottom w:val="single" w:sz="4" w:space="0" w:color="auto"/>
              <w:right w:val="single" w:sz="4" w:space="0" w:color="auto"/>
            </w:tcBorders>
            <w:shd w:val="clear" w:color="auto" w:fill="auto"/>
            <w:vAlign w:val="center"/>
            <w:hideMark/>
          </w:tcPr>
          <w:p w14:paraId="2E33649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Замена канализационного трубопровода на полиэтиленовые гофрированные трубы Ф200мм</w:t>
            </w:r>
          </w:p>
        </w:tc>
        <w:tc>
          <w:tcPr>
            <w:tcW w:w="911" w:type="dxa"/>
            <w:tcBorders>
              <w:top w:val="nil"/>
              <w:left w:val="nil"/>
              <w:bottom w:val="single" w:sz="4" w:space="0" w:color="auto"/>
              <w:right w:val="single" w:sz="4" w:space="0" w:color="auto"/>
            </w:tcBorders>
            <w:shd w:val="clear" w:color="auto" w:fill="auto"/>
            <w:noWrap/>
            <w:vAlign w:val="center"/>
            <w:hideMark/>
          </w:tcPr>
          <w:p w14:paraId="04A6DF8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0DB173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017520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8.0030</w:t>
            </w:r>
          </w:p>
        </w:tc>
        <w:tc>
          <w:tcPr>
            <w:tcW w:w="1198" w:type="dxa"/>
            <w:tcBorders>
              <w:top w:val="nil"/>
              <w:left w:val="nil"/>
              <w:bottom w:val="single" w:sz="4" w:space="0" w:color="auto"/>
              <w:right w:val="single" w:sz="4" w:space="0" w:color="auto"/>
            </w:tcBorders>
            <w:shd w:val="clear" w:color="000000" w:fill="FFFFFF"/>
            <w:noWrap/>
            <w:vAlign w:val="bottom"/>
            <w:hideMark/>
          </w:tcPr>
          <w:p w14:paraId="59B2D2B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FC81012"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C70D5B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33</w:t>
            </w:r>
          </w:p>
        </w:tc>
        <w:tc>
          <w:tcPr>
            <w:tcW w:w="5420" w:type="dxa"/>
            <w:tcBorders>
              <w:top w:val="nil"/>
              <w:left w:val="nil"/>
              <w:bottom w:val="single" w:sz="4" w:space="0" w:color="auto"/>
              <w:right w:val="single" w:sz="4" w:space="0" w:color="auto"/>
            </w:tcBorders>
            <w:shd w:val="clear" w:color="auto" w:fill="auto"/>
            <w:vAlign w:val="center"/>
            <w:hideMark/>
          </w:tcPr>
          <w:p w14:paraId="0FC4BA6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Замена канализационного трубопровода на полиэтиленовые гофрированные трубы Ф300мм</w:t>
            </w:r>
          </w:p>
        </w:tc>
        <w:tc>
          <w:tcPr>
            <w:tcW w:w="911" w:type="dxa"/>
            <w:tcBorders>
              <w:top w:val="nil"/>
              <w:left w:val="nil"/>
              <w:bottom w:val="single" w:sz="4" w:space="0" w:color="auto"/>
              <w:right w:val="single" w:sz="4" w:space="0" w:color="auto"/>
            </w:tcBorders>
            <w:shd w:val="clear" w:color="auto" w:fill="auto"/>
            <w:noWrap/>
            <w:vAlign w:val="center"/>
            <w:hideMark/>
          </w:tcPr>
          <w:p w14:paraId="092F0BD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CE6AA9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82C7C5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14.0440</w:t>
            </w:r>
          </w:p>
        </w:tc>
        <w:tc>
          <w:tcPr>
            <w:tcW w:w="1198" w:type="dxa"/>
            <w:tcBorders>
              <w:top w:val="nil"/>
              <w:left w:val="nil"/>
              <w:bottom w:val="single" w:sz="4" w:space="0" w:color="auto"/>
              <w:right w:val="single" w:sz="4" w:space="0" w:color="auto"/>
            </w:tcBorders>
            <w:shd w:val="clear" w:color="000000" w:fill="FFFFFF"/>
            <w:noWrap/>
            <w:vAlign w:val="bottom"/>
            <w:hideMark/>
          </w:tcPr>
          <w:p w14:paraId="0DAAE2B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6319E49"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91D65F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34</w:t>
            </w:r>
          </w:p>
        </w:tc>
        <w:tc>
          <w:tcPr>
            <w:tcW w:w="5420" w:type="dxa"/>
            <w:tcBorders>
              <w:top w:val="nil"/>
              <w:left w:val="nil"/>
              <w:bottom w:val="single" w:sz="4" w:space="0" w:color="auto"/>
              <w:right w:val="single" w:sz="4" w:space="0" w:color="auto"/>
            </w:tcBorders>
            <w:shd w:val="clear" w:color="auto" w:fill="auto"/>
            <w:vAlign w:val="center"/>
            <w:hideMark/>
          </w:tcPr>
          <w:p w14:paraId="27DDB66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Выполнение песчаного защитного слоя</w:t>
            </w:r>
          </w:p>
        </w:tc>
        <w:tc>
          <w:tcPr>
            <w:tcW w:w="911" w:type="dxa"/>
            <w:tcBorders>
              <w:top w:val="nil"/>
              <w:left w:val="nil"/>
              <w:bottom w:val="single" w:sz="4" w:space="0" w:color="auto"/>
              <w:right w:val="single" w:sz="4" w:space="0" w:color="auto"/>
            </w:tcBorders>
            <w:shd w:val="clear" w:color="auto" w:fill="auto"/>
            <w:noWrap/>
            <w:vAlign w:val="center"/>
            <w:hideMark/>
          </w:tcPr>
          <w:p w14:paraId="7FAC83E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184D555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9CFC06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12.3760</w:t>
            </w:r>
          </w:p>
        </w:tc>
        <w:tc>
          <w:tcPr>
            <w:tcW w:w="1198" w:type="dxa"/>
            <w:tcBorders>
              <w:top w:val="nil"/>
              <w:left w:val="nil"/>
              <w:bottom w:val="single" w:sz="4" w:space="0" w:color="auto"/>
              <w:right w:val="single" w:sz="4" w:space="0" w:color="auto"/>
            </w:tcBorders>
            <w:shd w:val="clear" w:color="000000" w:fill="FFFFFF"/>
            <w:noWrap/>
            <w:vAlign w:val="bottom"/>
            <w:hideMark/>
          </w:tcPr>
          <w:p w14:paraId="6214E21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D3DCEAB" w14:textId="77777777" w:rsidTr="003B49DB">
        <w:trPr>
          <w:trHeight w:val="37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89236E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35</w:t>
            </w:r>
          </w:p>
        </w:tc>
        <w:tc>
          <w:tcPr>
            <w:tcW w:w="5420" w:type="dxa"/>
            <w:tcBorders>
              <w:top w:val="nil"/>
              <w:left w:val="nil"/>
              <w:bottom w:val="single" w:sz="4" w:space="0" w:color="auto"/>
              <w:right w:val="single" w:sz="4" w:space="0" w:color="auto"/>
            </w:tcBorders>
            <w:shd w:val="clear" w:color="auto" w:fill="auto"/>
            <w:vAlign w:val="center"/>
            <w:hideMark/>
          </w:tcPr>
          <w:p w14:paraId="2C501FD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Замена крышки канализационного люка на чугунную вставку</w:t>
            </w:r>
          </w:p>
        </w:tc>
        <w:tc>
          <w:tcPr>
            <w:tcW w:w="911" w:type="dxa"/>
            <w:tcBorders>
              <w:top w:val="nil"/>
              <w:left w:val="nil"/>
              <w:bottom w:val="single" w:sz="4" w:space="0" w:color="auto"/>
              <w:right w:val="single" w:sz="4" w:space="0" w:color="auto"/>
            </w:tcBorders>
            <w:shd w:val="clear" w:color="auto" w:fill="auto"/>
            <w:noWrap/>
            <w:vAlign w:val="center"/>
            <w:hideMark/>
          </w:tcPr>
          <w:p w14:paraId="18E26D9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1934F0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B4BFEE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136.1880</w:t>
            </w:r>
          </w:p>
        </w:tc>
        <w:tc>
          <w:tcPr>
            <w:tcW w:w="1198" w:type="dxa"/>
            <w:tcBorders>
              <w:top w:val="nil"/>
              <w:left w:val="nil"/>
              <w:bottom w:val="single" w:sz="4" w:space="0" w:color="auto"/>
              <w:right w:val="single" w:sz="4" w:space="0" w:color="auto"/>
            </w:tcBorders>
            <w:shd w:val="clear" w:color="000000" w:fill="FFFFFF"/>
            <w:noWrap/>
            <w:vAlign w:val="bottom"/>
            <w:hideMark/>
          </w:tcPr>
          <w:p w14:paraId="3D7F070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433B1B6" w14:textId="77777777" w:rsidTr="003B49DB">
        <w:trPr>
          <w:trHeight w:val="37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72E4D4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w:t>
            </w:r>
          </w:p>
        </w:tc>
        <w:tc>
          <w:tcPr>
            <w:tcW w:w="5420" w:type="dxa"/>
            <w:tcBorders>
              <w:top w:val="nil"/>
              <w:left w:val="nil"/>
              <w:bottom w:val="single" w:sz="4" w:space="0" w:color="auto"/>
              <w:right w:val="single" w:sz="4" w:space="0" w:color="auto"/>
            </w:tcBorders>
            <w:shd w:val="clear" w:color="auto" w:fill="auto"/>
            <w:vAlign w:val="center"/>
            <w:hideMark/>
          </w:tcPr>
          <w:p w14:paraId="2656E6B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Стойка канализационного люка </w:t>
            </w:r>
            <w:r w:rsidRPr="003B49DB">
              <w:rPr>
                <w:rFonts w:ascii="Tahoma" w:hAnsi="Tahoma" w:cs="Tahoma"/>
                <w:sz w:val="16"/>
                <w:szCs w:val="16"/>
                <w:lang w:val="en-US" w:eastAsia="en-US" w:bidi="ar-SA"/>
              </w:rPr>
              <w:t>E</w:t>
            </w:r>
            <w:r w:rsidRPr="003B49DB">
              <w:rPr>
                <w:rFonts w:ascii="Tahoma" w:hAnsi="Tahoma" w:cs="Tahoma"/>
                <w:sz w:val="16"/>
                <w:szCs w:val="16"/>
                <w:lang w:eastAsia="en-US" w:bidi="ar-SA"/>
              </w:rPr>
              <w:t>/</w:t>
            </w:r>
            <w:r w:rsidRPr="003B49DB">
              <w:rPr>
                <w:rFonts w:ascii="Tahoma" w:hAnsi="Tahoma" w:cs="Tahoma"/>
                <w:sz w:val="16"/>
                <w:szCs w:val="16"/>
                <w:lang w:val="en-US" w:eastAsia="en-US" w:bidi="ar-SA"/>
              </w:rPr>
              <w:t>B</w:t>
            </w:r>
          </w:p>
        </w:tc>
        <w:tc>
          <w:tcPr>
            <w:tcW w:w="911" w:type="dxa"/>
            <w:tcBorders>
              <w:top w:val="nil"/>
              <w:left w:val="nil"/>
              <w:bottom w:val="single" w:sz="4" w:space="0" w:color="auto"/>
              <w:right w:val="single" w:sz="4" w:space="0" w:color="auto"/>
            </w:tcBorders>
            <w:shd w:val="clear" w:color="auto" w:fill="auto"/>
            <w:noWrap/>
            <w:vAlign w:val="center"/>
            <w:hideMark/>
          </w:tcPr>
          <w:p w14:paraId="6EDD0EF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193B41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A71474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27.9740</w:t>
            </w:r>
          </w:p>
        </w:tc>
        <w:tc>
          <w:tcPr>
            <w:tcW w:w="1198" w:type="dxa"/>
            <w:tcBorders>
              <w:top w:val="nil"/>
              <w:left w:val="nil"/>
              <w:bottom w:val="single" w:sz="4" w:space="0" w:color="auto"/>
              <w:right w:val="single" w:sz="4" w:space="0" w:color="auto"/>
            </w:tcBorders>
            <w:shd w:val="clear" w:color="000000" w:fill="FFFFFF"/>
            <w:noWrap/>
            <w:vAlign w:val="bottom"/>
            <w:hideMark/>
          </w:tcPr>
          <w:p w14:paraId="36C73B1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2EAEBEC" w14:textId="77777777" w:rsidTr="003B49DB">
        <w:trPr>
          <w:trHeight w:val="37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E35555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37</w:t>
            </w:r>
          </w:p>
        </w:tc>
        <w:tc>
          <w:tcPr>
            <w:tcW w:w="5420" w:type="dxa"/>
            <w:tcBorders>
              <w:top w:val="nil"/>
              <w:left w:val="nil"/>
              <w:bottom w:val="single" w:sz="4" w:space="0" w:color="auto"/>
              <w:right w:val="single" w:sz="4" w:space="0" w:color="auto"/>
            </w:tcBorders>
            <w:shd w:val="clear" w:color="auto" w:fill="auto"/>
            <w:vAlign w:val="center"/>
            <w:hideMark/>
          </w:tcPr>
          <w:p w14:paraId="7F184D6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Очистка стоков</w:t>
            </w:r>
          </w:p>
        </w:tc>
        <w:tc>
          <w:tcPr>
            <w:tcW w:w="911" w:type="dxa"/>
            <w:tcBorders>
              <w:top w:val="nil"/>
              <w:left w:val="nil"/>
              <w:bottom w:val="single" w:sz="4" w:space="0" w:color="auto"/>
              <w:right w:val="single" w:sz="4" w:space="0" w:color="auto"/>
            </w:tcBorders>
            <w:shd w:val="clear" w:color="auto" w:fill="auto"/>
            <w:noWrap/>
            <w:vAlign w:val="center"/>
            <w:hideMark/>
          </w:tcPr>
          <w:p w14:paraId="625EAEA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56014A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20594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0.3660</w:t>
            </w:r>
          </w:p>
        </w:tc>
        <w:tc>
          <w:tcPr>
            <w:tcW w:w="1198" w:type="dxa"/>
            <w:tcBorders>
              <w:top w:val="nil"/>
              <w:left w:val="nil"/>
              <w:bottom w:val="single" w:sz="4" w:space="0" w:color="auto"/>
              <w:right w:val="single" w:sz="4" w:space="0" w:color="auto"/>
            </w:tcBorders>
            <w:shd w:val="clear" w:color="000000" w:fill="FFFFFF"/>
            <w:noWrap/>
            <w:vAlign w:val="bottom"/>
            <w:hideMark/>
          </w:tcPr>
          <w:p w14:paraId="1B14401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D38EDCA" w14:textId="77777777" w:rsidTr="003B49DB">
        <w:trPr>
          <w:trHeight w:val="37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969A07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38</w:t>
            </w:r>
          </w:p>
        </w:tc>
        <w:tc>
          <w:tcPr>
            <w:tcW w:w="5420" w:type="dxa"/>
            <w:tcBorders>
              <w:top w:val="nil"/>
              <w:left w:val="nil"/>
              <w:bottom w:val="single" w:sz="4" w:space="0" w:color="auto"/>
              <w:right w:val="single" w:sz="4" w:space="0" w:color="auto"/>
            </w:tcBorders>
            <w:shd w:val="clear" w:color="auto" w:fill="auto"/>
            <w:vAlign w:val="center"/>
            <w:hideMark/>
          </w:tcPr>
          <w:p w14:paraId="243DC615"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Монтаж чугунной канализационной сети</w:t>
            </w:r>
          </w:p>
        </w:tc>
        <w:tc>
          <w:tcPr>
            <w:tcW w:w="911" w:type="dxa"/>
            <w:tcBorders>
              <w:top w:val="nil"/>
              <w:left w:val="nil"/>
              <w:bottom w:val="single" w:sz="4" w:space="0" w:color="auto"/>
              <w:right w:val="single" w:sz="4" w:space="0" w:color="auto"/>
            </w:tcBorders>
            <w:shd w:val="clear" w:color="auto" w:fill="auto"/>
            <w:noWrap/>
            <w:vAlign w:val="center"/>
            <w:hideMark/>
          </w:tcPr>
          <w:p w14:paraId="70E4C6B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3A8C92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D38BEB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8.0000</w:t>
            </w:r>
          </w:p>
        </w:tc>
        <w:tc>
          <w:tcPr>
            <w:tcW w:w="1198" w:type="dxa"/>
            <w:tcBorders>
              <w:top w:val="nil"/>
              <w:left w:val="nil"/>
              <w:bottom w:val="single" w:sz="4" w:space="0" w:color="auto"/>
              <w:right w:val="single" w:sz="4" w:space="0" w:color="auto"/>
            </w:tcBorders>
            <w:shd w:val="clear" w:color="000000" w:fill="FFFFFF"/>
            <w:noWrap/>
            <w:vAlign w:val="bottom"/>
            <w:hideMark/>
          </w:tcPr>
          <w:p w14:paraId="14F885FD"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534A0E3" w14:textId="77777777" w:rsidTr="003B49DB">
        <w:trPr>
          <w:trHeight w:val="37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C071EA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39</w:t>
            </w:r>
          </w:p>
        </w:tc>
        <w:tc>
          <w:tcPr>
            <w:tcW w:w="5420" w:type="dxa"/>
            <w:tcBorders>
              <w:top w:val="nil"/>
              <w:left w:val="nil"/>
              <w:bottom w:val="single" w:sz="4" w:space="0" w:color="auto"/>
              <w:right w:val="single" w:sz="4" w:space="0" w:color="auto"/>
            </w:tcBorders>
            <w:shd w:val="clear" w:color="auto" w:fill="auto"/>
            <w:vAlign w:val="center"/>
            <w:hideMark/>
          </w:tcPr>
          <w:p w14:paraId="2830807B"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Очистка канализации</w:t>
            </w:r>
          </w:p>
        </w:tc>
        <w:tc>
          <w:tcPr>
            <w:tcW w:w="911" w:type="dxa"/>
            <w:tcBorders>
              <w:top w:val="nil"/>
              <w:left w:val="nil"/>
              <w:bottom w:val="single" w:sz="4" w:space="0" w:color="auto"/>
              <w:right w:val="single" w:sz="4" w:space="0" w:color="auto"/>
            </w:tcBorders>
            <w:shd w:val="clear" w:color="auto" w:fill="auto"/>
            <w:noWrap/>
            <w:vAlign w:val="center"/>
            <w:hideMark/>
          </w:tcPr>
          <w:p w14:paraId="67BDB9E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492079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139436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1.7320</w:t>
            </w:r>
          </w:p>
        </w:tc>
        <w:tc>
          <w:tcPr>
            <w:tcW w:w="1198" w:type="dxa"/>
            <w:tcBorders>
              <w:top w:val="nil"/>
              <w:left w:val="nil"/>
              <w:bottom w:val="single" w:sz="4" w:space="0" w:color="auto"/>
              <w:right w:val="single" w:sz="4" w:space="0" w:color="auto"/>
            </w:tcBorders>
            <w:shd w:val="clear" w:color="000000" w:fill="FFFFFF"/>
            <w:noWrap/>
            <w:vAlign w:val="bottom"/>
            <w:hideMark/>
          </w:tcPr>
          <w:p w14:paraId="2CDBBED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C627B72"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F0CDE1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40</w:t>
            </w:r>
          </w:p>
        </w:tc>
        <w:tc>
          <w:tcPr>
            <w:tcW w:w="5420" w:type="dxa"/>
            <w:tcBorders>
              <w:top w:val="nil"/>
              <w:left w:val="nil"/>
              <w:bottom w:val="single" w:sz="4" w:space="0" w:color="auto"/>
              <w:right w:val="single" w:sz="4" w:space="0" w:color="auto"/>
            </w:tcBorders>
            <w:shd w:val="clear" w:color="auto" w:fill="auto"/>
            <w:vAlign w:val="center"/>
            <w:hideMark/>
          </w:tcPr>
          <w:p w14:paraId="3BB0BF9E"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Бетонирование стен и полов поврежденных, изношенных участков колодцев бетоном марки В-4 Б-15</w:t>
            </w:r>
          </w:p>
        </w:tc>
        <w:tc>
          <w:tcPr>
            <w:tcW w:w="911" w:type="dxa"/>
            <w:tcBorders>
              <w:top w:val="nil"/>
              <w:left w:val="nil"/>
              <w:bottom w:val="single" w:sz="4" w:space="0" w:color="auto"/>
              <w:right w:val="single" w:sz="4" w:space="0" w:color="auto"/>
            </w:tcBorders>
            <w:shd w:val="clear" w:color="auto" w:fill="auto"/>
            <w:vAlign w:val="center"/>
            <w:hideMark/>
          </w:tcPr>
          <w:p w14:paraId="06B3F12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40366BE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2D78DB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86.6280</w:t>
            </w:r>
          </w:p>
        </w:tc>
        <w:tc>
          <w:tcPr>
            <w:tcW w:w="1198" w:type="dxa"/>
            <w:tcBorders>
              <w:top w:val="nil"/>
              <w:left w:val="nil"/>
              <w:bottom w:val="single" w:sz="4" w:space="0" w:color="auto"/>
              <w:right w:val="single" w:sz="4" w:space="0" w:color="auto"/>
            </w:tcBorders>
            <w:shd w:val="clear" w:color="000000" w:fill="FFFFFF"/>
            <w:noWrap/>
            <w:vAlign w:val="bottom"/>
            <w:hideMark/>
          </w:tcPr>
          <w:p w14:paraId="2264497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18D50C2"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926BDD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w:t>
            </w:r>
          </w:p>
        </w:tc>
        <w:tc>
          <w:tcPr>
            <w:tcW w:w="5420" w:type="dxa"/>
            <w:tcBorders>
              <w:top w:val="nil"/>
              <w:left w:val="nil"/>
              <w:bottom w:val="single" w:sz="4" w:space="0" w:color="auto"/>
              <w:right w:val="single" w:sz="4" w:space="0" w:color="auto"/>
            </w:tcBorders>
            <w:shd w:val="clear" w:color="auto" w:fill="auto"/>
            <w:vAlign w:val="center"/>
            <w:hideMark/>
          </w:tcPr>
          <w:p w14:paraId="0E4EFEC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металлических или чугунных элементов под чугунную крышку люка для исправления выемки на крышке.</w:t>
            </w:r>
          </w:p>
        </w:tc>
        <w:tc>
          <w:tcPr>
            <w:tcW w:w="911" w:type="dxa"/>
            <w:tcBorders>
              <w:top w:val="nil"/>
              <w:left w:val="nil"/>
              <w:bottom w:val="single" w:sz="4" w:space="0" w:color="auto"/>
              <w:right w:val="single" w:sz="4" w:space="0" w:color="auto"/>
            </w:tcBorders>
            <w:shd w:val="clear" w:color="auto" w:fill="auto"/>
            <w:vAlign w:val="center"/>
            <w:hideMark/>
          </w:tcPr>
          <w:p w14:paraId="079138A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т</w:t>
            </w:r>
          </w:p>
        </w:tc>
        <w:tc>
          <w:tcPr>
            <w:tcW w:w="740" w:type="dxa"/>
            <w:tcBorders>
              <w:top w:val="nil"/>
              <w:left w:val="nil"/>
              <w:bottom w:val="single" w:sz="4" w:space="0" w:color="auto"/>
              <w:right w:val="single" w:sz="4" w:space="0" w:color="auto"/>
            </w:tcBorders>
            <w:shd w:val="clear" w:color="auto" w:fill="auto"/>
            <w:noWrap/>
            <w:vAlign w:val="center"/>
            <w:hideMark/>
          </w:tcPr>
          <w:p w14:paraId="6936BA5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96FEA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665.4320</w:t>
            </w:r>
          </w:p>
        </w:tc>
        <w:tc>
          <w:tcPr>
            <w:tcW w:w="1198" w:type="dxa"/>
            <w:tcBorders>
              <w:top w:val="nil"/>
              <w:left w:val="nil"/>
              <w:bottom w:val="single" w:sz="4" w:space="0" w:color="auto"/>
              <w:right w:val="single" w:sz="4" w:space="0" w:color="auto"/>
            </w:tcBorders>
            <w:shd w:val="clear" w:color="000000" w:fill="FFFFFF"/>
            <w:noWrap/>
            <w:vAlign w:val="bottom"/>
            <w:hideMark/>
          </w:tcPr>
          <w:p w14:paraId="02B5551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C79C17E"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55FE55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w:t>
            </w:r>
          </w:p>
        </w:tc>
        <w:tc>
          <w:tcPr>
            <w:tcW w:w="5420" w:type="dxa"/>
            <w:tcBorders>
              <w:top w:val="nil"/>
              <w:left w:val="nil"/>
              <w:bottom w:val="single" w:sz="4" w:space="0" w:color="auto"/>
              <w:right w:val="single" w:sz="4" w:space="0" w:color="auto"/>
            </w:tcBorders>
            <w:shd w:val="clear" w:color="auto" w:fill="auto"/>
            <w:vAlign w:val="center"/>
            <w:hideMark/>
          </w:tcPr>
          <w:p w14:paraId="6AED1FCC"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 Переплавка чугунных крышек люков (с изменением толщины) и монтаж по индивидуальным замерам для корректировки верхних отметок крышек</w:t>
            </w:r>
          </w:p>
        </w:tc>
        <w:tc>
          <w:tcPr>
            <w:tcW w:w="911" w:type="dxa"/>
            <w:tcBorders>
              <w:top w:val="nil"/>
              <w:left w:val="nil"/>
              <w:bottom w:val="single" w:sz="4" w:space="0" w:color="auto"/>
              <w:right w:val="single" w:sz="4" w:space="0" w:color="auto"/>
            </w:tcBorders>
            <w:shd w:val="clear" w:color="auto" w:fill="auto"/>
            <w:vAlign w:val="center"/>
            <w:hideMark/>
          </w:tcPr>
          <w:p w14:paraId="25E9B7D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23E12A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25EC4A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56.1920</w:t>
            </w:r>
          </w:p>
        </w:tc>
        <w:tc>
          <w:tcPr>
            <w:tcW w:w="1198" w:type="dxa"/>
            <w:tcBorders>
              <w:top w:val="nil"/>
              <w:left w:val="nil"/>
              <w:bottom w:val="single" w:sz="4" w:space="0" w:color="auto"/>
              <w:right w:val="single" w:sz="4" w:space="0" w:color="auto"/>
            </w:tcBorders>
            <w:shd w:val="clear" w:color="000000" w:fill="FFFFFF"/>
            <w:noWrap/>
            <w:vAlign w:val="bottom"/>
            <w:hideMark/>
          </w:tcPr>
          <w:p w14:paraId="38AAD35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97D1312"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600A3F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43</w:t>
            </w:r>
          </w:p>
        </w:tc>
        <w:tc>
          <w:tcPr>
            <w:tcW w:w="5420" w:type="dxa"/>
            <w:tcBorders>
              <w:top w:val="nil"/>
              <w:left w:val="nil"/>
              <w:bottom w:val="single" w:sz="4" w:space="0" w:color="auto"/>
              <w:right w:val="single" w:sz="4" w:space="0" w:color="auto"/>
            </w:tcBorders>
            <w:shd w:val="clear" w:color="auto" w:fill="auto"/>
            <w:vAlign w:val="center"/>
            <w:hideMark/>
          </w:tcPr>
          <w:p w14:paraId="519E0B9F"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Очистка и транспортировка люков от осадков и других материалов</w:t>
            </w:r>
          </w:p>
        </w:tc>
        <w:tc>
          <w:tcPr>
            <w:tcW w:w="911" w:type="dxa"/>
            <w:tcBorders>
              <w:top w:val="nil"/>
              <w:left w:val="nil"/>
              <w:bottom w:val="single" w:sz="4" w:space="0" w:color="auto"/>
              <w:right w:val="single" w:sz="4" w:space="0" w:color="auto"/>
            </w:tcBorders>
            <w:shd w:val="clear" w:color="auto" w:fill="auto"/>
            <w:vAlign w:val="center"/>
            <w:hideMark/>
          </w:tcPr>
          <w:p w14:paraId="3730C00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442E01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49CE57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15.4640</w:t>
            </w:r>
          </w:p>
        </w:tc>
        <w:tc>
          <w:tcPr>
            <w:tcW w:w="1198" w:type="dxa"/>
            <w:tcBorders>
              <w:top w:val="nil"/>
              <w:left w:val="nil"/>
              <w:bottom w:val="single" w:sz="4" w:space="0" w:color="auto"/>
              <w:right w:val="single" w:sz="4" w:space="0" w:color="auto"/>
            </w:tcBorders>
            <w:shd w:val="clear" w:color="000000" w:fill="FFFFFF"/>
            <w:noWrap/>
            <w:vAlign w:val="bottom"/>
            <w:hideMark/>
          </w:tcPr>
          <w:p w14:paraId="421C0F2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9D745B5"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E51683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44</w:t>
            </w:r>
          </w:p>
        </w:tc>
        <w:tc>
          <w:tcPr>
            <w:tcW w:w="5420" w:type="dxa"/>
            <w:tcBorders>
              <w:top w:val="nil"/>
              <w:left w:val="nil"/>
              <w:bottom w:val="single" w:sz="4" w:space="0" w:color="auto"/>
              <w:right w:val="single" w:sz="4" w:space="0" w:color="auto"/>
            </w:tcBorders>
            <w:shd w:val="clear" w:color="auto" w:fill="auto"/>
            <w:vAlign w:val="center"/>
            <w:hideMark/>
          </w:tcPr>
          <w:p w14:paraId="7417D52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Демонтаж железобетонных люков</w:t>
            </w:r>
          </w:p>
        </w:tc>
        <w:tc>
          <w:tcPr>
            <w:tcW w:w="911" w:type="dxa"/>
            <w:tcBorders>
              <w:top w:val="nil"/>
              <w:left w:val="nil"/>
              <w:bottom w:val="single" w:sz="4" w:space="0" w:color="auto"/>
              <w:right w:val="single" w:sz="4" w:space="0" w:color="auto"/>
            </w:tcBorders>
            <w:shd w:val="clear" w:color="auto" w:fill="auto"/>
            <w:noWrap/>
            <w:vAlign w:val="center"/>
            <w:hideMark/>
          </w:tcPr>
          <w:p w14:paraId="515A1F5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w:t>
            </w:r>
            <w:r w:rsidRPr="003B49DB">
              <w:rPr>
                <w:rFonts w:ascii="Tahoma" w:hAnsi="Tahoma" w:cs="Tahoma"/>
                <w:sz w:val="16"/>
                <w:szCs w:val="16"/>
                <w:vertAlign w:val="superscript"/>
                <w:lang w:val="en-US" w:eastAsia="en-US" w:bidi="ar-SA"/>
              </w:rPr>
              <w:t>3</w:t>
            </w:r>
          </w:p>
        </w:tc>
        <w:tc>
          <w:tcPr>
            <w:tcW w:w="740" w:type="dxa"/>
            <w:tcBorders>
              <w:top w:val="nil"/>
              <w:left w:val="nil"/>
              <w:bottom w:val="single" w:sz="4" w:space="0" w:color="auto"/>
              <w:right w:val="single" w:sz="4" w:space="0" w:color="auto"/>
            </w:tcBorders>
            <w:shd w:val="clear" w:color="auto" w:fill="auto"/>
            <w:noWrap/>
            <w:vAlign w:val="center"/>
            <w:hideMark/>
          </w:tcPr>
          <w:p w14:paraId="0970964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F422DE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31.7920</w:t>
            </w:r>
          </w:p>
        </w:tc>
        <w:tc>
          <w:tcPr>
            <w:tcW w:w="1198" w:type="dxa"/>
            <w:tcBorders>
              <w:top w:val="nil"/>
              <w:left w:val="nil"/>
              <w:bottom w:val="single" w:sz="4" w:space="0" w:color="auto"/>
              <w:right w:val="single" w:sz="4" w:space="0" w:color="auto"/>
            </w:tcBorders>
            <w:shd w:val="clear" w:color="000000" w:fill="FFFFFF"/>
            <w:noWrap/>
            <w:vAlign w:val="bottom"/>
            <w:hideMark/>
          </w:tcPr>
          <w:p w14:paraId="68E810B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75155C7"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299ED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45</w:t>
            </w:r>
          </w:p>
        </w:tc>
        <w:tc>
          <w:tcPr>
            <w:tcW w:w="5420" w:type="dxa"/>
            <w:tcBorders>
              <w:top w:val="nil"/>
              <w:left w:val="nil"/>
              <w:bottom w:val="single" w:sz="4" w:space="0" w:color="auto"/>
              <w:right w:val="single" w:sz="4" w:space="0" w:color="auto"/>
            </w:tcBorders>
            <w:shd w:val="clear" w:color="auto" w:fill="auto"/>
            <w:vAlign w:val="center"/>
            <w:hideMark/>
          </w:tcPr>
          <w:p w14:paraId="26456C8E"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Демонтаж железобетонных крышек люков</w:t>
            </w:r>
          </w:p>
        </w:tc>
        <w:tc>
          <w:tcPr>
            <w:tcW w:w="911" w:type="dxa"/>
            <w:tcBorders>
              <w:top w:val="nil"/>
              <w:left w:val="nil"/>
              <w:bottom w:val="single" w:sz="4" w:space="0" w:color="auto"/>
              <w:right w:val="single" w:sz="4" w:space="0" w:color="auto"/>
            </w:tcBorders>
            <w:shd w:val="clear" w:color="auto" w:fill="auto"/>
            <w:noWrap/>
            <w:vAlign w:val="center"/>
            <w:hideMark/>
          </w:tcPr>
          <w:p w14:paraId="5062403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445E2B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8170F1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6.2700</w:t>
            </w:r>
          </w:p>
        </w:tc>
        <w:tc>
          <w:tcPr>
            <w:tcW w:w="1198" w:type="dxa"/>
            <w:tcBorders>
              <w:top w:val="nil"/>
              <w:left w:val="nil"/>
              <w:bottom w:val="single" w:sz="4" w:space="0" w:color="auto"/>
              <w:right w:val="single" w:sz="4" w:space="0" w:color="auto"/>
            </w:tcBorders>
            <w:shd w:val="clear" w:color="000000" w:fill="FFFFFF"/>
            <w:noWrap/>
            <w:vAlign w:val="bottom"/>
            <w:hideMark/>
          </w:tcPr>
          <w:p w14:paraId="57AB07A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F09395F" w14:textId="77777777" w:rsidTr="003B49DB">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654916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46</w:t>
            </w:r>
          </w:p>
        </w:tc>
        <w:tc>
          <w:tcPr>
            <w:tcW w:w="5420" w:type="dxa"/>
            <w:tcBorders>
              <w:top w:val="nil"/>
              <w:left w:val="nil"/>
              <w:bottom w:val="single" w:sz="4" w:space="0" w:color="auto"/>
              <w:right w:val="single" w:sz="4" w:space="0" w:color="auto"/>
            </w:tcBorders>
            <w:shd w:val="clear" w:color="auto" w:fill="auto"/>
            <w:vAlign w:val="center"/>
            <w:hideMark/>
          </w:tcPr>
          <w:p w14:paraId="555AFBA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Монтаж железобетонных люков</w:t>
            </w:r>
          </w:p>
        </w:tc>
        <w:tc>
          <w:tcPr>
            <w:tcW w:w="911" w:type="dxa"/>
            <w:tcBorders>
              <w:top w:val="nil"/>
              <w:left w:val="nil"/>
              <w:bottom w:val="single" w:sz="4" w:space="0" w:color="auto"/>
              <w:right w:val="single" w:sz="4" w:space="0" w:color="auto"/>
            </w:tcBorders>
            <w:shd w:val="clear" w:color="auto" w:fill="auto"/>
            <w:noWrap/>
            <w:vAlign w:val="center"/>
            <w:hideMark/>
          </w:tcPr>
          <w:p w14:paraId="1E750A5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0B1A68D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F34297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122.1350</w:t>
            </w:r>
          </w:p>
        </w:tc>
        <w:tc>
          <w:tcPr>
            <w:tcW w:w="1198" w:type="dxa"/>
            <w:tcBorders>
              <w:top w:val="nil"/>
              <w:left w:val="nil"/>
              <w:bottom w:val="single" w:sz="4" w:space="0" w:color="auto"/>
              <w:right w:val="single" w:sz="4" w:space="0" w:color="auto"/>
            </w:tcBorders>
            <w:shd w:val="clear" w:color="000000" w:fill="FFFFFF"/>
            <w:noWrap/>
            <w:vAlign w:val="bottom"/>
            <w:hideMark/>
          </w:tcPr>
          <w:p w14:paraId="5F287B2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2434C1E"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FEABFD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5420" w:type="dxa"/>
            <w:tcBorders>
              <w:top w:val="nil"/>
              <w:left w:val="nil"/>
              <w:bottom w:val="single" w:sz="4" w:space="0" w:color="auto"/>
              <w:right w:val="single" w:sz="4" w:space="0" w:color="auto"/>
            </w:tcBorders>
            <w:shd w:val="clear" w:color="auto" w:fill="auto"/>
            <w:vAlign w:val="center"/>
            <w:hideMark/>
          </w:tcPr>
          <w:p w14:paraId="3BCD6149" w14:textId="77777777" w:rsidR="003B49DB" w:rsidRPr="003B49DB" w:rsidRDefault="003B49DB" w:rsidP="003B49DB">
            <w:pP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Электротехника и электроосвещение</w:t>
            </w:r>
          </w:p>
        </w:tc>
        <w:tc>
          <w:tcPr>
            <w:tcW w:w="911" w:type="dxa"/>
            <w:tcBorders>
              <w:top w:val="nil"/>
              <w:left w:val="nil"/>
              <w:bottom w:val="single" w:sz="4" w:space="0" w:color="auto"/>
              <w:right w:val="single" w:sz="4" w:space="0" w:color="auto"/>
            </w:tcBorders>
            <w:shd w:val="clear" w:color="auto" w:fill="auto"/>
            <w:noWrap/>
            <w:vAlign w:val="center"/>
            <w:hideMark/>
          </w:tcPr>
          <w:p w14:paraId="5119F56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BE7452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1031" w:type="dxa"/>
            <w:tcBorders>
              <w:top w:val="nil"/>
              <w:left w:val="nil"/>
              <w:bottom w:val="single" w:sz="4" w:space="0" w:color="auto"/>
              <w:right w:val="single" w:sz="4" w:space="0" w:color="auto"/>
            </w:tcBorders>
            <w:shd w:val="clear" w:color="auto" w:fill="auto"/>
            <w:noWrap/>
            <w:vAlign w:val="center"/>
            <w:hideMark/>
          </w:tcPr>
          <w:p w14:paraId="2253FA5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0AB80FD0"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657EA03D"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ACC058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7FFCAB5C"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Демонтаж осветительных приборов</w:t>
            </w:r>
          </w:p>
        </w:tc>
        <w:tc>
          <w:tcPr>
            <w:tcW w:w="911" w:type="dxa"/>
            <w:tcBorders>
              <w:top w:val="nil"/>
              <w:left w:val="nil"/>
              <w:bottom w:val="single" w:sz="4" w:space="0" w:color="auto"/>
              <w:right w:val="single" w:sz="4" w:space="0" w:color="auto"/>
            </w:tcBorders>
            <w:shd w:val="clear" w:color="auto" w:fill="auto"/>
            <w:vAlign w:val="center"/>
            <w:hideMark/>
          </w:tcPr>
          <w:p w14:paraId="1B46E5E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vAlign w:val="center"/>
            <w:hideMark/>
          </w:tcPr>
          <w:p w14:paraId="09EF988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7BB4E4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0.9395</w:t>
            </w:r>
          </w:p>
        </w:tc>
        <w:tc>
          <w:tcPr>
            <w:tcW w:w="1198" w:type="dxa"/>
            <w:tcBorders>
              <w:top w:val="nil"/>
              <w:left w:val="nil"/>
              <w:bottom w:val="single" w:sz="4" w:space="0" w:color="auto"/>
              <w:right w:val="single" w:sz="4" w:space="0" w:color="auto"/>
            </w:tcBorders>
            <w:shd w:val="clear" w:color="000000" w:fill="FFFFFF"/>
            <w:noWrap/>
            <w:vAlign w:val="bottom"/>
            <w:hideMark/>
          </w:tcPr>
          <w:p w14:paraId="77B7E95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CBF3C0F" w14:textId="77777777" w:rsidTr="003B49DB">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5D63FD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475CFD3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Демонтаж розеток и выключателей</w:t>
            </w:r>
          </w:p>
        </w:tc>
        <w:tc>
          <w:tcPr>
            <w:tcW w:w="911" w:type="dxa"/>
            <w:tcBorders>
              <w:top w:val="nil"/>
              <w:left w:val="nil"/>
              <w:bottom w:val="single" w:sz="4" w:space="0" w:color="auto"/>
              <w:right w:val="single" w:sz="4" w:space="0" w:color="auto"/>
            </w:tcBorders>
            <w:shd w:val="clear" w:color="auto" w:fill="auto"/>
            <w:vAlign w:val="center"/>
            <w:hideMark/>
          </w:tcPr>
          <w:p w14:paraId="556B11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vAlign w:val="center"/>
            <w:hideMark/>
          </w:tcPr>
          <w:p w14:paraId="07896D4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E310F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0.1620</w:t>
            </w:r>
          </w:p>
        </w:tc>
        <w:tc>
          <w:tcPr>
            <w:tcW w:w="1198" w:type="dxa"/>
            <w:tcBorders>
              <w:top w:val="nil"/>
              <w:left w:val="nil"/>
              <w:bottom w:val="single" w:sz="4" w:space="0" w:color="auto"/>
              <w:right w:val="single" w:sz="4" w:space="0" w:color="auto"/>
            </w:tcBorders>
            <w:shd w:val="clear" w:color="000000" w:fill="FFFFFF"/>
            <w:noWrap/>
            <w:vAlign w:val="bottom"/>
            <w:hideMark/>
          </w:tcPr>
          <w:p w14:paraId="7B2BDCB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BC3E688"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F6FF4B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750C3EE9"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Металлический коробчатый комплекс с </w:t>
            </w:r>
            <w:r w:rsidRPr="003B49DB">
              <w:rPr>
                <w:rFonts w:ascii="Tahoma" w:hAnsi="Tahoma" w:cs="Tahoma"/>
                <w:sz w:val="16"/>
                <w:szCs w:val="16"/>
                <w:lang w:val="en-US" w:eastAsia="en-US" w:bidi="ar-SA"/>
              </w:rPr>
              <w:t>RE</w:t>
            </w:r>
            <w:r w:rsidRPr="003B49DB">
              <w:rPr>
                <w:rFonts w:ascii="Tahoma" w:hAnsi="Tahoma" w:cs="Tahoma"/>
                <w:sz w:val="16"/>
                <w:szCs w:val="16"/>
                <w:lang w:eastAsia="en-US" w:bidi="ar-SA"/>
              </w:rPr>
              <w:t xml:space="preserve"> и </w:t>
            </w:r>
            <w:r w:rsidRPr="003B49DB">
              <w:rPr>
                <w:rFonts w:ascii="Tahoma" w:hAnsi="Tahoma" w:cs="Tahoma"/>
                <w:sz w:val="16"/>
                <w:szCs w:val="16"/>
                <w:lang w:val="en-US" w:eastAsia="en-US" w:bidi="ar-SA"/>
              </w:rPr>
              <w:t>N</w:t>
            </w:r>
            <w:r w:rsidRPr="003B49DB">
              <w:rPr>
                <w:rFonts w:ascii="Tahoma" w:hAnsi="Tahoma" w:cs="Tahoma"/>
                <w:sz w:val="16"/>
                <w:szCs w:val="16"/>
                <w:lang w:eastAsia="en-US" w:bidi="ar-SA"/>
              </w:rPr>
              <w:t xml:space="preserve"> выводами, 1000*1000</w:t>
            </w:r>
          </w:p>
        </w:tc>
        <w:tc>
          <w:tcPr>
            <w:tcW w:w="911" w:type="dxa"/>
            <w:tcBorders>
              <w:top w:val="nil"/>
              <w:left w:val="nil"/>
              <w:bottom w:val="single" w:sz="4" w:space="0" w:color="auto"/>
              <w:right w:val="single" w:sz="4" w:space="0" w:color="auto"/>
            </w:tcBorders>
            <w:shd w:val="clear" w:color="auto" w:fill="auto"/>
            <w:noWrap/>
            <w:vAlign w:val="center"/>
            <w:hideMark/>
          </w:tcPr>
          <w:p w14:paraId="71D66B7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9E50FE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9F741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32.2200</w:t>
            </w:r>
          </w:p>
        </w:tc>
        <w:tc>
          <w:tcPr>
            <w:tcW w:w="1198" w:type="dxa"/>
            <w:tcBorders>
              <w:top w:val="nil"/>
              <w:left w:val="nil"/>
              <w:bottom w:val="single" w:sz="4" w:space="0" w:color="auto"/>
              <w:right w:val="single" w:sz="4" w:space="0" w:color="auto"/>
            </w:tcBorders>
            <w:shd w:val="clear" w:color="000000" w:fill="FFFFFF"/>
            <w:noWrap/>
            <w:vAlign w:val="bottom"/>
            <w:hideMark/>
          </w:tcPr>
          <w:p w14:paraId="4734B30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6910DF1"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56FDF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1FEF4060"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Пластиковый короб комплексный с </w:t>
            </w:r>
            <w:r w:rsidRPr="003B49DB">
              <w:rPr>
                <w:rFonts w:ascii="Tahoma" w:hAnsi="Tahoma" w:cs="Tahoma"/>
                <w:sz w:val="16"/>
                <w:szCs w:val="16"/>
                <w:lang w:val="en-US" w:eastAsia="en-US" w:bidi="ar-SA"/>
              </w:rPr>
              <w:t>RE</w:t>
            </w:r>
            <w:r w:rsidRPr="003B49DB">
              <w:rPr>
                <w:rFonts w:ascii="Tahoma" w:hAnsi="Tahoma" w:cs="Tahoma"/>
                <w:sz w:val="16"/>
                <w:szCs w:val="16"/>
                <w:lang w:eastAsia="en-US" w:bidi="ar-SA"/>
              </w:rPr>
              <w:t xml:space="preserve"> и </w:t>
            </w:r>
            <w:r w:rsidRPr="003B49DB">
              <w:rPr>
                <w:rFonts w:ascii="Tahoma" w:hAnsi="Tahoma" w:cs="Tahoma"/>
                <w:sz w:val="16"/>
                <w:szCs w:val="16"/>
                <w:lang w:val="en-US" w:eastAsia="en-US" w:bidi="ar-SA"/>
              </w:rPr>
              <w:t>N</w:t>
            </w:r>
            <w:r w:rsidRPr="003B49DB">
              <w:rPr>
                <w:rFonts w:ascii="Tahoma" w:hAnsi="Tahoma" w:cs="Tahoma"/>
                <w:sz w:val="16"/>
                <w:szCs w:val="16"/>
                <w:lang w:eastAsia="en-US" w:bidi="ar-SA"/>
              </w:rPr>
              <w:t xml:space="preserve"> выводами, 6 мест</w:t>
            </w:r>
          </w:p>
        </w:tc>
        <w:tc>
          <w:tcPr>
            <w:tcW w:w="911" w:type="dxa"/>
            <w:tcBorders>
              <w:top w:val="nil"/>
              <w:left w:val="nil"/>
              <w:bottom w:val="single" w:sz="4" w:space="0" w:color="auto"/>
              <w:right w:val="single" w:sz="4" w:space="0" w:color="auto"/>
            </w:tcBorders>
            <w:shd w:val="clear" w:color="auto" w:fill="auto"/>
            <w:noWrap/>
            <w:vAlign w:val="center"/>
            <w:hideMark/>
          </w:tcPr>
          <w:p w14:paraId="3885673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0D54F4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24EDCF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9.9820</w:t>
            </w:r>
          </w:p>
        </w:tc>
        <w:tc>
          <w:tcPr>
            <w:tcW w:w="1198" w:type="dxa"/>
            <w:tcBorders>
              <w:top w:val="nil"/>
              <w:left w:val="nil"/>
              <w:bottom w:val="single" w:sz="4" w:space="0" w:color="auto"/>
              <w:right w:val="single" w:sz="4" w:space="0" w:color="auto"/>
            </w:tcBorders>
            <w:shd w:val="clear" w:color="000000" w:fill="FFFFFF"/>
            <w:noWrap/>
            <w:vAlign w:val="bottom"/>
            <w:hideMark/>
          </w:tcPr>
          <w:p w14:paraId="667EB92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0CDE056"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5D0A00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4F991A31"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Пластиковый короб комплексный с RE и N выводами, 12 мест</w:t>
            </w:r>
          </w:p>
        </w:tc>
        <w:tc>
          <w:tcPr>
            <w:tcW w:w="911" w:type="dxa"/>
            <w:tcBorders>
              <w:top w:val="nil"/>
              <w:left w:val="nil"/>
              <w:bottom w:val="single" w:sz="4" w:space="0" w:color="auto"/>
              <w:right w:val="single" w:sz="4" w:space="0" w:color="auto"/>
            </w:tcBorders>
            <w:shd w:val="clear" w:color="auto" w:fill="auto"/>
            <w:noWrap/>
            <w:vAlign w:val="center"/>
            <w:hideMark/>
          </w:tcPr>
          <w:p w14:paraId="3F8EB3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07E815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03525E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16.6930</w:t>
            </w:r>
          </w:p>
        </w:tc>
        <w:tc>
          <w:tcPr>
            <w:tcW w:w="1198" w:type="dxa"/>
            <w:tcBorders>
              <w:top w:val="nil"/>
              <w:left w:val="nil"/>
              <w:bottom w:val="single" w:sz="4" w:space="0" w:color="auto"/>
              <w:right w:val="single" w:sz="4" w:space="0" w:color="auto"/>
            </w:tcBorders>
            <w:shd w:val="clear" w:color="000000" w:fill="FFFFFF"/>
            <w:noWrap/>
            <w:vAlign w:val="bottom"/>
            <w:hideMark/>
          </w:tcPr>
          <w:p w14:paraId="41FBB7F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6769E45"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524406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w:t>
            </w:r>
          </w:p>
        </w:tc>
        <w:tc>
          <w:tcPr>
            <w:tcW w:w="5420" w:type="dxa"/>
            <w:tcBorders>
              <w:top w:val="nil"/>
              <w:left w:val="nil"/>
              <w:bottom w:val="single" w:sz="4" w:space="0" w:color="auto"/>
              <w:right w:val="single" w:sz="4" w:space="0" w:color="auto"/>
            </w:tcBorders>
            <w:shd w:val="clear" w:color="auto" w:fill="auto"/>
            <w:vAlign w:val="center"/>
            <w:hideMark/>
          </w:tcPr>
          <w:p w14:paraId="7AC6638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Пластиковый короб комплексный с RE и N выводами, 16 мест</w:t>
            </w:r>
          </w:p>
        </w:tc>
        <w:tc>
          <w:tcPr>
            <w:tcW w:w="911" w:type="dxa"/>
            <w:tcBorders>
              <w:top w:val="nil"/>
              <w:left w:val="nil"/>
              <w:bottom w:val="single" w:sz="4" w:space="0" w:color="auto"/>
              <w:right w:val="single" w:sz="4" w:space="0" w:color="auto"/>
            </w:tcBorders>
            <w:shd w:val="clear" w:color="auto" w:fill="auto"/>
            <w:noWrap/>
            <w:vAlign w:val="center"/>
            <w:hideMark/>
          </w:tcPr>
          <w:p w14:paraId="27E5759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28DD987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82E1EC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17.4320</w:t>
            </w:r>
          </w:p>
        </w:tc>
        <w:tc>
          <w:tcPr>
            <w:tcW w:w="1198" w:type="dxa"/>
            <w:tcBorders>
              <w:top w:val="nil"/>
              <w:left w:val="nil"/>
              <w:bottom w:val="single" w:sz="4" w:space="0" w:color="auto"/>
              <w:right w:val="single" w:sz="4" w:space="0" w:color="auto"/>
            </w:tcBorders>
            <w:shd w:val="clear" w:color="000000" w:fill="FFFFFF"/>
            <w:noWrap/>
            <w:vAlign w:val="bottom"/>
            <w:hideMark/>
          </w:tcPr>
          <w:p w14:paraId="7C5FE8E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97BD5B1"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FA260F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w:t>
            </w:r>
          </w:p>
        </w:tc>
        <w:tc>
          <w:tcPr>
            <w:tcW w:w="5420" w:type="dxa"/>
            <w:tcBorders>
              <w:top w:val="nil"/>
              <w:left w:val="nil"/>
              <w:bottom w:val="single" w:sz="4" w:space="0" w:color="auto"/>
              <w:right w:val="single" w:sz="4" w:space="0" w:color="auto"/>
            </w:tcBorders>
            <w:shd w:val="clear" w:color="auto" w:fill="auto"/>
            <w:vAlign w:val="center"/>
            <w:hideMark/>
          </w:tcPr>
          <w:p w14:paraId="636E7111"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Пластиковый короб комплексный с RE и N выводами, 18 мест</w:t>
            </w:r>
          </w:p>
        </w:tc>
        <w:tc>
          <w:tcPr>
            <w:tcW w:w="911" w:type="dxa"/>
            <w:tcBorders>
              <w:top w:val="nil"/>
              <w:left w:val="nil"/>
              <w:bottom w:val="single" w:sz="4" w:space="0" w:color="auto"/>
              <w:right w:val="single" w:sz="4" w:space="0" w:color="auto"/>
            </w:tcBorders>
            <w:shd w:val="clear" w:color="auto" w:fill="auto"/>
            <w:noWrap/>
            <w:vAlign w:val="center"/>
            <w:hideMark/>
          </w:tcPr>
          <w:p w14:paraId="1EF47FC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24D5DC2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B6B206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19.6500</w:t>
            </w:r>
          </w:p>
        </w:tc>
        <w:tc>
          <w:tcPr>
            <w:tcW w:w="1198" w:type="dxa"/>
            <w:tcBorders>
              <w:top w:val="nil"/>
              <w:left w:val="nil"/>
              <w:bottom w:val="single" w:sz="4" w:space="0" w:color="auto"/>
              <w:right w:val="single" w:sz="4" w:space="0" w:color="auto"/>
            </w:tcBorders>
            <w:shd w:val="clear" w:color="000000" w:fill="FFFFFF"/>
            <w:noWrap/>
            <w:vAlign w:val="bottom"/>
            <w:hideMark/>
          </w:tcPr>
          <w:p w14:paraId="17C7DD2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8AB9F46"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EC1CDC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w:t>
            </w:r>
          </w:p>
        </w:tc>
        <w:tc>
          <w:tcPr>
            <w:tcW w:w="5420" w:type="dxa"/>
            <w:tcBorders>
              <w:top w:val="nil"/>
              <w:left w:val="nil"/>
              <w:bottom w:val="single" w:sz="4" w:space="0" w:color="auto"/>
              <w:right w:val="single" w:sz="4" w:space="0" w:color="auto"/>
            </w:tcBorders>
            <w:shd w:val="clear" w:color="auto" w:fill="auto"/>
            <w:vAlign w:val="center"/>
            <w:hideMark/>
          </w:tcPr>
          <w:p w14:paraId="7C011DE4"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Восстановление, настройка трехфазного вводного щита</w:t>
            </w:r>
          </w:p>
        </w:tc>
        <w:tc>
          <w:tcPr>
            <w:tcW w:w="911" w:type="dxa"/>
            <w:tcBorders>
              <w:top w:val="nil"/>
              <w:left w:val="nil"/>
              <w:bottom w:val="single" w:sz="4" w:space="0" w:color="auto"/>
              <w:right w:val="single" w:sz="4" w:space="0" w:color="auto"/>
            </w:tcBorders>
            <w:shd w:val="clear" w:color="auto" w:fill="auto"/>
            <w:noWrap/>
            <w:vAlign w:val="center"/>
            <w:hideMark/>
          </w:tcPr>
          <w:p w14:paraId="51E4ADA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к-т</w:t>
            </w:r>
          </w:p>
        </w:tc>
        <w:tc>
          <w:tcPr>
            <w:tcW w:w="740" w:type="dxa"/>
            <w:tcBorders>
              <w:top w:val="nil"/>
              <w:left w:val="nil"/>
              <w:bottom w:val="single" w:sz="4" w:space="0" w:color="auto"/>
              <w:right w:val="single" w:sz="4" w:space="0" w:color="auto"/>
            </w:tcBorders>
            <w:shd w:val="clear" w:color="auto" w:fill="auto"/>
            <w:noWrap/>
            <w:vAlign w:val="center"/>
            <w:hideMark/>
          </w:tcPr>
          <w:p w14:paraId="4CE713B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7EC663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45.7110</w:t>
            </w:r>
          </w:p>
        </w:tc>
        <w:tc>
          <w:tcPr>
            <w:tcW w:w="1198" w:type="dxa"/>
            <w:tcBorders>
              <w:top w:val="nil"/>
              <w:left w:val="nil"/>
              <w:bottom w:val="single" w:sz="4" w:space="0" w:color="auto"/>
              <w:right w:val="single" w:sz="4" w:space="0" w:color="auto"/>
            </w:tcBorders>
            <w:shd w:val="clear" w:color="000000" w:fill="FFFFFF"/>
            <w:noWrap/>
            <w:vAlign w:val="bottom"/>
            <w:hideMark/>
          </w:tcPr>
          <w:p w14:paraId="2319324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A0D426C"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B09F81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w:t>
            </w:r>
          </w:p>
        </w:tc>
        <w:tc>
          <w:tcPr>
            <w:tcW w:w="5420" w:type="dxa"/>
            <w:tcBorders>
              <w:top w:val="nil"/>
              <w:left w:val="nil"/>
              <w:bottom w:val="single" w:sz="4" w:space="0" w:color="auto"/>
              <w:right w:val="single" w:sz="4" w:space="0" w:color="auto"/>
            </w:tcBorders>
            <w:shd w:val="clear" w:color="auto" w:fill="auto"/>
            <w:vAlign w:val="center"/>
            <w:hideMark/>
          </w:tcPr>
          <w:p w14:paraId="187FD5B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3x6мм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 xml:space="preserve"> кабельная трассировка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7B367FE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4D5CA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8C5E3C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1.6730</w:t>
            </w:r>
          </w:p>
        </w:tc>
        <w:tc>
          <w:tcPr>
            <w:tcW w:w="1198" w:type="dxa"/>
            <w:tcBorders>
              <w:top w:val="nil"/>
              <w:left w:val="nil"/>
              <w:bottom w:val="single" w:sz="4" w:space="0" w:color="auto"/>
              <w:right w:val="single" w:sz="4" w:space="0" w:color="auto"/>
            </w:tcBorders>
            <w:shd w:val="clear" w:color="000000" w:fill="FFFFFF"/>
            <w:noWrap/>
            <w:vAlign w:val="bottom"/>
            <w:hideMark/>
          </w:tcPr>
          <w:p w14:paraId="6ABFC59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346B41F"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9BA050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w:t>
            </w:r>
          </w:p>
        </w:tc>
        <w:tc>
          <w:tcPr>
            <w:tcW w:w="5420" w:type="dxa"/>
            <w:tcBorders>
              <w:top w:val="nil"/>
              <w:left w:val="nil"/>
              <w:bottom w:val="single" w:sz="4" w:space="0" w:color="auto"/>
              <w:right w:val="single" w:sz="4" w:space="0" w:color="auto"/>
            </w:tcBorders>
            <w:shd w:val="clear" w:color="auto" w:fill="auto"/>
            <w:vAlign w:val="center"/>
            <w:hideMark/>
          </w:tcPr>
          <w:p w14:paraId="005F7E3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3x25мм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 xml:space="preserve"> кабельная трасса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6A79BEF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5B9F483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8A3643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6.3840</w:t>
            </w:r>
          </w:p>
        </w:tc>
        <w:tc>
          <w:tcPr>
            <w:tcW w:w="1198" w:type="dxa"/>
            <w:tcBorders>
              <w:top w:val="nil"/>
              <w:left w:val="nil"/>
              <w:bottom w:val="single" w:sz="4" w:space="0" w:color="auto"/>
              <w:right w:val="single" w:sz="4" w:space="0" w:color="auto"/>
            </w:tcBorders>
            <w:shd w:val="clear" w:color="000000" w:fill="FFFFFF"/>
            <w:noWrap/>
            <w:vAlign w:val="bottom"/>
            <w:hideMark/>
          </w:tcPr>
          <w:p w14:paraId="7F477454"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314AFB2"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A7901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w:t>
            </w:r>
          </w:p>
        </w:tc>
        <w:tc>
          <w:tcPr>
            <w:tcW w:w="5420" w:type="dxa"/>
            <w:tcBorders>
              <w:top w:val="nil"/>
              <w:left w:val="nil"/>
              <w:bottom w:val="single" w:sz="4" w:space="0" w:color="auto"/>
              <w:right w:val="single" w:sz="4" w:space="0" w:color="auto"/>
            </w:tcBorders>
            <w:shd w:val="clear" w:color="auto" w:fill="auto"/>
            <w:vAlign w:val="center"/>
            <w:hideMark/>
          </w:tcPr>
          <w:p w14:paraId="0F4D78E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Пластиковый контейнер 16*16</w:t>
            </w:r>
          </w:p>
        </w:tc>
        <w:tc>
          <w:tcPr>
            <w:tcW w:w="911" w:type="dxa"/>
            <w:tcBorders>
              <w:top w:val="nil"/>
              <w:left w:val="nil"/>
              <w:bottom w:val="single" w:sz="4" w:space="0" w:color="auto"/>
              <w:right w:val="single" w:sz="4" w:space="0" w:color="auto"/>
            </w:tcBorders>
            <w:shd w:val="clear" w:color="auto" w:fill="auto"/>
            <w:noWrap/>
            <w:vAlign w:val="center"/>
            <w:hideMark/>
          </w:tcPr>
          <w:p w14:paraId="2A24593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4F7E586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D12830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0.8190</w:t>
            </w:r>
          </w:p>
        </w:tc>
        <w:tc>
          <w:tcPr>
            <w:tcW w:w="1198" w:type="dxa"/>
            <w:tcBorders>
              <w:top w:val="nil"/>
              <w:left w:val="nil"/>
              <w:bottom w:val="single" w:sz="4" w:space="0" w:color="auto"/>
              <w:right w:val="single" w:sz="4" w:space="0" w:color="auto"/>
            </w:tcBorders>
            <w:shd w:val="clear" w:color="000000" w:fill="FFFFFF"/>
            <w:noWrap/>
            <w:vAlign w:val="bottom"/>
            <w:hideMark/>
          </w:tcPr>
          <w:p w14:paraId="0A3A211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B64E85D"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BA523E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w:t>
            </w:r>
          </w:p>
        </w:tc>
        <w:tc>
          <w:tcPr>
            <w:tcW w:w="5420" w:type="dxa"/>
            <w:tcBorders>
              <w:top w:val="nil"/>
              <w:left w:val="nil"/>
              <w:bottom w:val="single" w:sz="4" w:space="0" w:color="auto"/>
              <w:right w:val="single" w:sz="4" w:space="0" w:color="auto"/>
            </w:tcBorders>
            <w:shd w:val="clear" w:color="auto" w:fill="auto"/>
            <w:vAlign w:val="center"/>
            <w:hideMark/>
          </w:tcPr>
          <w:p w14:paraId="095FC9B6"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Пластиковый контейнер 20*10</w:t>
            </w:r>
          </w:p>
        </w:tc>
        <w:tc>
          <w:tcPr>
            <w:tcW w:w="911" w:type="dxa"/>
            <w:tcBorders>
              <w:top w:val="nil"/>
              <w:left w:val="nil"/>
              <w:bottom w:val="single" w:sz="4" w:space="0" w:color="auto"/>
              <w:right w:val="single" w:sz="4" w:space="0" w:color="auto"/>
            </w:tcBorders>
            <w:shd w:val="clear" w:color="auto" w:fill="auto"/>
            <w:noWrap/>
            <w:vAlign w:val="center"/>
            <w:hideMark/>
          </w:tcPr>
          <w:p w14:paraId="3ACA0EC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4A5C2F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635029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0.8580</w:t>
            </w:r>
          </w:p>
        </w:tc>
        <w:tc>
          <w:tcPr>
            <w:tcW w:w="1198" w:type="dxa"/>
            <w:tcBorders>
              <w:top w:val="nil"/>
              <w:left w:val="nil"/>
              <w:bottom w:val="single" w:sz="4" w:space="0" w:color="auto"/>
              <w:right w:val="single" w:sz="4" w:space="0" w:color="auto"/>
            </w:tcBorders>
            <w:shd w:val="clear" w:color="000000" w:fill="FFFFFF"/>
            <w:noWrap/>
            <w:vAlign w:val="bottom"/>
            <w:hideMark/>
          </w:tcPr>
          <w:p w14:paraId="0AB1A07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91A61F1"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933256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13</w:t>
            </w:r>
          </w:p>
        </w:tc>
        <w:tc>
          <w:tcPr>
            <w:tcW w:w="5420" w:type="dxa"/>
            <w:tcBorders>
              <w:top w:val="nil"/>
              <w:left w:val="nil"/>
              <w:bottom w:val="single" w:sz="4" w:space="0" w:color="auto"/>
              <w:right w:val="single" w:sz="4" w:space="0" w:color="auto"/>
            </w:tcBorders>
            <w:shd w:val="clear" w:color="auto" w:fill="auto"/>
            <w:vAlign w:val="center"/>
            <w:hideMark/>
          </w:tcPr>
          <w:p w14:paraId="4A2ED6A8"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Пластиковый контейнер 12*12</w:t>
            </w:r>
          </w:p>
        </w:tc>
        <w:tc>
          <w:tcPr>
            <w:tcW w:w="911" w:type="dxa"/>
            <w:tcBorders>
              <w:top w:val="nil"/>
              <w:left w:val="nil"/>
              <w:bottom w:val="single" w:sz="4" w:space="0" w:color="auto"/>
              <w:right w:val="single" w:sz="4" w:space="0" w:color="auto"/>
            </w:tcBorders>
            <w:shd w:val="clear" w:color="auto" w:fill="auto"/>
            <w:noWrap/>
            <w:vAlign w:val="center"/>
            <w:hideMark/>
          </w:tcPr>
          <w:p w14:paraId="01EDB6A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784494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8FB2BB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0.8000</w:t>
            </w:r>
          </w:p>
        </w:tc>
        <w:tc>
          <w:tcPr>
            <w:tcW w:w="1198" w:type="dxa"/>
            <w:tcBorders>
              <w:top w:val="nil"/>
              <w:left w:val="nil"/>
              <w:bottom w:val="single" w:sz="4" w:space="0" w:color="auto"/>
              <w:right w:val="single" w:sz="4" w:space="0" w:color="auto"/>
            </w:tcBorders>
            <w:shd w:val="clear" w:color="000000" w:fill="FFFFFF"/>
            <w:noWrap/>
            <w:vAlign w:val="bottom"/>
            <w:hideMark/>
          </w:tcPr>
          <w:p w14:paraId="66C9DC6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82D7E1B"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42C4FA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w:t>
            </w:r>
          </w:p>
        </w:tc>
        <w:tc>
          <w:tcPr>
            <w:tcW w:w="5420" w:type="dxa"/>
            <w:tcBorders>
              <w:top w:val="nil"/>
              <w:left w:val="nil"/>
              <w:bottom w:val="single" w:sz="4" w:space="0" w:color="auto"/>
              <w:right w:val="single" w:sz="4" w:space="0" w:color="auto"/>
            </w:tcBorders>
            <w:shd w:val="clear" w:color="auto" w:fill="auto"/>
            <w:vAlign w:val="center"/>
            <w:hideMark/>
          </w:tcPr>
          <w:p w14:paraId="22F902E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Пластиковый контейнер 40*25</w:t>
            </w:r>
          </w:p>
        </w:tc>
        <w:tc>
          <w:tcPr>
            <w:tcW w:w="911" w:type="dxa"/>
            <w:tcBorders>
              <w:top w:val="nil"/>
              <w:left w:val="nil"/>
              <w:bottom w:val="single" w:sz="4" w:space="0" w:color="auto"/>
              <w:right w:val="single" w:sz="4" w:space="0" w:color="auto"/>
            </w:tcBorders>
            <w:shd w:val="clear" w:color="auto" w:fill="auto"/>
            <w:noWrap/>
            <w:vAlign w:val="center"/>
            <w:hideMark/>
          </w:tcPr>
          <w:p w14:paraId="45F2139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2E66B5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CB18AA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1.4050</w:t>
            </w:r>
          </w:p>
        </w:tc>
        <w:tc>
          <w:tcPr>
            <w:tcW w:w="1198" w:type="dxa"/>
            <w:tcBorders>
              <w:top w:val="nil"/>
              <w:left w:val="nil"/>
              <w:bottom w:val="single" w:sz="4" w:space="0" w:color="auto"/>
              <w:right w:val="single" w:sz="4" w:space="0" w:color="auto"/>
            </w:tcBorders>
            <w:shd w:val="clear" w:color="000000" w:fill="FFFFFF"/>
            <w:noWrap/>
            <w:vAlign w:val="bottom"/>
            <w:hideMark/>
          </w:tcPr>
          <w:p w14:paraId="1221079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4CA126F"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44B9F8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15</w:t>
            </w:r>
          </w:p>
        </w:tc>
        <w:tc>
          <w:tcPr>
            <w:tcW w:w="5420" w:type="dxa"/>
            <w:tcBorders>
              <w:top w:val="nil"/>
              <w:left w:val="nil"/>
              <w:bottom w:val="single" w:sz="4" w:space="0" w:color="auto"/>
              <w:right w:val="single" w:sz="4" w:space="0" w:color="auto"/>
            </w:tcBorders>
            <w:shd w:val="clear" w:color="auto" w:fill="auto"/>
            <w:vAlign w:val="center"/>
            <w:hideMark/>
          </w:tcPr>
          <w:p w14:paraId="043325EE"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автоматического выключателя трехфазного 80А</w:t>
            </w:r>
          </w:p>
        </w:tc>
        <w:tc>
          <w:tcPr>
            <w:tcW w:w="911" w:type="dxa"/>
            <w:tcBorders>
              <w:top w:val="nil"/>
              <w:left w:val="nil"/>
              <w:bottom w:val="single" w:sz="4" w:space="0" w:color="auto"/>
              <w:right w:val="single" w:sz="4" w:space="0" w:color="auto"/>
            </w:tcBorders>
            <w:shd w:val="clear" w:color="auto" w:fill="auto"/>
            <w:noWrap/>
            <w:vAlign w:val="center"/>
            <w:hideMark/>
          </w:tcPr>
          <w:p w14:paraId="3942DDE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54884F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A22F17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30.6710</w:t>
            </w:r>
          </w:p>
        </w:tc>
        <w:tc>
          <w:tcPr>
            <w:tcW w:w="1198" w:type="dxa"/>
            <w:tcBorders>
              <w:top w:val="nil"/>
              <w:left w:val="nil"/>
              <w:bottom w:val="single" w:sz="4" w:space="0" w:color="auto"/>
              <w:right w:val="single" w:sz="4" w:space="0" w:color="auto"/>
            </w:tcBorders>
            <w:shd w:val="clear" w:color="000000" w:fill="FFFFFF"/>
            <w:noWrap/>
            <w:vAlign w:val="bottom"/>
            <w:hideMark/>
          </w:tcPr>
          <w:p w14:paraId="09956ED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E89137F"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7320E7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16</w:t>
            </w:r>
          </w:p>
        </w:tc>
        <w:tc>
          <w:tcPr>
            <w:tcW w:w="5420" w:type="dxa"/>
            <w:tcBorders>
              <w:top w:val="nil"/>
              <w:left w:val="nil"/>
              <w:bottom w:val="single" w:sz="4" w:space="0" w:color="auto"/>
              <w:right w:val="single" w:sz="4" w:space="0" w:color="auto"/>
            </w:tcBorders>
            <w:shd w:val="clear" w:color="auto" w:fill="auto"/>
            <w:vAlign w:val="center"/>
            <w:hideMark/>
          </w:tcPr>
          <w:p w14:paraId="76625C92"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автоматического выключателя трехфазного 40А</w:t>
            </w:r>
          </w:p>
        </w:tc>
        <w:tc>
          <w:tcPr>
            <w:tcW w:w="911" w:type="dxa"/>
            <w:tcBorders>
              <w:top w:val="nil"/>
              <w:left w:val="nil"/>
              <w:bottom w:val="single" w:sz="4" w:space="0" w:color="auto"/>
              <w:right w:val="single" w:sz="4" w:space="0" w:color="auto"/>
            </w:tcBorders>
            <w:shd w:val="clear" w:color="auto" w:fill="auto"/>
            <w:noWrap/>
            <w:vAlign w:val="center"/>
            <w:hideMark/>
          </w:tcPr>
          <w:p w14:paraId="36864FB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9ACF0E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AA39EF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9.1890</w:t>
            </w:r>
          </w:p>
        </w:tc>
        <w:tc>
          <w:tcPr>
            <w:tcW w:w="1198" w:type="dxa"/>
            <w:tcBorders>
              <w:top w:val="nil"/>
              <w:left w:val="nil"/>
              <w:bottom w:val="single" w:sz="4" w:space="0" w:color="auto"/>
              <w:right w:val="single" w:sz="4" w:space="0" w:color="auto"/>
            </w:tcBorders>
            <w:shd w:val="clear" w:color="000000" w:fill="FFFFFF"/>
            <w:noWrap/>
            <w:vAlign w:val="bottom"/>
            <w:hideMark/>
          </w:tcPr>
          <w:p w14:paraId="5215848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57772C8"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BBD9F5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w:t>
            </w:r>
          </w:p>
        </w:tc>
        <w:tc>
          <w:tcPr>
            <w:tcW w:w="5420" w:type="dxa"/>
            <w:tcBorders>
              <w:top w:val="nil"/>
              <w:left w:val="nil"/>
              <w:bottom w:val="single" w:sz="4" w:space="0" w:color="auto"/>
              <w:right w:val="single" w:sz="4" w:space="0" w:color="auto"/>
            </w:tcBorders>
            <w:shd w:val="clear" w:color="auto" w:fill="auto"/>
            <w:vAlign w:val="center"/>
            <w:hideMark/>
          </w:tcPr>
          <w:p w14:paraId="0495B86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однофазного автоматического выключателя 32А</w:t>
            </w:r>
          </w:p>
        </w:tc>
        <w:tc>
          <w:tcPr>
            <w:tcW w:w="911" w:type="dxa"/>
            <w:tcBorders>
              <w:top w:val="nil"/>
              <w:left w:val="nil"/>
              <w:bottom w:val="single" w:sz="4" w:space="0" w:color="auto"/>
              <w:right w:val="single" w:sz="4" w:space="0" w:color="auto"/>
            </w:tcBorders>
            <w:shd w:val="clear" w:color="auto" w:fill="auto"/>
            <w:noWrap/>
            <w:vAlign w:val="center"/>
            <w:hideMark/>
          </w:tcPr>
          <w:p w14:paraId="7ECFEFF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0A3547C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90E37A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5.4340</w:t>
            </w:r>
          </w:p>
        </w:tc>
        <w:tc>
          <w:tcPr>
            <w:tcW w:w="1198" w:type="dxa"/>
            <w:tcBorders>
              <w:top w:val="nil"/>
              <w:left w:val="nil"/>
              <w:bottom w:val="single" w:sz="4" w:space="0" w:color="auto"/>
              <w:right w:val="single" w:sz="4" w:space="0" w:color="auto"/>
            </w:tcBorders>
            <w:shd w:val="clear" w:color="000000" w:fill="FFFFFF"/>
            <w:noWrap/>
            <w:vAlign w:val="bottom"/>
            <w:hideMark/>
          </w:tcPr>
          <w:p w14:paraId="71794C7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96CA547"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27B3EB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w:t>
            </w:r>
          </w:p>
        </w:tc>
        <w:tc>
          <w:tcPr>
            <w:tcW w:w="5420" w:type="dxa"/>
            <w:tcBorders>
              <w:top w:val="nil"/>
              <w:left w:val="nil"/>
              <w:bottom w:val="single" w:sz="4" w:space="0" w:color="auto"/>
              <w:right w:val="single" w:sz="4" w:space="0" w:color="auto"/>
            </w:tcBorders>
            <w:shd w:val="clear" w:color="auto" w:fill="auto"/>
            <w:vAlign w:val="center"/>
            <w:hideMark/>
          </w:tcPr>
          <w:p w14:paraId="2D22E1EE"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однофазного автоматического выключателя 16А</w:t>
            </w:r>
          </w:p>
        </w:tc>
        <w:tc>
          <w:tcPr>
            <w:tcW w:w="911" w:type="dxa"/>
            <w:tcBorders>
              <w:top w:val="nil"/>
              <w:left w:val="nil"/>
              <w:bottom w:val="single" w:sz="4" w:space="0" w:color="auto"/>
              <w:right w:val="single" w:sz="4" w:space="0" w:color="auto"/>
            </w:tcBorders>
            <w:shd w:val="clear" w:color="auto" w:fill="auto"/>
            <w:noWrap/>
            <w:vAlign w:val="center"/>
            <w:hideMark/>
          </w:tcPr>
          <w:p w14:paraId="2E42384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D77082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A8108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4.8090</w:t>
            </w:r>
          </w:p>
        </w:tc>
        <w:tc>
          <w:tcPr>
            <w:tcW w:w="1198" w:type="dxa"/>
            <w:tcBorders>
              <w:top w:val="nil"/>
              <w:left w:val="nil"/>
              <w:bottom w:val="single" w:sz="4" w:space="0" w:color="auto"/>
              <w:right w:val="single" w:sz="4" w:space="0" w:color="auto"/>
            </w:tcBorders>
            <w:shd w:val="clear" w:color="000000" w:fill="FFFFFF"/>
            <w:noWrap/>
            <w:vAlign w:val="bottom"/>
            <w:hideMark/>
          </w:tcPr>
          <w:p w14:paraId="632E11C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144C9239"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80D988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19</w:t>
            </w:r>
          </w:p>
        </w:tc>
        <w:tc>
          <w:tcPr>
            <w:tcW w:w="5420" w:type="dxa"/>
            <w:tcBorders>
              <w:top w:val="nil"/>
              <w:left w:val="nil"/>
              <w:bottom w:val="single" w:sz="4" w:space="0" w:color="auto"/>
              <w:right w:val="single" w:sz="4" w:space="0" w:color="auto"/>
            </w:tcBorders>
            <w:shd w:val="clear" w:color="auto" w:fill="auto"/>
            <w:vAlign w:val="center"/>
            <w:hideMark/>
          </w:tcPr>
          <w:p w14:paraId="1CA0E662"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однофазного автоматического выключателя 10А</w:t>
            </w:r>
          </w:p>
        </w:tc>
        <w:tc>
          <w:tcPr>
            <w:tcW w:w="911" w:type="dxa"/>
            <w:tcBorders>
              <w:top w:val="nil"/>
              <w:left w:val="nil"/>
              <w:bottom w:val="single" w:sz="4" w:space="0" w:color="auto"/>
              <w:right w:val="single" w:sz="4" w:space="0" w:color="auto"/>
            </w:tcBorders>
            <w:shd w:val="clear" w:color="auto" w:fill="auto"/>
            <w:noWrap/>
            <w:vAlign w:val="center"/>
            <w:hideMark/>
          </w:tcPr>
          <w:p w14:paraId="63B2FCB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494E9E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FDDB6A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4.8090</w:t>
            </w:r>
          </w:p>
        </w:tc>
        <w:tc>
          <w:tcPr>
            <w:tcW w:w="1198" w:type="dxa"/>
            <w:tcBorders>
              <w:top w:val="nil"/>
              <w:left w:val="nil"/>
              <w:bottom w:val="single" w:sz="4" w:space="0" w:color="auto"/>
              <w:right w:val="single" w:sz="4" w:space="0" w:color="auto"/>
            </w:tcBorders>
            <w:shd w:val="clear" w:color="000000" w:fill="FFFFFF"/>
            <w:noWrap/>
            <w:vAlign w:val="bottom"/>
            <w:hideMark/>
          </w:tcPr>
          <w:p w14:paraId="37B4206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99596BB"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892570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lastRenderedPageBreak/>
              <w:t>20</w:t>
            </w:r>
          </w:p>
        </w:tc>
        <w:tc>
          <w:tcPr>
            <w:tcW w:w="5420" w:type="dxa"/>
            <w:tcBorders>
              <w:top w:val="nil"/>
              <w:left w:val="nil"/>
              <w:bottom w:val="single" w:sz="4" w:space="0" w:color="auto"/>
              <w:right w:val="single" w:sz="4" w:space="0" w:color="auto"/>
            </w:tcBorders>
            <w:shd w:val="clear" w:color="auto" w:fill="auto"/>
            <w:vAlign w:val="center"/>
            <w:hideMark/>
          </w:tcPr>
          <w:p w14:paraId="01212B25"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ВВГ 5</w:t>
            </w:r>
            <w:r w:rsidRPr="003B49DB">
              <w:rPr>
                <w:rFonts w:ascii="Tahoma" w:hAnsi="Tahoma" w:cs="Tahoma"/>
                <w:sz w:val="16"/>
                <w:szCs w:val="16"/>
                <w:lang w:val="en-US" w:eastAsia="en-US" w:bidi="ar-SA"/>
              </w:rPr>
              <w:t>x</w:t>
            </w:r>
            <w:r w:rsidRPr="003B49DB">
              <w:rPr>
                <w:rFonts w:ascii="Tahoma" w:hAnsi="Tahoma" w:cs="Tahoma"/>
                <w:sz w:val="16"/>
                <w:szCs w:val="16"/>
                <w:lang w:eastAsia="en-US" w:bidi="ar-SA"/>
              </w:rPr>
              <w:t>6мм</w:t>
            </w:r>
            <w:r w:rsidRPr="003B49DB">
              <w:rPr>
                <w:rFonts w:ascii="Tahoma" w:hAnsi="Tahoma" w:cs="Tahoma"/>
                <w:sz w:val="16"/>
                <w:szCs w:val="16"/>
                <w:vertAlign w:val="superscript"/>
                <w:lang w:eastAsia="en-US" w:bidi="ar-SA"/>
              </w:rPr>
              <w:t>2</w:t>
            </w:r>
            <w:r w:rsidRPr="003B49DB">
              <w:rPr>
                <w:rFonts w:ascii="Tahoma" w:hAnsi="Tahoma" w:cs="Tahoma"/>
                <w:sz w:val="16"/>
                <w:szCs w:val="16"/>
                <w:lang w:eastAsia="en-US" w:bidi="ar-SA"/>
              </w:rPr>
              <w:t xml:space="preserve"> кабельная трассировка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7080D32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93064A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092C4A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2.6400</w:t>
            </w:r>
          </w:p>
        </w:tc>
        <w:tc>
          <w:tcPr>
            <w:tcW w:w="1198" w:type="dxa"/>
            <w:tcBorders>
              <w:top w:val="nil"/>
              <w:left w:val="nil"/>
              <w:bottom w:val="single" w:sz="4" w:space="0" w:color="auto"/>
              <w:right w:val="single" w:sz="4" w:space="0" w:color="auto"/>
            </w:tcBorders>
            <w:shd w:val="clear" w:color="000000" w:fill="FFFFFF"/>
            <w:noWrap/>
            <w:vAlign w:val="bottom"/>
            <w:hideMark/>
          </w:tcPr>
          <w:p w14:paraId="498FB813"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6721C0F"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AC4580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w:t>
            </w:r>
          </w:p>
        </w:tc>
        <w:tc>
          <w:tcPr>
            <w:tcW w:w="5420" w:type="dxa"/>
            <w:tcBorders>
              <w:top w:val="nil"/>
              <w:left w:val="nil"/>
              <w:bottom w:val="single" w:sz="4" w:space="0" w:color="auto"/>
              <w:right w:val="single" w:sz="4" w:space="0" w:color="auto"/>
            </w:tcBorders>
            <w:shd w:val="clear" w:color="auto" w:fill="auto"/>
            <w:vAlign w:val="center"/>
            <w:hideMark/>
          </w:tcPr>
          <w:p w14:paraId="0970F090"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4x6мм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кабельная трассировка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4CC981D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698680B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80529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2.1520</w:t>
            </w:r>
          </w:p>
        </w:tc>
        <w:tc>
          <w:tcPr>
            <w:tcW w:w="1198" w:type="dxa"/>
            <w:tcBorders>
              <w:top w:val="nil"/>
              <w:left w:val="nil"/>
              <w:bottom w:val="single" w:sz="4" w:space="0" w:color="auto"/>
              <w:right w:val="single" w:sz="4" w:space="0" w:color="auto"/>
            </w:tcBorders>
            <w:shd w:val="clear" w:color="000000" w:fill="FFFFFF"/>
            <w:noWrap/>
            <w:vAlign w:val="bottom"/>
            <w:hideMark/>
          </w:tcPr>
          <w:p w14:paraId="29225DB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F3F1083"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2AB387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22</w:t>
            </w:r>
          </w:p>
        </w:tc>
        <w:tc>
          <w:tcPr>
            <w:tcW w:w="5420" w:type="dxa"/>
            <w:tcBorders>
              <w:top w:val="nil"/>
              <w:left w:val="nil"/>
              <w:bottom w:val="single" w:sz="4" w:space="0" w:color="auto"/>
              <w:right w:val="single" w:sz="4" w:space="0" w:color="auto"/>
            </w:tcBorders>
            <w:shd w:val="clear" w:color="auto" w:fill="auto"/>
            <w:vAlign w:val="center"/>
            <w:hideMark/>
          </w:tcPr>
          <w:p w14:paraId="7DA26FA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1x6мм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 xml:space="preserve"> кабельная трасса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5BA2DAA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1ABEA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B4E222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0.5740</w:t>
            </w:r>
          </w:p>
        </w:tc>
        <w:tc>
          <w:tcPr>
            <w:tcW w:w="1198" w:type="dxa"/>
            <w:tcBorders>
              <w:top w:val="nil"/>
              <w:left w:val="nil"/>
              <w:bottom w:val="single" w:sz="4" w:space="0" w:color="auto"/>
              <w:right w:val="single" w:sz="4" w:space="0" w:color="auto"/>
            </w:tcBorders>
            <w:shd w:val="clear" w:color="000000" w:fill="FFFFFF"/>
            <w:noWrap/>
            <w:vAlign w:val="bottom"/>
            <w:hideMark/>
          </w:tcPr>
          <w:p w14:paraId="4F8227D6"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CEB9C0F"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1694E4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w:t>
            </w:r>
          </w:p>
        </w:tc>
        <w:tc>
          <w:tcPr>
            <w:tcW w:w="5420" w:type="dxa"/>
            <w:tcBorders>
              <w:top w:val="nil"/>
              <w:left w:val="nil"/>
              <w:bottom w:val="single" w:sz="4" w:space="0" w:color="auto"/>
              <w:right w:val="single" w:sz="4" w:space="0" w:color="auto"/>
            </w:tcBorders>
            <w:shd w:val="clear" w:color="auto" w:fill="auto"/>
            <w:vAlign w:val="center"/>
            <w:hideMark/>
          </w:tcPr>
          <w:p w14:paraId="7FECC7B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3х4мм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 xml:space="preserve"> кабельная трасса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39B6B41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31278C8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546FD6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1.1350</w:t>
            </w:r>
          </w:p>
        </w:tc>
        <w:tc>
          <w:tcPr>
            <w:tcW w:w="1198" w:type="dxa"/>
            <w:tcBorders>
              <w:top w:val="nil"/>
              <w:left w:val="nil"/>
              <w:bottom w:val="single" w:sz="4" w:space="0" w:color="auto"/>
              <w:right w:val="single" w:sz="4" w:space="0" w:color="auto"/>
            </w:tcBorders>
            <w:shd w:val="clear" w:color="000000" w:fill="FFFFFF"/>
            <w:noWrap/>
            <w:vAlign w:val="bottom"/>
            <w:hideMark/>
          </w:tcPr>
          <w:p w14:paraId="1F73EA2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A60866C"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5CED1E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24</w:t>
            </w:r>
          </w:p>
        </w:tc>
        <w:tc>
          <w:tcPr>
            <w:tcW w:w="5420" w:type="dxa"/>
            <w:tcBorders>
              <w:top w:val="nil"/>
              <w:left w:val="nil"/>
              <w:bottom w:val="single" w:sz="4" w:space="0" w:color="auto"/>
              <w:right w:val="single" w:sz="4" w:space="0" w:color="auto"/>
            </w:tcBorders>
            <w:shd w:val="clear" w:color="auto" w:fill="auto"/>
            <w:vAlign w:val="center"/>
            <w:hideMark/>
          </w:tcPr>
          <w:p w14:paraId="5A5663D4"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3x2,5мм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 xml:space="preserve"> кабельная трасса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3F40939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2B6B881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7517C1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0.8230</w:t>
            </w:r>
          </w:p>
        </w:tc>
        <w:tc>
          <w:tcPr>
            <w:tcW w:w="1198" w:type="dxa"/>
            <w:tcBorders>
              <w:top w:val="nil"/>
              <w:left w:val="nil"/>
              <w:bottom w:val="single" w:sz="4" w:space="0" w:color="auto"/>
              <w:right w:val="single" w:sz="4" w:space="0" w:color="auto"/>
            </w:tcBorders>
            <w:shd w:val="clear" w:color="000000" w:fill="FFFFFF"/>
            <w:noWrap/>
            <w:vAlign w:val="bottom"/>
            <w:hideMark/>
          </w:tcPr>
          <w:p w14:paraId="6C12DACB"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2F8A582"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411ADA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25</w:t>
            </w:r>
          </w:p>
        </w:tc>
        <w:tc>
          <w:tcPr>
            <w:tcW w:w="5420" w:type="dxa"/>
            <w:tcBorders>
              <w:top w:val="nil"/>
              <w:left w:val="nil"/>
              <w:bottom w:val="single" w:sz="4" w:space="0" w:color="auto"/>
              <w:right w:val="single" w:sz="4" w:space="0" w:color="auto"/>
            </w:tcBorders>
            <w:shd w:val="clear" w:color="auto" w:fill="auto"/>
            <w:vAlign w:val="center"/>
            <w:hideMark/>
          </w:tcPr>
          <w:p w14:paraId="453EF5D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3x1,5мм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 xml:space="preserve"> кабельная трасса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1B6B339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7AA62D6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42969B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0.6240</w:t>
            </w:r>
          </w:p>
        </w:tc>
        <w:tc>
          <w:tcPr>
            <w:tcW w:w="1198" w:type="dxa"/>
            <w:tcBorders>
              <w:top w:val="nil"/>
              <w:left w:val="nil"/>
              <w:bottom w:val="single" w:sz="4" w:space="0" w:color="auto"/>
              <w:right w:val="single" w:sz="4" w:space="0" w:color="auto"/>
            </w:tcBorders>
            <w:shd w:val="clear" w:color="000000" w:fill="FFFFFF"/>
            <w:noWrap/>
            <w:vAlign w:val="bottom"/>
            <w:hideMark/>
          </w:tcPr>
          <w:p w14:paraId="53C9777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2F62128"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7F25C8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26</w:t>
            </w:r>
          </w:p>
        </w:tc>
        <w:tc>
          <w:tcPr>
            <w:tcW w:w="5420" w:type="dxa"/>
            <w:tcBorders>
              <w:top w:val="nil"/>
              <w:left w:val="nil"/>
              <w:bottom w:val="single" w:sz="4" w:space="0" w:color="auto"/>
              <w:right w:val="single" w:sz="4" w:space="0" w:color="auto"/>
            </w:tcBorders>
            <w:shd w:val="clear" w:color="auto" w:fill="auto"/>
            <w:vAlign w:val="center"/>
            <w:hideMark/>
          </w:tcPr>
          <w:p w14:paraId="37D52520"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2x4мм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 xml:space="preserve"> кабельная трасса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06FE144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5C5D48A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1B90C7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0.8640</w:t>
            </w:r>
          </w:p>
        </w:tc>
        <w:tc>
          <w:tcPr>
            <w:tcW w:w="1198" w:type="dxa"/>
            <w:tcBorders>
              <w:top w:val="nil"/>
              <w:left w:val="nil"/>
              <w:bottom w:val="single" w:sz="4" w:space="0" w:color="auto"/>
              <w:right w:val="single" w:sz="4" w:space="0" w:color="auto"/>
            </w:tcBorders>
            <w:shd w:val="clear" w:color="000000" w:fill="FFFFFF"/>
            <w:noWrap/>
            <w:vAlign w:val="bottom"/>
            <w:hideMark/>
          </w:tcPr>
          <w:p w14:paraId="33208E0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CE0B70D"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762A7E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27</w:t>
            </w:r>
          </w:p>
        </w:tc>
        <w:tc>
          <w:tcPr>
            <w:tcW w:w="5420" w:type="dxa"/>
            <w:tcBorders>
              <w:top w:val="nil"/>
              <w:left w:val="nil"/>
              <w:bottom w:val="single" w:sz="4" w:space="0" w:color="auto"/>
              <w:right w:val="single" w:sz="4" w:space="0" w:color="auto"/>
            </w:tcBorders>
            <w:shd w:val="clear" w:color="auto" w:fill="auto"/>
            <w:vAlign w:val="center"/>
            <w:hideMark/>
          </w:tcPr>
          <w:p w14:paraId="5ECF9DA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2x2,5мм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 xml:space="preserve"> кабельная трасса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5DE13AD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249AEBA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6500DB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0.6510</w:t>
            </w:r>
          </w:p>
        </w:tc>
        <w:tc>
          <w:tcPr>
            <w:tcW w:w="1198" w:type="dxa"/>
            <w:tcBorders>
              <w:top w:val="nil"/>
              <w:left w:val="nil"/>
              <w:bottom w:val="single" w:sz="4" w:space="0" w:color="auto"/>
              <w:right w:val="single" w:sz="4" w:space="0" w:color="auto"/>
            </w:tcBorders>
            <w:shd w:val="clear" w:color="000000" w:fill="FFFFFF"/>
            <w:noWrap/>
            <w:vAlign w:val="bottom"/>
            <w:hideMark/>
          </w:tcPr>
          <w:p w14:paraId="282ACBF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971A37B"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3DB372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28</w:t>
            </w:r>
          </w:p>
        </w:tc>
        <w:tc>
          <w:tcPr>
            <w:tcW w:w="5420" w:type="dxa"/>
            <w:tcBorders>
              <w:top w:val="nil"/>
              <w:left w:val="nil"/>
              <w:bottom w:val="single" w:sz="4" w:space="0" w:color="auto"/>
              <w:right w:val="single" w:sz="4" w:space="0" w:color="auto"/>
            </w:tcBorders>
            <w:shd w:val="clear" w:color="auto" w:fill="auto"/>
            <w:vAlign w:val="center"/>
            <w:hideMark/>
          </w:tcPr>
          <w:p w14:paraId="2BDFAD4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1x4мм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кабельная трасса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3F0876E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42C5850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E8C6D7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0.6730</w:t>
            </w:r>
          </w:p>
        </w:tc>
        <w:tc>
          <w:tcPr>
            <w:tcW w:w="1198" w:type="dxa"/>
            <w:tcBorders>
              <w:top w:val="nil"/>
              <w:left w:val="nil"/>
              <w:bottom w:val="single" w:sz="4" w:space="0" w:color="auto"/>
              <w:right w:val="single" w:sz="4" w:space="0" w:color="auto"/>
            </w:tcBorders>
            <w:shd w:val="clear" w:color="000000" w:fill="FFFFFF"/>
            <w:noWrap/>
            <w:vAlign w:val="bottom"/>
            <w:hideMark/>
          </w:tcPr>
          <w:p w14:paraId="5C4FB8C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82B3D47"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7998E1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w:t>
            </w:r>
          </w:p>
        </w:tc>
        <w:tc>
          <w:tcPr>
            <w:tcW w:w="5420" w:type="dxa"/>
            <w:tcBorders>
              <w:top w:val="nil"/>
              <w:left w:val="nil"/>
              <w:bottom w:val="single" w:sz="4" w:space="0" w:color="auto"/>
              <w:right w:val="single" w:sz="4" w:space="0" w:color="auto"/>
            </w:tcBorders>
            <w:shd w:val="clear" w:color="auto" w:fill="auto"/>
            <w:vAlign w:val="center"/>
            <w:hideMark/>
          </w:tcPr>
          <w:p w14:paraId="78EBB056"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ВВГ 1x2,5мм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 xml:space="preserve"> кабельная трасса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04D8B9B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095A9A7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3E3DAE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2.3120</w:t>
            </w:r>
          </w:p>
        </w:tc>
        <w:tc>
          <w:tcPr>
            <w:tcW w:w="1198" w:type="dxa"/>
            <w:tcBorders>
              <w:top w:val="nil"/>
              <w:left w:val="nil"/>
              <w:bottom w:val="single" w:sz="4" w:space="0" w:color="auto"/>
              <w:right w:val="single" w:sz="4" w:space="0" w:color="auto"/>
            </w:tcBorders>
            <w:shd w:val="clear" w:color="000000" w:fill="FFFFFF"/>
            <w:noWrap/>
            <w:vAlign w:val="bottom"/>
            <w:hideMark/>
          </w:tcPr>
          <w:p w14:paraId="0750F74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CC1B1EE"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DDAA88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30</w:t>
            </w:r>
          </w:p>
        </w:tc>
        <w:tc>
          <w:tcPr>
            <w:tcW w:w="5420" w:type="dxa"/>
            <w:tcBorders>
              <w:top w:val="nil"/>
              <w:left w:val="nil"/>
              <w:bottom w:val="single" w:sz="4" w:space="0" w:color="auto"/>
              <w:right w:val="single" w:sz="4" w:space="0" w:color="auto"/>
            </w:tcBorders>
            <w:shd w:val="clear" w:color="auto" w:fill="auto"/>
            <w:vAlign w:val="center"/>
            <w:hideMark/>
          </w:tcPr>
          <w:p w14:paraId="087F434B"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ВВГ 2</w:t>
            </w:r>
            <w:r w:rsidRPr="003B49DB">
              <w:rPr>
                <w:rFonts w:ascii="Tahoma" w:hAnsi="Tahoma" w:cs="Tahoma"/>
                <w:sz w:val="16"/>
                <w:szCs w:val="16"/>
                <w:lang w:val="en-US" w:eastAsia="en-US" w:bidi="ar-SA"/>
              </w:rPr>
              <w:t>x</w:t>
            </w:r>
            <w:r w:rsidRPr="003B49DB">
              <w:rPr>
                <w:rFonts w:ascii="Tahoma" w:hAnsi="Tahoma" w:cs="Tahoma"/>
                <w:sz w:val="16"/>
                <w:szCs w:val="16"/>
                <w:lang w:eastAsia="en-US" w:bidi="ar-SA"/>
              </w:rPr>
              <w:t>1,5мм</w:t>
            </w:r>
            <w:r w:rsidRPr="003B49DB">
              <w:rPr>
                <w:rFonts w:ascii="Tahoma" w:hAnsi="Tahoma" w:cs="Tahoma"/>
                <w:sz w:val="16"/>
                <w:szCs w:val="16"/>
                <w:vertAlign w:val="superscript"/>
                <w:lang w:eastAsia="en-US" w:bidi="ar-SA"/>
              </w:rPr>
              <w:t>2</w:t>
            </w:r>
            <w:r w:rsidRPr="003B49DB">
              <w:rPr>
                <w:rFonts w:ascii="Tahoma" w:hAnsi="Tahoma" w:cs="Tahoma"/>
                <w:sz w:val="16"/>
                <w:szCs w:val="16"/>
                <w:lang w:eastAsia="en-US" w:bidi="ar-SA"/>
              </w:rPr>
              <w:t xml:space="preserve"> кабельная трасса с медными проводами, секционированная</w:t>
            </w:r>
          </w:p>
        </w:tc>
        <w:tc>
          <w:tcPr>
            <w:tcW w:w="911" w:type="dxa"/>
            <w:tcBorders>
              <w:top w:val="nil"/>
              <w:left w:val="nil"/>
              <w:bottom w:val="single" w:sz="4" w:space="0" w:color="auto"/>
              <w:right w:val="single" w:sz="4" w:space="0" w:color="auto"/>
            </w:tcBorders>
            <w:shd w:val="clear" w:color="auto" w:fill="auto"/>
            <w:noWrap/>
            <w:vAlign w:val="center"/>
            <w:hideMark/>
          </w:tcPr>
          <w:p w14:paraId="1545535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1F9AE1D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13D68F2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0.4380</w:t>
            </w:r>
          </w:p>
        </w:tc>
        <w:tc>
          <w:tcPr>
            <w:tcW w:w="1198" w:type="dxa"/>
            <w:tcBorders>
              <w:top w:val="nil"/>
              <w:left w:val="nil"/>
              <w:bottom w:val="single" w:sz="4" w:space="0" w:color="auto"/>
              <w:right w:val="single" w:sz="4" w:space="0" w:color="auto"/>
            </w:tcBorders>
            <w:shd w:val="clear" w:color="000000" w:fill="FFFFFF"/>
            <w:noWrap/>
            <w:vAlign w:val="bottom"/>
            <w:hideMark/>
          </w:tcPr>
          <w:p w14:paraId="293FB9A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11E5844"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DD3B9C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31</w:t>
            </w:r>
          </w:p>
        </w:tc>
        <w:tc>
          <w:tcPr>
            <w:tcW w:w="5420" w:type="dxa"/>
            <w:tcBorders>
              <w:top w:val="nil"/>
              <w:left w:val="nil"/>
              <w:bottom w:val="single" w:sz="4" w:space="0" w:color="auto"/>
              <w:right w:val="single" w:sz="4" w:space="0" w:color="auto"/>
            </w:tcBorders>
            <w:shd w:val="clear" w:color="auto" w:fill="auto"/>
            <w:vAlign w:val="center"/>
            <w:hideMark/>
          </w:tcPr>
          <w:p w14:paraId="3E8AB141"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ПВХ 1x1,5м</w:t>
            </w:r>
            <w:r w:rsidRPr="003B49DB">
              <w:rPr>
                <w:rFonts w:ascii="Tahoma" w:hAnsi="Tahoma" w:cs="Tahoma"/>
                <w:sz w:val="16"/>
                <w:szCs w:val="16"/>
                <w:vertAlign w:val="superscript"/>
                <w:lang w:val="en-US" w:eastAsia="en-US" w:bidi="ar-SA"/>
              </w:rPr>
              <w:t>2</w:t>
            </w:r>
            <w:r w:rsidRPr="003B49DB">
              <w:rPr>
                <w:rFonts w:ascii="Tahoma" w:hAnsi="Tahoma" w:cs="Tahoma"/>
                <w:sz w:val="16"/>
                <w:szCs w:val="16"/>
                <w:lang w:val="en-US" w:eastAsia="en-US" w:bidi="ar-SA"/>
              </w:rPr>
              <w:t xml:space="preserve"> секционная прокладка проводов</w:t>
            </w:r>
          </w:p>
        </w:tc>
        <w:tc>
          <w:tcPr>
            <w:tcW w:w="911" w:type="dxa"/>
            <w:tcBorders>
              <w:top w:val="nil"/>
              <w:left w:val="nil"/>
              <w:bottom w:val="single" w:sz="4" w:space="0" w:color="auto"/>
              <w:right w:val="single" w:sz="4" w:space="0" w:color="auto"/>
            </w:tcBorders>
            <w:shd w:val="clear" w:color="auto" w:fill="auto"/>
            <w:noWrap/>
            <w:vAlign w:val="center"/>
            <w:hideMark/>
          </w:tcPr>
          <w:p w14:paraId="69BED9A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п․ метр</w:t>
            </w:r>
          </w:p>
        </w:tc>
        <w:tc>
          <w:tcPr>
            <w:tcW w:w="740" w:type="dxa"/>
            <w:tcBorders>
              <w:top w:val="nil"/>
              <w:left w:val="nil"/>
              <w:bottom w:val="single" w:sz="4" w:space="0" w:color="auto"/>
              <w:right w:val="single" w:sz="4" w:space="0" w:color="auto"/>
            </w:tcBorders>
            <w:shd w:val="clear" w:color="auto" w:fill="auto"/>
            <w:noWrap/>
            <w:vAlign w:val="center"/>
            <w:hideMark/>
          </w:tcPr>
          <w:p w14:paraId="59B11A6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A4FFFB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0.5030</w:t>
            </w:r>
          </w:p>
        </w:tc>
        <w:tc>
          <w:tcPr>
            <w:tcW w:w="1198" w:type="dxa"/>
            <w:tcBorders>
              <w:top w:val="nil"/>
              <w:left w:val="nil"/>
              <w:bottom w:val="single" w:sz="4" w:space="0" w:color="auto"/>
              <w:right w:val="single" w:sz="4" w:space="0" w:color="auto"/>
            </w:tcBorders>
            <w:shd w:val="clear" w:color="000000" w:fill="FFFFFF"/>
            <w:noWrap/>
            <w:vAlign w:val="bottom"/>
            <w:hideMark/>
          </w:tcPr>
          <w:p w14:paraId="6A1134A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2B29E00"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42D01D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32</w:t>
            </w:r>
          </w:p>
        </w:tc>
        <w:tc>
          <w:tcPr>
            <w:tcW w:w="5420" w:type="dxa"/>
            <w:tcBorders>
              <w:top w:val="nil"/>
              <w:left w:val="nil"/>
              <w:bottom w:val="single" w:sz="4" w:space="0" w:color="auto"/>
              <w:right w:val="single" w:sz="4" w:space="0" w:color="auto"/>
            </w:tcBorders>
            <w:shd w:val="clear" w:color="auto" w:fill="auto"/>
            <w:vAlign w:val="center"/>
            <w:hideMark/>
          </w:tcPr>
          <w:p w14:paraId="7DAD8154"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двухклавишных выключателей 6А, 220В</w:t>
            </w:r>
          </w:p>
        </w:tc>
        <w:tc>
          <w:tcPr>
            <w:tcW w:w="911" w:type="dxa"/>
            <w:tcBorders>
              <w:top w:val="nil"/>
              <w:left w:val="nil"/>
              <w:bottom w:val="single" w:sz="4" w:space="0" w:color="auto"/>
              <w:right w:val="single" w:sz="4" w:space="0" w:color="auto"/>
            </w:tcBorders>
            <w:shd w:val="clear" w:color="auto" w:fill="auto"/>
            <w:noWrap/>
            <w:vAlign w:val="center"/>
            <w:hideMark/>
          </w:tcPr>
          <w:p w14:paraId="0447721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3EFEE7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69B069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2.9320</w:t>
            </w:r>
          </w:p>
        </w:tc>
        <w:tc>
          <w:tcPr>
            <w:tcW w:w="1198" w:type="dxa"/>
            <w:tcBorders>
              <w:top w:val="nil"/>
              <w:left w:val="nil"/>
              <w:bottom w:val="single" w:sz="4" w:space="0" w:color="auto"/>
              <w:right w:val="single" w:sz="4" w:space="0" w:color="auto"/>
            </w:tcBorders>
            <w:shd w:val="clear" w:color="000000" w:fill="FFFFFF"/>
            <w:noWrap/>
            <w:vAlign w:val="bottom"/>
            <w:hideMark/>
          </w:tcPr>
          <w:p w14:paraId="6459C39F"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64290F8"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9644DC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33</w:t>
            </w:r>
          </w:p>
        </w:tc>
        <w:tc>
          <w:tcPr>
            <w:tcW w:w="5420" w:type="dxa"/>
            <w:tcBorders>
              <w:top w:val="nil"/>
              <w:left w:val="nil"/>
              <w:bottom w:val="single" w:sz="4" w:space="0" w:color="auto"/>
              <w:right w:val="single" w:sz="4" w:space="0" w:color="auto"/>
            </w:tcBorders>
            <w:shd w:val="clear" w:color="auto" w:fill="auto"/>
            <w:vAlign w:val="center"/>
            <w:hideMark/>
          </w:tcPr>
          <w:p w14:paraId="180894BA"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Установка одноклавишных выключателей 6А, 220В</w:t>
            </w:r>
          </w:p>
        </w:tc>
        <w:tc>
          <w:tcPr>
            <w:tcW w:w="911" w:type="dxa"/>
            <w:tcBorders>
              <w:top w:val="nil"/>
              <w:left w:val="nil"/>
              <w:bottom w:val="single" w:sz="4" w:space="0" w:color="auto"/>
              <w:right w:val="single" w:sz="4" w:space="0" w:color="auto"/>
            </w:tcBorders>
            <w:shd w:val="clear" w:color="auto" w:fill="auto"/>
            <w:noWrap/>
            <w:vAlign w:val="center"/>
            <w:hideMark/>
          </w:tcPr>
          <w:p w14:paraId="1C3E575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EA9B88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01868D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2.0980</w:t>
            </w:r>
          </w:p>
        </w:tc>
        <w:tc>
          <w:tcPr>
            <w:tcW w:w="1198" w:type="dxa"/>
            <w:tcBorders>
              <w:top w:val="nil"/>
              <w:left w:val="nil"/>
              <w:bottom w:val="single" w:sz="4" w:space="0" w:color="auto"/>
              <w:right w:val="single" w:sz="4" w:space="0" w:color="auto"/>
            </w:tcBorders>
            <w:shd w:val="clear" w:color="000000" w:fill="FFFFFF"/>
            <w:noWrap/>
            <w:vAlign w:val="bottom"/>
            <w:hideMark/>
          </w:tcPr>
          <w:p w14:paraId="737B8FA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C659183"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2C066D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34</w:t>
            </w:r>
          </w:p>
        </w:tc>
        <w:tc>
          <w:tcPr>
            <w:tcW w:w="5420" w:type="dxa"/>
            <w:tcBorders>
              <w:top w:val="nil"/>
              <w:left w:val="nil"/>
              <w:bottom w:val="single" w:sz="4" w:space="0" w:color="auto"/>
              <w:right w:val="single" w:sz="4" w:space="0" w:color="auto"/>
            </w:tcBorders>
            <w:shd w:val="clear" w:color="auto" w:fill="auto"/>
            <w:vAlign w:val="center"/>
            <w:hideMark/>
          </w:tcPr>
          <w:p w14:paraId="4A3528E8"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розеток с заземлением 6А, 220В</w:t>
            </w:r>
          </w:p>
        </w:tc>
        <w:tc>
          <w:tcPr>
            <w:tcW w:w="911" w:type="dxa"/>
            <w:tcBorders>
              <w:top w:val="nil"/>
              <w:left w:val="nil"/>
              <w:bottom w:val="single" w:sz="4" w:space="0" w:color="auto"/>
              <w:right w:val="single" w:sz="4" w:space="0" w:color="auto"/>
            </w:tcBorders>
            <w:shd w:val="clear" w:color="auto" w:fill="auto"/>
            <w:noWrap/>
            <w:vAlign w:val="center"/>
            <w:hideMark/>
          </w:tcPr>
          <w:p w14:paraId="746F22F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69D8A5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4D1FEC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1.8840</w:t>
            </w:r>
          </w:p>
        </w:tc>
        <w:tc>
          <w:tcPr>
            <w:tcW w:w="1198" w:type="dxa"/>
            <w:tcBorders>
              <w:top w:val="nil"/>
              <w:left w:val="nil"/>
              <w:bottom w:val="single" w:sz="4" w:space="0" w:color="auto"/>
              <w:right w:val="single" w:sz="4" w:space="0" w:color="auto"/>
            </w:tcBorders>
            <w:shd w:val="clear" w:color="000000" w:fill="FFFFFF"/>
            <w:noWrap/>
            <w:vAlign w:val="bottom"/>
            <w:hideMark/>
          </w:tcPr>
          <w:p w14:paraId="472909B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031DB82"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F8C09A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35</w:t>
            </w:r>
          </w:p>
        </w:tc>
        <w:tc>
          <w:tcPr>
            <w:tcW w:w="5420" w:type="dxa"/>
            <w:tcBorders>
              <w:top w:val="nil"/>
              <w:left w:val="nil"/>
              <w:bottom w:val="single" w:sz="4" w:space="0" w:color="auto"/>
              <w:right w:val="single" w:sz="4" w:space="0" w:color="auto"/>
            </w:tcBorders>
            <w:shd w:val="clear" w:color="auto" w:fill="auto"/>
            <w:vAlign w:val="center"/>
            <w:hideMark/>
          </w:tcPr>
          <w:p w14:paraId="2A5A6ACA"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Коробки для установки выключателей и розеток</w:t>
            </w:r>
          </w:p>
        </w:tc>
        <w:tc>
          <w:tcPr>
            <w:tcW w:w="911" w:type="dxa"/>
            <w:tcBorders>
              <w:top w:val="nil"/>
              <w:left w:val="nil"/>
              <w:bottom w:val="single" w:sz="4" w:space="0" w:color="auto"/>
              <w:right w:val="single" w:sz="4" w:space="0" w:color="auto"/>
            </w:tcBorders>
            <w:shd w:val="clear" w:color="auto" w:fill="auto"/>
            <w:noWrap/>
            <w:vAlign w:val="center"/>
            <w:hideMark/>
          </w:tcPr>
          <w:p w14:paraId="69BF802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2A5326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68BCDD8"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0.1780</w:t>
            </w:r>
          </w:p>
        </w:tc>
        <w:tc>
          <w:tcPr>
            <w:tcW w:w="1198" w:type="dxa"/>
            <w:tcBorders>
              <w:top w:val="nil"/>
              <w:left w:val="nil"/>
              <w:bottom w:val="single" w:sz="4" w:space="0" w:color="auto"/>
              <w:right w:val="single" w:sz="4" w:space="0" w:color="auto"/>
            </w:tcBorders>
            <w:shd w:val="clear" w:color="000000" w:fill="FFFFFF"/>
            <w:noWrap/>
            <w:vAlign w:val="bottom"/>
            <w:hideMark/>
          </w:tcPr>
          <w:p w14:paraId="7C64C04A"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532CF6FB" w14:textId="77777777" w:rsidTr="003B49DB">
        <w:trPr>
          <w:trHeight w:val="39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3BED12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36</w:t>
            </w:r>
          </w:p>
        </w:tc>
        <w:tc>
          <w:tcPr>
            <w:tcW w:w="5420" w:type="dxa"/>
            <w:tcBorders>
              <w:top w:val="nil"/>
              <w:left w:val="nil"/>
              <w:bottom w:val="single" w:sz="4" w:space="0" w:color="auto"/>
              <w:right w:val="single" w:sz="4" w:space="0" w:color="auto"/>
            </w:tcBorders>
            <w:shd w:val="clear" w:color="auto" w:fill="auto"/>
            <w:vAlign w:val="center"/>
            <w:hideMark/>
          </w:tcPr>
          <w:p w14:paraId="5A6BD270"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распределительных коробок</w:t>
            </w:r>
          </w:p>
        </w:tc>
        <w:tc>
          <w:tcPr>
            <w:tcW w:w="911" w:type="dxa"/>
            <w:tcBorders>
              <w:top w:val="nil"/>
              <w:left w:val="nil"/>
              <w:bottom w:val="single" w:sz="4" w:space="0" w:color="auto"/>
              <w:right w:val="single" w:sz="4" w:space="0" w:color="auto"/>
            </w:tcBorders>
            <w:shd w:val="clear" w:color="auto" w:fill="auto"/>
            <w:noWrap/>
            <w:vAlign w:val="center"/>
            <w:hideMark/>
          </w:tcPr>
          <w:p w14:paraId="7574EEC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21F904D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93B569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0.1780</w:t>
            </w:r>
          </w:p>
        </w:tc>
        <w:tc>
          <w:tcPr>
            <w:tcW w:w="1198" w:type="dxa"/>
            <w:tcBorders>
              <w:top w:val="nil"/>
              <w:left w:val="nil"/>
              <w:bottom w:val="single" w:sz="4" w:space="0" w:color="auto"/>
              <w:right w:val="single" w:sz="4" w:space="0" w:color="auto"/>
            </w:tcBorders>
            <w:shd w:val="clear" w:color="000000" w:fill="FFFFFF"/>
            <w:noWrap/>
            <w:vAlign w:val="bottom"/>
            <w:hideMark/>
          </w:tcPr>
          <w:p w14:paraId="2475B85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09C76C1"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F0BE92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37</w:t>
            </w:r>
          </w:p>
        </w:tc>
        <w:tc>
          <w:tcPr>
            <w:tcW w:w="5420" w:type="dxa"/>
            <w:tcBorders>
              <w:top w:val="nil"/>
              <w:left w:val="nil"/>
              <w:bottom w:val="single" w:sz="4" w:space="0" w:color="auto"/>
              <w:right w:val="single" w:sz="4" w:space="0" w:color="auto"/>
            </w:tcBorders>
            <w:shd w:val="clear" w:color="auto" w:fill="auto"/>
            <w:vAlign w:val="center"/>
            <w:hideMark/>
          </w:tcPr>
          <w:p w14:paraId="06FD5611"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 xml:space="preserve"> Установка светодиодных светильников мощностью 36 Вт, IP 20/40, 600х600 мм, К=3500-4000</w:t>
            </w:r>
          </w:p>
        </w:tc>
        <w:tc>
          <w:tcPr>
            <w:tcW w:w="911" w:type="dxa"/>
            <w:tcBorders>
              <w:top w:val="nil"/>
              <w:left w:val="nil"/>
              <w:bottom w:val="single" w:sz="4" w:space="0" w:color="auto"/>
              <w:right w:val="single" w:sz="4" w:space="0" w:color="auto"/>
            </w:tcBorders>
            <w:shd w:val="clear" w:color="auto" w:fill="auto"/>
            <w:noWrap/>
            <w:vAlign w:val="center"/>
            <w:hideMark/>
          </w:tcPr>
          <w:p w14:paraId="3FDB814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62FA3B2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4BB5AB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17.1390</w:t>
            </w:r>
          </w:p>
        </w:tc>
        <w:tc>
          <w:tcPr>
            <w:tcW w:w="1198" w:type="dxa"/>
            <w:tcBorders>
              <w:top w:val="nil"/>
              <w:left w:val="nil"/>
              <w:bottom w:val="single" w:sz="4" w:space="0" w:color="auto"/>
              <w:right w:val="single" w:sz="4" w:space="0" w:color="auto"/>
            </w:tcBorders>
            <w:shd w:val="clear" w:color="000000" w:fill="FFFFFF"/>
            <w:noWrap/>
            <w:vAlign w:val="bottom"/>
            <w:hideMark/>
          </w:tcPr>
          <w:p w14:paraId="1295319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D30F2B2"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D84781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38</w:t>
            </w:r>
          </w:p>
        </w:tc>
        <w:tc>
          <w:tcPr>
            <w:tcW w:w="5420" w:type="dxa"/>
            <w:tcBorders>
              <w:top w:val="nil"/>
              <w:left w:val="nil"/>
              <w:bottom w:val="single" w:sz="4" w:space="0" w:color="auto"/>
              <w:right w:val="single" w:sz="4" w:space="0" w:color="auto"/>
            </w:tcBorders>
            <w:shd w:val="clear" w:color="auto" w:fill="auto"/>
            <w:vAlign w:val="center"/>
            <w:hideMark/>
          </w:tcPr>
          <w:p w14:paraId="2E0104F8"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светильников светодиодного типа мощностью 36Вт /герметичные/, 1200х300мм, К=3500-4000</w:t>
            </w:r>
          </w:p>
        </w:tc>
        <w:tc>
          <w:tcPr>
            <w:tcW w:w="911" w:type="dxa"/>
            <w:tcBorders>
              <w:top w:val="nil"/>
              <w:left w:val="nil"/>
              <w:bottom w:val="single" w:sz="4" w:space="0" w:color="auto"/>
              <w:right w:val="single" w:sz="4" w:space="0" w:color="auto"/>
            </w:tcBorders>
            <w:shd w:val="clear" w:color="auto" w:fill="auto"/>
            <w:noWrap/>
            <w:vAlign w:val="center"/>
            <w:hideMark/>
          </w:tcPr>
          <w:p w14:paraId="78287CE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44D04E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59C1AC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21.8710</w:t>
            </w:r>
          </w:p>
        </w:tc>
        <w:tc>
          <w:tcPr>
            <w:tcW w:w="1198" w:type="dxa"/>
            <w:tcBorders>
              <w:top w:val="nil"/>
              <w:left w:val="nil"/>
              <w:bottom w:val="single" w:sz="4" w:space="0" w:color="auto"/>
              <w:right w:val="single" w:sz="4" w:space="0" w:color="auto"/>
            </w:tcBorders>
            <w:shd w:val="clear" w:color="000000" w:fill="FFFFFF"/>
            <w:noWrap/>
            <w:vAlign w:val="bottom"/>
            <w:hideMark/>
          </w:tcPr>
          <w:p w14:paraId="75FE708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556A882"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9DB5AE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39</w:t>
            </w:r>
          </w:p>
        </w:tc>
        <w:tc>
          <w:tcPr>
            <w:tcW w:w="5420" w:type="dxa"/>
            <w:tcBorders>
              <w:top w:val="nil"/>
              <w:left w:val="nil"/>
              <w:bottom w:val="single" w:sz="4" w:space="0" w:color="auto"/>
              <w:right w:val="single" w:sz="4" w:space="0" w:color="auto"/>
            </w:tcBorders>
            <w:shd w:val="clear" w:color="auto" w:fill="auto"/>
            <w:vAlign w:val="center"/>
            <w:hideMark/>
          </w:tcPr>
          <w:p w14:paraId="0F3BFBC9"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светодиодных светильников мощностью 12 Вт.</w:t>
            </w:r>
          </w:p>
        </w:tc>
        <w:tc>
          <w:tcPr>
            <w:tcW w:w="911" w:type="dxa"/>
            <w:tcBorders>
              <w:top w:val="nil"/>
              <w:left w:val="nil"/>
              <w:bottom w:val="single" w:sz="4" w:space="0" w:color="auto"/>
              <w:right w:val="single" w:sz="4" w:space="0" w:color="auto"/>
            </w:tcBorders>
            <w:shd w:val="clear" w:color="auto" w:fill="auto"/>
            <w:noWrap/>
            <w:vAlign w:val="center"/>
            <w:hideMark/>
          </w:tcPr>
          <w:p w14:paraId="0B36FEA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57D3FBB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7A6CC4B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3.8300</w:t>
            </w:r>
          </w:p>
        </w:tc>
        <w:tc>
          <w:tcPr>
            <w:tcW w:w="1198" w:type="dxa"/>
            <w:tcBorders>
              <w:top w:val="nil"/>
              <w:left w:val="nil"/>
              <w:bottom w:val="single" w:sz="4" w:space="0" w:color="auto"/>
              <w:right w:val="single" w:sz="4" w:space="0" w:color="auto"/>
            </w:tcBorders>
            <w:shd w:val="clear" w:color="000000" w:fill="FFFFFF"/>
            <w:noWrap/>
            <w:vAlign w:val="bottom"/>
            <w:hideMark/>
          </w:tcPr>
          <w:p w14:paraId="39C4936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4FC4F7F"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88B6CE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40</w:t>
            </w:r>
          </w:p>
        </w:tc>
        <w:tc>
          <w:tcPr>
            <w:tcW w:w="5420" w:type="dxa"/>
            <w:tcBorders>
              <w:top w:val="nil"/>
              <w:left w:val="nil"/>
              <w:bottom w:val="single" w:sz="4" w:space="0" w:color="auto"/>
              <w:right w:val="single" w:sz="4" w:space="0" w:color="auto"/>
            </w:tcBorders>
            <w:shd w:val="clear" w:color="auto" w:fill="auto"/>
            <w:vAlign w:val="center"/>
            <w:hideMark/>
          </w:tcPr>
          <w:p w14:paraId="07DCAB90"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Установка светодиодных светильников мощностью 24 Вт.</w:t>
            </w:r>
          </w:p>
        </w:tc>
        <w:tc>
          <w:tcPr>
            <w:tcW w:w="911" w:type="dxa"/>
            <w:tcBorders>
              <w:top w:val="nil"/>
              <w:left w:val="nil"/>
              <w:bottom w:val="single" w:sz="4" w:space="0" w:color="auto"/>
              <w:right w:val="single" w:sz="4" w:space="0" w:color="auto"/>
            </w:tcBorders>
            <w:shd w:val="clear" w:color="auto" w:fill="auto"/>
            <w:noWrap/>
            <w:vAlign w:val="center"/>
            <w:hideMark/>
          </w:tcPr>
          <w:p w14:paraId="37AE732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A846FB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5BEA37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7.0830</w:t>
            </w:r>
          </w:p>
        </w:tc>
        <w:tc>
          <w:tcPr>
            <w:tcW w:w="1198" w:type="dxa"/>
            <w:tcBorders>
              <w:top w:val="nil"/>
              <w:left w:val="nil"/>
              <w:bottom w:val="single" w:sz="4" w:space="0" w:color="auto"/>
              <w:right w:val="single" w:sz="4" w:space="0" w:color="auto"/>
            </w:tcBorders>
            <w:shd w:val="clear" w:color="000000" w:fill="FFFFFF"/>
            <w:noWrap/>
            <w:vAlign w:val="bottom"/>
            <w:hideMark/>
          </w:tcPr>
          <w:p w14:paraId="7D90BF00"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249D7212" w14:textId="77777777" w:rsidTr="003B49DB">
        <w:trPr>
          <w:trHeight w:val="42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E82959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41</w:t>
            </w:r>
          </w:p>
        </w:tc>
        <w:tc>
          <w:tcPr>
            <w:tcW w:w="5420" w:type="dxa"/>
            <w:tcBorders>
              <w:top w:val="nil"/>
              <w:left w:val="nil"/>
              <w:bottom w:val="single" w:sz="4" w:space="0" w:color="auto"/>
              <w:right w:val="single" w:sz="4" w:space="0" w:color="auto"/>
            </w:tcBorders>
            <w:shd w:val="clear" w:color="auto" w:fill="auto"/>
            <w:vAlign w:val="center"/>
            <w:hideMark/>
          </w:tcPr>
          <w:p w14:paraId="02B10B76"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светильников наружного освещения</w:t>
            </w:r>
          </w:p>
        </w:tc>
        <w:tc>
          <w:tcPr>
            <w:tcW w:w="911" w:type="dxa"/>
            <w:tcBorders>
              <w:top w:val="nil"/>
              <w:left w:val="nil"/>
              <w:bottom w:val="single" w:sz="4" w:space="0" w:color="auto"/>
              <w:right w:val="single" w:sz="4" w:space="0" w:color="auto"/>
            </w:tcBorders>
            <w:shd w:val="clear" w:color="auto" w:fill="auto"/>
            <w:noWrap/>
            <w:vAlign w:val="center"/>
            <w:hideMark/>
          </w:tcPr>
          <w:p w14:paraId="5D11664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7F8DF61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42756C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85.5790</w:t>
            </w:r>
          </w:p>
        </w:tc>
        <w:tc>
          <w:tcPr>
            <w:tcW w:w="1198" w:type="dxa"/>
            <w:tcBorders>
              <w:top w:val="nil"/>
              <w:left w:val="nil"/>
              <w:bottom w:val="single" w:sz="4" w:space="0" w:color="auto"/>
              <w:right w:val="single" w:sz="4" w:space="0" w:color="auto"/>
            </w:tcBorders>
            <w:shd w:val="clear" w:color="000000" w:fill="FFFFFF"/>
            <w:noWrap/>
            <w:vAlign w:val="bottom"/>
            <w:hideMark/>
          </w:tcPr>
          <w:p w14:paraId="7438082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EEAE5DD"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72DF57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w:t>
            </w:r>
          </w:p>
        </w:tc>
        <w:tc>
          <w:tcPr>
            <w:tcW w:w="5420" w:type="dxa"/>
            <w:tcBorders>
              <w:top w:val="nil"/>
              <w:left w:val="nil"/>
              <w:bottom w:val="single" w:sz="4" w:space="0" w:color="auto"/>
              <w:right w:val="single" w:sz="4" w:space="0" w:color="auto"/>
            </w:tcBorders>
            <w:shd w:val="clear" w:color="auto" w:fill="auto"/>
            <w:vAlign w:val="center"/>
            <w:hideMark/>
          </w:tcPr>
          <w:p w14:paraId="492F3A76"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Ремонт кухонной газовой плиты</w:t>
            </w:r>
          </w:p>
        </w:tc>
        <w:tc>
          <w:tcPr>
            <w:tcW w:w="911" w:type="dxa"/>
            <w:tcBorders>
              <w:top w:val="nil"/>
              <w:left w:val="nil"/>
              <w:bottom w:val="single" w:sz="4" w:space="0" w:color="auto"/>
              <w:right w:val="single" w:sz="4" w:space="0" w:color="auto"/>
            </w:tcBorders>
            <w:shd w:val="clear" w:color="auto" w:fill="auto"/>
            <w:vAlign w:val="center"/>
            <w:hideMark/>
          </w:tcPr>
          <w:p w14:paraId="33E2A55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18EE111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011627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45.0000</w:t>
            </w:r>
          </w:p>
        </w:tc>
        <w:tc>
          <w:tcPr>
            <w:tcW w:w="1198" w:type="dxa"/>
            <w:tcBorders>
              <w:top w:val="nil"/>
              <w:left w:val="nil"/>
              <w:bottom w:val="single" w:sz="4" w:space="0" w:color="auto"/>
              <w:right w:val="single" w:sz="4" w:space="0" w:color="auto"/>
            </w:tcBorders>
            <w:shd w:val="clear" w:color="000000" w:fill="FFFFFF"/>
            <w:noWrap/>
            <w:vAlign w:val="bottom"/>
            <w:hideMark/>
          </w:tcPr>
          <w:p w14:paraId="35FB25EE"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B590B7C"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48144E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43</w:t>
            </w:r>
          </w:p>
        </w:tc>
        <w:tc>
          <w:tcPr>
            <w:tcW w:w="5420" w:type="dxa"/>
            <w:tcBorders>
              <w:top w:val="nil"/>
              <w:left w:val="nil"/>
              <w:bottom w:val="single" w:sz="4" w:space="0" w:color="auto"/>
              <w:right w:val="single" w:sz="4" w:space="0" w:color="auto"/>
            </w:tcBorders>
            <w:shd w:val="clear" w:color="auto" w:fill="auto"/>
            <w:vAlign w:val="center"/>
            <w:hideMark/>
          </w:tcPr>
          <w:p w14:paraId="3E3DF278"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 xml:space="preserve">Замена уличной камеры </w:t>
            </w:r>
            <w:r w:rsidRPr="003B49DB">
              <w:rPr>
                <w:rFonts w:ascii="Tahoma" w:hAnsi="Tahoma" w:cs="Tahoma"/>
                <w:sz w:val="16"/>
                <w:szCs w:val="16"/>
                <w:lang w:val="en-US" w:eastAsia="en-US" w:bidi="ar-SA"/>
              </w:rPr>
              <w:t>PoE</w:t>
            </w:r>
            <w:r w:rsidRPr="003B49DB">
              <w:rPr>
                <w:rFonts w:ascii="Tahoma" w:hAnsi="Tahoma" w:cs="Tahoma"/>
                <w:sz w:val="16"/>
                <w:szCs w:val="16"/>
                <w:lang w:eastAsia="en-US" w:bidi="ar-SA"/>
              </w:rPr>
              <w:t xml:space="preserve">, </w:t>
            </w:r>
            <w:r w:rsidRPr="003B49DB">
              <w:rPr>
                <w:rFonts w:ascii="Tahoma" w:hAnsi="Tahoma" w:cs="Tahoma"/>
                <w:sz w:val="16"/>
                <w:szCs w:val="16"/>
                <w:lang w:val="en-US" w:eastAsia="en-US" w:bidi="ar-SA"/>
              </w:rPr>
              <w:t>H</w:t>
            </w:r>
            <w:r w:rsidRPr="003B49DB">
              <w:rPr>
                <w:rFonts w:ascii="Tahoma" w:hAnsi="Tahoma" w:cs="Tahoma"/>
                <w:sz w:val="16"/>
                <w:szCs w:val="16"/>
                <w:lang w:eastAsia="en-US" w:bidi="ar-SA"/>
              </w:rPr>
              <w:t>.265+, цветная</w:t>
            </w:r>
          </w:p>
        </w:tc>
        <w:tc>
          <w:tcPr>
            <w:tcW w:w="911" w:type="dxa"/>
            <w:tcBorders>
              <w:top w:val="nil"/>
              <w:left w:val="nil"/>
              <w:bottom w:val="single" w:sz="4" w:space="0" w:color="auto"/>
              <w:right w:val="single" w:sz="4" w:space="0" w:color="auto"/>
            </w:tcBorders>
            <w:shd w:val="clear" w:color="auto" w:fill="auto"/>
            <w:noWrap/>
            <w:vAlign w:val="center"/>
            <w:hideMark/>
          </w:tcPr>
          <w:p w14:paraId="698BAC2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2E59183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B03802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52.5190</w:t>
            </w:r>
          </w:p>
        </w:tc>
        <w:tc>
          <w:tcPr>
            <w:tcW w:w="1198" w:type="dxa"/>
            <w:tcBorders>
              <w:top w:val="nil"/>
              <w:left w:val="nil"/>
              <w:bottom w:val="single" w:sz="4" w:space="0" w:color="auto"/>
              <w:right w:val="single" w:sz="4" w:space="0" w:color="auto"/>
            </w:tcBorders>
            <w:shd w:val="clear" w:color="000000" w:fill="FFFFFF"/>
            <w:noWrap/>
            <w:vAlign w:val="bottom"/>
            <w:hideMark/>
          </w:tcPr>
          <w:p w14:paraId="40572CA8"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7112BC3" w14:textId="77777777" w:rsidTr="003B49DB">
        <w:trPr>
          <w:trHeight w:val="64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21A87C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44</w:t>
            </w:r>
          </w:p>
        </w:tc>
        <w:tc>
          <w:tcPr>
            <w:tcW w:w="5420" w:type="dxa"/>
            <w:tcBorders>
              <w:top w:val="nil"/>
              <w:left w:val="nil"/>
              <w:bottom w:val="single" w:sz="4" w:space="0" w:color="auto"/>
              <w:right w:val="single" w:sz="4" w:space="0" w:color="auto"/>
            </w:tcBorders>
            <w:shd w:val="clear" w:color="auto" w:fill="auto"/>
            <w:vAlign w:val="center"/>
            <w:hideMark/>
          </w:tcPr>
          <w:p w14:paraId="5ED90277"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внутренней камеры PoE, H.265+, цветная</w:t>
            </w:r>
          </w:p>
        </w:tc>
        <w:tc>
          <w:tcPr>
            <w:tcW w:w="911" w:type="dxa"/>
            <w:tcBorders>
              <w:top w:val="nil"/>
              <w:left w:val="nil"/>
              <w:bottom w:val="single" w:sz="4" w:space="0" w:color="auto"/>
              <w:right w:val="single" w:sz="4" w:space="0" w:color="auto"/>
            </w:tcBorders>
            <w:shd w:val="clear" w:color="auto" w:fill="auto"/>
            <w:noWrap/>
            <w:vAlign w:val="center"/>
            <w:hideMark/>
          </w:tcPr>
          <w:p w14:paraId="4640692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300E891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8ADBFE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42.3690</w:t>
            </w:r>
          </w:p>
        </w:tc>
        <w:tc>
          <w:tcPr>
            <w:tcW w:w="1198" w:type="dxa"/>
            <w:tcBorders>
              <w:top w:val="nil"/>
              <w:left w:val="nil"/>
              <w:bottom w:val="single" w:sz="4" w:space="0" w:color="auto"/>
              <w:right w:val="single" w:sz="4" w:space="0" w:color="auto"/>
            </w:tcBorders>
            <w:shd w:val="clear" w:color="000000" w:fill="FFFFFF"/>
            <w:noWrap/>
            <w:vAlign w:val="bottom"/>
            <w:hideMark/>
          </w:tcPr>
          <w:p w14:paraId="7CA7A927"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CA87903" w14:textId="77777777" w:rsidTr="003B49DB">
        <w:trPr>
          <w:trHeight w:val="37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8C8B59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45</w:t>
            </w:r>
          </w:p>
        </w:tc>
        <w:tc>
          <w:tcPr>
            <w:tcW w:w="5420" w:type="dxa"/>
            <w:tcBorders>
              <w:top w:val="nil"/>
              <w:left w:val="nil"/>
              <w:bottom w:val="single" w:sz="4" w:space="0" w:color="auto"/>
              <w:right w:val="single" w:sz="4" w:space="0" w:color="auto"/>
            </w:tcBorders>
            <w:shd w:val="clear" w:color="auto" w:fill="auto"/>
            <w:vAlign w:val="center"/>
            <w:hideMark/>
          </w:tcPr>
          <w:p w14:paraId="46EAAB28"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Замена дымового извещателя</w:t>
            </w:r>
          </w:p>
        </w:tc>
        <w:tc>
          <w:tcPr>
            <w:tcW w:w="911" w:type="dxa"/>
            <w:tcBorders>
              <w:top w:val="nil"/>
              <w:left w:val="nil"/>
              <w:bottom w:val="single" w:sz="4" w:space="0" w:color="auto"/>
              <w:right w:val="single" w:sz="4" w:space="0" w:color="auto"/>
            </w:tcBorders>
            <w:shd w:val="clear" w:color="auto" w:fill="auto"/>
            <w:noWrap/>
            <w:vAlign w:val="center"/>
            <w:hideMark/>
          </w:tcPr>
          <w:p w14:paraId="33B506F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штук</w:t>
            </w:r>
          </w:p>
        </w:tc>
        <w:tc>
          <w:tcPr>
            <w:tcW w:w="740" w:type="dxa"/>
            <w:tcBorders>
              <w:top w:val="nil"/>
              <w:left w:val="nil"/>
              <w:bottom w:val="single" w:sz="4" w:space="0" w:color="auto"/>
              <w:right w:val="single" w:sz="4" w:space="0" w:color="auto"/>
            </w:tcBorders>
            <w:shd w:val="clear" w:color="auto" w:fill="auto"/>
            <w:noWrap/>
            <w:vAlign w:val="center"/>
            <w:hideMark/>
          </w:tcPr>
          <w:p w14:paraId="42D8AE4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DA2F2B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12.4560</w:t>
            </w:r>
          </w:p>
        </w:tc>
        <w:tc>
          <w:tcPr>
            <w:tcW w:w="1198" w:type="dxa"/>
            <w:tcBorders>
              <w:top w:val="nil"/>
              <w:left w:val="nil"/>
              <w:bottom w:val="single" w:sz="4" w:space="0" w:color="auto"/>
              <w:right w:val="single" w:sz="4" w:space="0" w:color="auto"/>
            </w:tcBorders>
            <w:shd w:val="clear" w:color="000000" w:fill="FFFFFF"/>
            <w:noWrap/>
            <w:vAlign w:val="bottom"/>
            <w:hideMark/>
          </w:tcPr>
          <w:p w14:paraId="3F4672A2"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5A282D0" w14:textId="77777777" w:rsidTr="003B49DB">
        <w:trPr>
          <w:trHeight w:val="36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637187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5420" w:type="dxa"/>
            <w:tcBorders>
              <w:top w:val="nil"/>
              <w:left w:val="nil"/>
              <w:bottom w:val="single" w:sz="4" w:space="0" w:color="auto"/>
              <w:right w:val="single" w:sz="4" w:space="0" w:color="auto"/>
            </w:tcBorders>
            <w:shd w:val="clear" w:color="auto" w:fill="auto"/>
            <w:vAlign w:val="center"/>
            <w:hideMark/>
          </w:tcPr>
          <w:p w14:paraId="7AB380A6" w14:textId="77777777" w:rsidR="003B49DB" w:rsidRPr="003B49DB" w:rsidRDefault="003B49DB" w:rsidP="003B49DB">
            <w:pPr>
              <w:rPr>
                <w:rFonts w:ascii="Tahoma" w:hAnsi="Tahoma" w:cs="Tahoma"/>
                <w:b/>
                <w:bCs/>
                <w:sz w:val="16"/>
                <w:szCs w:val="16"/>
                <w:u w:val="single"/>
                <w:lang w:val="en-US" w:eastAsia="en-US" w:bidi="ar-SA"/>
              </w:rPr>
            </w:pPr>
            <w:r w:rsidRPr="003B49DB">
              <w:rPr>
                <w:rFonts w:ascii="Tahoma" w:hAnsi="Tahoma" w:cs="Tahoma"/>
                <w:b/>
                <w:bCs/>
                <w:sz w:val="16"/>
                <w:szCs w:val="16"/>
                <w:u w:val="single"/>
                <w:lang w:val="en-US" w:eastAsia="en-US" w:bidi="ar-SA"/>
              </w:rPr>
              <w:t>Машина / механизм</w:t>
            </w:r>
          </w:p>
        </w:tc>
        <w:tc>
          <w:tcPr>
            <w:tcW w:w="911" w:type="dxa"/>
            <w:tcBorders>
              <w:top w:val="nil"/>
              <w:left w:val="nil"/>
              <w:bottom w:val="single" w:sz="4" w:space="0" w:color="auto"/>
              <w:right w:val="single" w:sz="4" w:space="0" w:color="auto"/>
            </w:tcBorders>
            <w:shd w:val="clear" w:color="auto" w:fill="auto"/>
            <w:noWrap/>
            <w:vAlign w:val="center"/>
            <w:hideMark/>
          </w:tcPr>
          <w:p w14:paraId="535B493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7014351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1031" w:type="dxa"/>
            <w:tcBorders>
              <w:top w:val="nil"/>
              <w:left w:val="nil"/>
              <w:bottom w:val="single" w:sz="4" w:space="0" w:color="auto"/>
              <w:right w:val="single" w:sz="4" w:space="0" w:color="auto"/>
            </w:tcBorders>
            <w:shd w:val="clear" w:color="auto" w:fill="auto"/>
            <w:noWrap/>
            <w:vAlign w:val="center"/>
            <w:hideMark/>
          </w:tcPr>
          <w:p w14:paraId="5246A8F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 </w:t>
            </w:r>
          </w:p>
        </w:tc>
        <w:tc>
          <w:tcPr>
            <w:tcW w:w="1198" w:type="dxa"/>
            <w:tcBorders>
              <w:top w:val="nil"/>
              <w:left w:val="nil"/>
              <w:bottom w:val="single" w:sz="4" w:space="0" w:color="auto"/>
              <w:right w:val="single" w:sz="4" w:space="0" w:color="auto"/>
            </w:tcBorders>
            <w:shd w:val="clear" w:color="000000" w:fill="FFFFFF"/>
            <w:noWrap/>
            <w:vAlign w:val="bottom"/>
            <w:hideMark/>
          </w:tcPr>
          <w:p w14:paraId="7BCC3F3A"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59ED0E5F"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6815163"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5420" w:type="dxa"/>
            <w:tcBorders>
              <w:top w:val="nil"/>
              <w:left w:val="nil"/>
              <w:bottom w:val="single" w:sz="4" w:space="0" w:color="auto"/>
              <w:right w:val="single" w:sz="4" w:space="0" w:color="auto"/>
            </w:tcBorders>
            <w:shd w:val="clear" w:color="auto" w:fill="auto"/>
            <w:vAlign w:val="center"/>
            <w:hideMark/>
          </w:tcPr>
          <w:p w14:paraId="4A1C050D"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Автомобильная вышка</w:t>
            </w:r>
          </w:p>
        </w:tc>
        <w:tc>
          <w:tcPr>
            <w:tcW w:w="911" w:type="dxa"/>
            <w:tcBorders>
              <w:top w:val="nil"/>
              <w:left w:val="nil"/>
              <w:bottom w:val="single" w:sz="4" w:space="0" w:color="auto"/>
              <w:right w:val="single" w:sz="4" w:space="0" w:color="auto"/>
            </w:tcBorders>
            <w:shd w:val="clear" w:color="auto" w:fill="auto"/>
            <w:noWrap/>
            <w:vAlign w:val="center"/>
            <w:hideMark/>
          </w:tcPr>
          <w:p w14:paraId="2FFAA581"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м/ч</w:t>
            </w:r>
          </w:p>
        </w:tc>
        <w:tc>
          <w:tcPr>
            <w:tcW w:w="740" w:type="dxa"/>
            <w:tcBorders>
              <w:top w:val="nil"/>
              <w:left w:val="nil"/>
              <w:bottom w:val="single" w:sz="4" w:space="0" w:color="auto"/>
              <w:right w:val="single" w:sz="4" w:space="0" w:color="auto"/>
            </w:tcBorders>
            <w:shd w:val="clear" w:color="auto" w:fill="auto"/>
            <w:noWrap/>
            <w:vAlign w:val="center"/>
            <w:hideMark/>
          </w:tcPr>
          <w:p w14:paraId="3DAC2147"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0F856B5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7.1840</w:t>
            </w:r>
          </w:p>
        </w:tc>
        <w:tc>
          <w:tcPr>
            <w:tcW w:w="1198" w:type="dxa"/>
            <w:tcBorders>
              <w:top w:val="nil"/>
              <w:left w:val="nil"/>
              <w:bottom w:val="single" w:sz="4" w:space="0" w:color="auto"/>
              <w:right w:val="single" w:sz="4" w:space="0" w:color="auto"/>
            </w:tcBorders>
            <w:shd w:val="clear" w:color="000000" w:fill="FFFFFF"/>
            <w:noWrap/>
            <w:vAlign w:val="bottom"/>
            <w:hideMark/>
          </w:tcPr>
          <w:p w14:paraId="0C7404E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470B4C2A"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64D476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w:t>
            </w:r>
          </w:p>
        </w:tc>
        <w:tc>
          <w:tcPr>
            <w:tcW w:w="5420" w:type="dxa"/>
            <w:tcBorders>
              <w:top w:val="nil"/>
              <w:left w:val="nil"/>
              <w:bottom w:val="single" w:sz="4" w:space="0" w:color="auto"/>
              <w:right w:val="single" w:sz="4" w:space="0" w:color="auto"/>
            </w:tcBorders>
            <w:shd w:val="clear" w:color="auto" w:fill="auto"/>
            <w:vAlign w:val="center"/>
            <w:hideMark/>
          </w:tcPr>
          <w:p w14:paraId="0DB8FBAF"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Журавль</w:t>
            </w:r>
          </w:p>
        </w:tc>
        <w:tc>
          <w:tcPr>
            <w:tcW w:w="911" w:type="dxa"/>
            <w:tcBorders>
              <w:top w:val="nil"/>
              <w:left w:val="nil"/>
              <w:bottom w:val="single" w:sz="4" w:space="0" w:color="auto"/>
              <w:right w:val="single" w:sz="4" w:space="0" w:color="auto"/>
            </w:tcBorders>
            <w:shd w:val="clear" w:color="auto" w:fill="auto"/>
            <w:noWrap/>
            <w:vAlign w:val="center"/>
            <w:hideMark/>
          </w:tcPr>
          <w:p w14:paraId="0C9C242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м/ч</w:t>
            </w:r>
          </w:p>
        </w:tc>
        <w:tc>
          <w:tcPr>
            <w:tcW w:w="740" w:type="dxa"/>
            <w:tcBorders>
              <w:top w:val="nil"/>
              <w:left w:val="nil"/>
              <w:bottom w:val="single" w:sz="4" w:space="0" w:color="auto"/>
              <w:right w:val="single" w:sz="4" w:space="0" w:color="auto"/>
            </w:tcBorders>
            <w:shd w:val="clear" w:color="auto" w:fill="auto"/>
            <w:noWrap/>
            <w:vAlign w:val="center"/>
            <w:hideMark/>
          </w:tcPr>
          <w:p w14:paraId="5D23626D"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3183D846"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6.5310</w:t>
            </w:r>
          </w:p>
        </w:tc>
        <w:tc>
          <w:tcPr>
            <w:tcW w:w="1198" w:type="dxa"/>
            <w:tcBorders>
              <w:top w:val="nil"/>
              <w:left w:val="nil"/>
              <w:bottom w:val="single" w:sz="4" w:space="0" w:color="auto"/>
              <w:right w:val="single" w:sz="4" w:space="0" w:color="auto"/>
            </w:tcBorders>
            <w:shd w:val="clear" w:color="000000" w:fill="FFFFFF"/>
            <w:noWrap/>
            <w:vAlign w:val="bottom"/>
            <w:hideMark/>
          </w:tcPr>
          <w:p w14:paraId="2A0CC5C1"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02E25680"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775B2F0"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3</w:t>
            </w:r>
          </w:p>
        </w:tc>
        <w:tc>
          <w:tcPr>
            <w:tcW w:w="5420" w:type="dxa"/>
            <w:tcBorders>
              <w:top w:val="nil"/>
              <w:left w:val="nil"/>
              <w:bottom w:val="single" w:sz="4" w:space="0" w:color="auto"/>
              <w:right w:val="single" w:sz="4" w:space="0" w:color="auto"/>
            </w:tcBorders>
            <w:shd w:val="clear" w:color="auto" w:fill="auto"/>
            <w:vAlign w:val="center"/>
            <w:hideMark/>
          </w:tcPr>
          <w:p w14:paraId="195E6633" w14:textId="77777777" w:rsidR="003B49DB" w:rsidRPr="003B49DB" w:rsidRDefault="003B49DB" w:rsidP="003B49DB">
            <w:pPr>
              <w:rPr>
                <w:rFonts w:ascii="Tahoma" w:hAnsi="Tahoma" w:cs="Tahoma"/>
                <w:sz w:val="16"/>
                <w:szCs w:val="16"/>
                <w:lang w:eastAsia="en-US" w:bidi="ar-SA"/>
              </w:rPr>
            </w:pPr>
            <w:r w:rsidRPr="003B49DB">
              <w:rPr>
                <w:rFonts w:ascii="Tahoma" w:hAnsi="Tahoma" w:cs="Tahoma"/>
                <w:sz w:val="16"/>
                <w:szCs w:val="16"/>
                <w:lang w:eastAsia="en-US" w:bidi="ar-SA"/>
              </w:rPr>
              <w:t>Подъем больших объемов материалов с помощью крана</w:t>
            </w:r>
          </w:p>
        </w:tc>
        <w:tc>
          <w:tcPr>
            <w:tcW w:w="911" w:type="dxa"/>
            <w:tcBorders>
              <w:top w:val="nil"/>
              <w:left w:val="nil"/>
              <w:bottom w:val="single" w:sz="4" w:space="0" w:color="auto"/>
              <w:right w:val="single" w:sz="4" w:space="0" w:color="auto"/>
            </w:tcBorders>
            <w:shd w:val="clear" w:color="auto" w:fill="auto"/>
            <w:vAlign w:val="center"/>
            <w:hideMark/>
          </w:tcPr>
          <w:p w14:paraId="5583712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машина/час</w:t>
            </w:r>
          </w:p>
        </w:tc>
        <w:tc>
          <w:tcPr>
            <w:tcW w:w="740" w:type="dxa"/>
            <w:tcBorders>
              <w:top w:val="nil"/>
              <w:left w:val="nil"/>
              <w:bottom w:val="single" w:sz="4" w:space="0" w:color="auto"/>
              <w:right w:val="single" w:sz="4" w:space="0" w:color="auto"/>
            </w:tcBorders>
            <w:shd w:val="clear" w:color="auto" w:fill="auto"/>
            <w:noWrap/>
            <w:vAlign w:val="center"/>
            <w:hideMark/>
          </w:tcPr>
          <w:p w14:paraId="2E9952C4"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4B09025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10.4490</w:t>
            </w:r>
          </w:p>
        </w:tc>
        <w:tc>
          <w:tcPr>
            <w:tcW w:w="1198" w:type="dxa"/>
            <w:tcBorders>
              <w:top w:val="nil"/>
              <w:left w:val="nil"/>
              <w:bottom w:val="single" w:sz="4" w:space="0" w:color="auto"/>
              <w:right w:val="single" w:sz="4" w:space="0" w:color="auto"/>
            </w:tcBorders>
            <w:shd w:val="clear" w:color="000000" w:fill="FFFFFF"/>
            <w:noWrap/>
            <w:vAlign w:val="bottom"/>
            <w:hideMark/>
          </w:tcPr>
          <w:p w14:paraId="33ACAFD5"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38346F0D"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01D10F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4</w:t>
            </w:r>
          </w:p>
        </w:tc>
        <w:tc>
          <w:tcPr>
            <w:tcW w:w="5420" w:type="dxa"/>
            <w:tcBorders>
              <w:top w:val="nil"/>
              <w:left w:val="nil"/>
              <w:bottom w:val="single" w:sz="4" w:space="0" w:color="auto"/>
              <w:right w:val="single" w:sz="4" w:space="0" w:color="auto"/>
            </w:tcBorders>
            <w:shd w:val="clear" w:color="auto" w:fill="auto"/>
            <w:vAlign w:val="center"/>
            <w:hideMark/>
          </w:tcPr>
          <w:p w14:paraId="3621A55C"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Разгрузка того же самого</w:t>
            </w:r>
          </w:p>
        </w:tc>
        <w:tc>
          <w:tcPr>
            <w:tcW w:w="911" w:type="dxa"/>
            <w:tcBorders>
              <w:top w:val="nil"/>
              <w:left w:val="nil"/>
              <w:bottom w:val="single" w:sz="4" w:space="0" w:color="auto"/>
              <w:right w:val="single" w:sz="4" w:space="0" w:color="auto"/>
            </w:tcBorders>
            <w:shd w:val="clear" w:color="auto" w:fill="auto"/>
            <w:vAlign w:val="center"/>
            <w:hideMark/>
          </w:tcPr>
          <w:p w14:paraId="43D19709"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машина/час</w:t>
            </w:r>
          </w:p>
        </w:tc>
        <w:tc>
          <w:tcPr>
            <w:tcW w:w="740" w:type="dxa"/>
            <w:tcBorders>
              <w:top w:val="nil"/>
              <w:left w:val="nil"/>
              <w:bottom w:val="single" w:sz="4" w:space="0" w:color="auto"/>
              <w:right w:val="single" w:sz="4" w:space="0" w:color="auto"/>
            </w:tcBorders>
            <w:shd w:val="clear" w:color="auto" w:fill="auto"/>
            <w:noWrap/>
            <w:vAlign w:val="center"/>
            <w:hideMark/>
          </w:tcPr>
          <w:p w14:paraId="5A9BFB3A"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2D01BA6F"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10.4490</w:t>
            </w:r>
          </w:p>
        </w:tc>
        <w:tc>
          <w:tcPr>
            <w:tcW w:w="1198" w:type="dxa"/>
            <w:tcBorders>
              <w:top w:val="nil"/>
              <w:left w:val="nil"/>
              <w:bottom w:val="single" w:sz="4" w:space="0" w:color="auto"/>
              <w:right w:val="single" w:sz="4" w:space="0" w:color="auto"/>
            </w:tcBorders>
            <w:shd w:val="clear" w:color="000000" w:fill="FFFFFF"/>
            <w:noWrap/>
            <w:vAlign w:val="bottom"/>
            <w:hideMark/>
          </w:tcPr>
          <w:p w14:paraId="365A1069"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761E0AC5"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E95169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5</w:t>
            </w:r>
          </w:p>
        </w:tc>
        <w:tc>
          <w:tcPr>
            <w:tcW w:w="5420" w:type="dxa"/>
            <w:tcBorders>
              <w:top w:val="nil"/>
              <w:left w:val="nil"/>
              <w:bottom w:val="single" w:sz="4" w:space="0" w:color="auto"/>
              <w:right w:val="single" w:sz="4" w:space="0" w:color="auto"/>
            </w:tcBorders>
            <w:shd w:val="clear" w:color="auto" w:fill="auto"/>
            <w:vAlign w:val="center"/>
            <w:hideMark/>
          </w:tcPr>
          <w:p w14:paraId="488FB881" w14:textId="77777777" w:rsidR="003B49DB" w:rsidRPr="003B49DB" w:rsidRDefault="003B49DB" w:rsidP="003B49DB">
            <w:pPr>
              <w:rPr>
                <w:rFonts w:ascii="Tahoma" w:hAnsi="Tahoma" w:cs="Tahoma"/>
                <w:sz w:val="16"/>
                <w:szCs w:val="16"/>
                <w:lang w:val="en-US" w:eastAsia="en-US" w:bidi="ar-SA"/>
              </w:rPr>
            </w:pPr>
            <w:r w:rsidRPr="003B49DB">
              <w:rPr>
                <w:rFonts w:ascii="Tahoma" w:hAnsi="Tahoma" w:cs="Tahoma"/>
                <w:sz w:val="16"/>
                <w:szCs w:val="16"/>
                <w:lang w:val="en-US" w:eastAsia="en-US" w:bidi="ar-SA"/>
              </w:rPr>
              <w:t>Экскаватор</w:t>
            </w:r>
          </w:p>
        </w:tc>
        <w:tc>
          <w:tcPr>
            <w:tcW w:w="911" w:type="dxa"/>
            <w:tcBorders>
              <w:top w:val="nil"/>
              <w:left w:val="nil"/>
              <w:bottom w:val="single" w:sz="4" w:space="0" w:color="auto"/>
              <w:right w:val="single" w:sz="4" w:space="0" w:color="auto"/>
            </w:tcBorders>
            <w:shd w:val="clear" w:color="auto" w:fill="auto"/>
            <w:noWrap/>
            <w:vAlign w:val="center"/>
            <w:hideMark/>
          </w:tcPr>
          <w:p w14:paraId="4CA6020E"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м/ч</w:t>
            </w:r>
          </w:p>
        </w:tc>
        <w:tc>
          <w:tcPr>
            <w:tcW w:w="740" w:type="dxa"/>
            <w:tcBorders>
              <w:top w:val="nil"/>
              <w:left w:val="nil"/>
              <w:bottom w:val="single" w:sz="4" w:space="0" w:color="auto"/>
              <w:right w:val="single" w:sz="4" w:space="0" w:color="auto"/>
            </w:tcBorders>
            <w:shd w:val="clear" w:color="auto" w:fill="auto"/>
            <w:noWrap/>
            <w:vAlign w:val="center"/>
            <w:hideMark/>
          </w:tcPr>
          <w:p w14:paraId="17A9C115"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w:t>
            </w:r>
          </w:p>
        </w:tc>
        <w:tc>
          <w:tcPr>
            <w:tcW w:w="1031" w:type="dxa"/>
            <w:tcBorders>
              <w:top w:val="nil"/>
              <w:left w:val="nil"/>
              <w:bottom w:val="single" w:sz="4" w:space="0" w:color="auto"/>
              <w:right w:val="single" w:sz="4" w:space="0" w:color="auto"/>
            </w:tcBorders>
            <w:shd w:val="clear" w:color="auto" w:fill="auto"/>
            <w:noWrap/>
            <w:vAlign w:val="center"/>
            <w:hideMark/>
          </w:tcPr>
          <w:p w14:paraId="66610EF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8.4900</w:t>
            </w:r>
          </w:p>
        </w:tc>
        <w:tc>
          <w:tcPr>
            <w:tcW w:w="1198" w:type="dxa"/>
            <w:tcBorders>
              <w:top w:val="nil"/>
              <w:left w:val="nil"/>
              <w:bottom w:val="single" w:sz="4" w:space="0" w:color="auto"/>
              <w:right w:val="single" w:sz="4" w:space="0" w:color="auto"/>
            </w:tcBorders>
            <w:shd w:val="clear" w:color="000000" w:fill="FFFFFF"/>
            <w:noWrap/>
            <w:vAlign w:val="bottom"/>
            <w:hideMark/>
          </w:tcPr>
          <w:p w14:paraId="3488908C" w14:textId="77777777" w:rsidR="003B49DB" w:rsidRPr="003B49DB" w:rsidRDefault="003B49DB" w:rsidP="003B49DB">
            <w:pPr>
              <w:jc w:val="right"/>
              <w:rPr>
                <w:rFonts w:ascii="Tahoma" w:hAnsi="Tahoma" w:cs="Tahoma"/>
                <w:sz w:val="20"/>
                <w:szCs w:val="20"/>
                <w:lang w:val="en-US" w:eastAsia="en-US" w:bidi="ar-SA"/>
              </w:rPr>
            </w:pPr>
            <w:r w:rsidRPr="003B49DB">
              <w:rPr>
                <w:rFonts w:ascii="Tahoma" w:hAnsi="Tahoma" w:cs="Tahoma"/>
                <w:sz w:val="20"/>
                <w:szCs w:val="20"/>
                <w:lang w:val="en-US" w:eastAsia="en-US" w:bidi="ar-SA"/>
              </w:rPr>
              <w:t>100%</w:t>
            </w:r>
          </w:p>
        </w:tc>
      </w:tr>
      <w:tr w:rsidR="003B49DB" w:rsidRPr="003B49DB" w14:paraId="6FB06CEF"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79902571" w14:textId="77777777" w:rsidR="003B49DB" w:rsidRPr="003B49DB" w:rsidRDefault="003B49DB" w:rsidP="003B49DB">
            <w:pPr>
              <w:jc w:val="center"/>
              <w:rPr>
                <w:rFonts w:ascii="Tahoma" w:hAnsi="Tahoma" w:cs="Tahoma"/>
                <w:sz w:val="20"/>
                <w:szCs w:val="20"/>
                <w:lang w:val="en-US" w:eastAsia="en-US" w:bidi="ar-SA"/>
              </w:rPr>
            </w:pPr>
            <w:r w:rsidRPr="003B49DB">
              <w:rPr>
                <w:rFonts w:ascii="Tahoma" w:hAnsi="Tahoma" w:cs="Tahoma"/>
                <w:sz w:val="20"/>
                <w:szCs w:val="20"/>
                <w:lang w:val="en-US" w:eastAsia="en-US" w:bidi="ar-SA"/>
              </w:rPr>
              <w:t> </w:t>
            </w:r>
          </w:p>
        </w:tc>
        <w:tc>
          <w:tcPr>
            <w:tcW w:w="5420" w:type="dxa"/>
            <w:tcBorders>
              <w:top w:val="nil"/>
              <w:left w:val="nil"/>
              <w:bottom w:val="single" w:sz="4" w:space="0" w:color="auto"/>
              <w:right w:val="single" w:sz="4" w:space="0" w:color="auto"/>
            </w:tcBorders>
            <w:shd w:val="clear" w:color="auto" w:fill="auto"/>
            <w:noWrap/>
            <w:vAlign w:val="center"/>
            <w:hideMark/>
          </w:tcPr>
          <w:p w14:paraId="29F96640" w14:textId="77777777" w:rsidR="003B49DB" w:rsidRPr="003B49DB" w:rsidRDefault="003B49DB" w:rsidP="003B49DB">
            <w:pPr>
              <w:rPr>
                <w:rFonts w:ascii="Tahoma" w:hAnsi="Tahoma" w:cs="Tahoma"/>
                <w:b/>
                <w:bCs/>
                <w:i/>
                <w:iCs/>
                <w:sz w:val="20"/>
                <w:szCs w:val="20"/>
                <w:lang w:val="en-US" w:eastAsia="en-US" w:bidi="ar-SA"/>
              </w:rPr>
            </w:pPr>
            <w:r w:rsidRPr="003B49DB">
              <w:rPr>
                <w:rFonts w:ascii="Tahoma" w:hAnsi="Tahoma" w:cs="Tahoma"/>
                <w:b/>
                <w:bCs/>
                <w:i/>
                <w:iCs/>
                <w:sz w:val="20"/>
                <w:szCs w:val="20"/>
                <w:lang w:val="en-US" w:eastAsia="en-US" w:bidi="ar-SA"/>
              </w:rPr>
              <w:t>Все</w:t>
            </w:r>
          </w:p>
        </w:tc>
        <w:tc>
          <w:tcPr>
            <w:tcW w:w="911" w:type="dxa"/>
            <w:tcBorders>
              <w:top w:val="nil"/>
              <w:left w:val="nil"/>
              <w:bottom w:val="single" w:sz="4" w:space="0" w:color="auto"/>
              <w:right w:val="single" w:sz="4" w:space="0" w:color="auto"/>
            </w:tcBorders>
            <w:shd w:val="clear" w:color="auto" w:fill="auto"/>
            <w:noWrap/>
            <w:vAlign w:val="center"/>
            <w:hideMark/>
          </w:tcPr>
          <w:p w14:paraId="5FD46503" w14:textId="77777777" w:rsidR="003B49DB" w:rsidRPr="003B49DB" w:rsidRDefault="003B49DB" w:rsidP="003B49DB">
            <w:pPr>
              <w:jc w:val="center"/>
              <w:rPr>
                <w:rFonts w:ascii="Tahoma" w:hAnsi="Tahoma" w:cs="Tahoma"/>
                <w:sz w:val="20"/>
                <w:szCs w:val="20"/>
                <w:lang w:val="en-US" w:eastAsia="en-US" w:bidi="ar-SA"/>
              </w:rPr>
            </w:pPr>
            <w:r w:rsidRPr="003B49DB">
              <w:rPr>
                <w:rFonts w:ascii="Tahoma" w:hAnsi="Tahoma" w:cs="Tahoma"/>
                <w:sz w:val="20"/>
                <w:szCs w:val="20"/>
                <w:lang w:val="en-US" w:eastAsia="en-US"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72341408" w14:textId="77777777" w:rsidR="003B49DB" w:rsidRPr="003B49DB" w:rsidRDefault="003B49DB" w:rsidP="003B49DB">
            <w:pPr>
              <w:jc w:val="center"/>
              <w:rPr>
                <w:rFonts w:ascii="Tahoma" w:hAnsi="Tahoma" w:cs="Tahoma"/>
                <w:sz w:val="20"/>
                <w:szCs w:val="20"/>
                <w:lang w:val="en-US" w:eastAsia="en-US" w:bidi="ar-SA"/>
              </w:rPr>
            </w:pPr>
            <w:r w:rsidRPr="003B49DB">
              <w:rPr>
                <w:rFonts w:ascii="Tahoma" w:hAnsi="Tahoma" w:cs="Tahoma"/>
                <w:sz w:val="20"/>
                <w:szCs w:val="20"/>
                <w:lang w:val="en-US" w:eastAsia="en-US" w:bidi="ar-SA"/>
              </w:rPr>
              <w:t> </w:t>
            </w:r>
          </w:p>
        </w:tc>
        <w:tc>
          <w:tcPr>
            <w:tcW w:w="1031" w:type="dxa"/>
            <w:tcBorders>
              <w:top w:val="nil"/>
              <w:left w:val="nil"/>
              <w:bottom w:val="single" w:sz="4" w:space="0" w:color="auto"/>
              <w:right w:val="single" w:sz="4" w:space="0" w:color="auto"/>
            </w:tcBorders>
            <w:shd w:val="clear" w:color="auto" w:fill="auto"/>
            <w:noWrap/>
            <w:vAlign w:val="center"/>
            <w:hideMark/>
          </w:tcPr>
          <w:p w14:paraId="52F15EFB"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11933.0606</w:t>
            </w:r>
          </w:p>
        </w:tc>
        <w:tc>
          <w:tcPr>
            <w:tcW w:w="1198" w:type="dxa"/>
            <w:tcBorders>
              <w:top w:val="nil"/>
              <w:left w:val="nil"/>
              <w:bottom w:val="single" w:sz="4" w:space="0" w:color="auto"/>
              <w:right w:val="single" w:sz="4" w:space="0" w:color="auto"/>
            </w:tcBorders>
            <w:shd w:val="clear" w:color="000000" w:fill="FFFFFF"/>
            <w:noWrap/>
            <w:vAlign w:val="bottom"/>
            <w:hideMark/>
          </w:tcPr>
          <w:p w14:paraId="10D5A891"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03F75129"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5E4FF7BF" w14:textId="77777777" w:rsidR="003B49DB" w:rsidRPr="003B49DB" w:rsidRDefault="003B49DB" w:rsidP="003B49DB">
            <w:pPr>
              <w:jc w:val="center"/>
              <w:rPr>
                <w:rFonts w:ascii="Tahoma" w:hAnsi="Tahoma" w:cs="Tahoma"/>
                <w:sz w:val="20"/>
                <w:szCs w:val="20"/>
                <w:lang w:val="en-US" w:eastAsia="en-US" w:bidi="ar-SA"/>
              </w:rPr>
            </w:pPr>
            <w:r w:rsidRPr="003B49DB">
              <w:rPr>
                <w:rFonts w:ascii="Tahoma" w:hAnsi="Tahoma" w:cs="Tahoma"/>
                <w:sz w:val="20"/>
                <w:szCs w:val="20"/>
                <w:lang w:val="en-US" w:eastAsia="en-US" w:bidi="ar-SA"/>
              </w:rPr>
              <w:lastRenderedPageBreak/>
              <w:t> </w:t>
            </w:r>
          </w:p>
        </w:tc>
        <w:tc>
          <w:tcPr>
            <w:tcW w:w="5420" w:type="dxa"/>
            <w:tcBorders>
              <w:top w:val="nil"/>
              <w:left w:val="nil"/>
              <w:bottom w:val="single" w:sz="4" w:space="0" w:color="auto"/>
              <w:right w:val="single" w:sz="4" w:space="0" w:color="auto"/>
            </w:tcBorders>
            <w:shd w:val="clear" w:color="auto" w:fill="auto"/>
            <w:noWrap/>
            <w:vAlign w:val="center"/>
            <w:hideMark/>
          </w:tcPr>
          <w:p w14:paraId="3CE03C05" w14:textId="77777777" w:rsidR="003B49DB" w:rsidRPr="003B49DB" w:rsidRDefault="003B49DB" w:rsidP="003B49DB">
            <w:pPr>
              <w:rPr>
                <w:rFonts w:ascii="Tahoma" w:hAnsi="Tahoma" w:cs="Tahoma"/>
                <w:b/>
                <w:bCs/>
                <w:i/>
                <w:iCs/>
                <w:sz w:val="20"/>
                <w:szCs w:val="20"/>
                <w:lang w:val="en-US" w:eastAsia="en-US" w:bidi="ar-SA"/>
              </w:rPr>
            </w:pPr>
            <w:r w:rsidRPr="003B49DB">
              <w:rPr>
                <w:rFonts w:ascii="Tahoma" w:hAnsi="Tahoma" w:cs="Tahoma"/>
                <w:b/>
                <w:bCs/>
                <w:i/>
                <w:iCs/>
                <w:sz w:val="20"/>
                <w:szCs w:val="20"/>
                <w:lang w:val="en-US" w:eastAsia="en-US" w:bidi="ar-SA"/>
              </w:rPr>
              <w:t>НДС 20%</w:t>
            </w:r>
          </w:p>
        </w:tc>
        <w:tc>
          <w:tcPr>
            <w:tcW w:w="911" w:type="dxa"/>
            <w:tcBorders>
              <w:top w:val="nil"/>
              <w:left w:val="nil"/>
              <w:bottom w:val="single" w:sz="4" w:space="0" w:color="auto"/>
              <w:right w:val="single" w:sz="4" w:space="0" w:color="auto"/>
            </w:tcBorders>
            <w:shd w:val="clear" w:color="auto" w:fill="auto"/>
            <w:noWrap/>
            <w:vAlign w:val="center"/>
            <w:hideMark/>
          </w:tcPr>
          <w:p w14:paraId="016B594C" w14:textId="77777777" w:rsidR="003B49DB" w:rsidRPr="003B49DB" w:rsidRDefault="003B49DB" w:rsidP="003B49DB">
            <w:pPr>
              <w:jc w:val="center"/>
              <w:rPr>
                <w:rFonts w:ascii="Tahoma" w:hAnsi="Tahoma" w:cs="Tahoma"/>
                <w:sz w:val="20"/>
                <w:szCs w:val="20"/>
                <w:lang w:val="en-US" w:eastAsia="en-US" w:bidi="ar-SA"/>
              </w:rPr>
            </w:pPr>
            <w:r w:rsidRPr="003B49DB">
              <w:rPr>
                <w:rFonts w:ascii="Tahoma" w:hAnsi="Tahoma" w:cs="Tahoma"/>
                <w:sz w:val="20"/>
                <w:szCs w:val="20"/>
                <w:lang w:val="en-US" w:eastAsia="en-US"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0E4D650C" w14:textId="77777777" w:rsidR="003B49DB" w:rsidRPr="003B49DB" w:rsidRDefault="003B49DB" w:rsidP="003B49DB">
            <w:pPr>
              <w:jc w:val="center"/>
              <w:rPr>
                <w:rFonts w:ascii="Tahoma" w:hAnsi="Tahoma" w:cs="Tahoma"/>
                <w:sz w:val="20"/>
                <w:szCs w:val="20"/>
                <w:lang w:val="en-US" w:eastAsia="en-US" w:bidi="ar-SA"/>
              </w:rPr>
            </w:pPr>
            <w:r w:rsidRPr="003B49DB">
              <w:rPr>
                <w:rFonts w:ascii="Tahoma" w:hAnsi="Tahoma" w:cs="Tahoma"/>
                <w:sz w:val="20"/>
                <w:szCs w:val="20"/>
                <w:lang w:val="en-US" w:eastAsia="en-US" w:bidi="ar-SA"/>
              </w:rPr>
              <w:t> </w:t>
            </w:r>
          </w:p>
        </w:tc>
        <w:tc>
          <w:tcPr>
            <w:tcW w:w="1031" w:type="dxa"/>
            <w:tcBorders>
              <w:top w:val="nil"/>
              <w:left w:val="nil"/>
              <w:bottom w:val="single" w:sz="4" w:space="0" w:color="auto"/>
              <w:right w:val="single" w:sz="4" w:space="0" w:color="auto"/>
            </w:tcBorders>
            <w:shd w:val="clear" w:color="auto" w:fill="auto"/>
            <w:noWrap/>
            <w:vAlign w:val="center"/>
            <w:hideMark/>
          </w:tcPr>
          <w:p w14:paraId="4A2A25D2"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2386.6121</w:t>
            </w:r>
          </w:p>
        </w:tc>
        <w:tc>
          <w:tcPr>
            <w:tcW w:w="1198" w:type="dxa"/>
            <w:tcBorders>
              <w:top w:val="nil"/>
              <w:left w:val="nil"/>
              <w:bottom w:val="single" w:sz="4" w:space="0" w:color="auto"/>
              <w:right w:val="single" w:sz="4" w:space="0" w:color="auto"/>
            </w:tcBorders>
            <w:shd w:val="clear" w:color="000000" w:fill="FFFFFF"/>
            <w:noWrap/>
            <w:vAlign w:val="bottom"/>
            <w:hideMark/>
          </w:tcPr>
          <w:p w14:paraId="4DF9D1ED"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r w:rsidR="003B49DB" w:rsidRPr="003B49DB" w14:paraId="3B6E73B6" w14:textId="77777777" w:rsidTr="003B49DB">
        <w:trPr>
          <w:trHeight w:val="405"/>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14:paraId="41F14020" w14:textId="77777777" w:rsidR="003B49DB" w:rsidRPr="003B49DB" w:rsidRDefault="003B49DB" w:rsidP="003B49DB">
            <w:pPr>
              <w:jc w:val="center"/>
              <w:rPr>
                <w:rFonts w:ascii="Tahoma" w:hAnsi="Tahoma" w:cs="Tahoma"/>
                <w:sz w:val="20"/>
                <w:szCs w:val="20"/>
                <w:lang w:val="en-US" w:eastAsia="en-US" w:bidi="ar-SA"/>
              </w:rPr>
            </w:pPr>
            <w:r w:rsidRPr="003B49DB">
              <w:rPr>
                <w:rFonts w:ascii="Tahoma" w:hAnsi="Tahoma" w:cs="Tahoma"/>
                <w:sz w:val="20"/>
                <w:szCs w:val="20"/>
                <w:lang w:val="en-US" w:eastAsia="en-US" w:bidi="ar-SA"/>
              </w:rPr>
              <w:t> </w:t>
            </w:r>
          </w:p>
        </w:tc>
        <w:tc>
          <w:tcPr>
            <w:tcW w:w="5420" w:type="dxa"/>
            <w:tcBorders>
              <w:top w:val="nil"/>
              <w:left w:val="nil"/>
              <w:bottom w:val="single" w:sz="4" w:space="0" w:color="auto"/>
              <w:right w:val="single" w:sz="4" w:space="0" w:color="auto"/>
            </w:tcBorders>
            <w:shd w:val="clear" w:color="auto" w:fill="auto"/>
            <w:noWrap/>
            <w:vAlign w:val="center"/>
            <w:hideMark/>
          </w:tcPr>
          <w:p w14:paraId="5F35E83C" w14:textId="77777777" w:rsidR="003B49DB" w:rsidRPr="003B49DB" w:rsidRDefault="003B49DB" w:rsidP="003B49DB">
            <w:pPr>
              <w:rPr>
                <w:rFonts w:ascii="Tahoma" w:hAnsi="Tahoma" w:cs="Tahoma"/>
                <w:b/>
                <w:bCs/>
                <w:i/>
                <w:iCs/>
                <w:sz w:val="20"/>
                <w:szCs w:val="20"/>
                <w:lang w:val="en-US" w:eastAsia="en-US" w:bidi="ar-SA"/>
              </w:rPr>
            </w:pPr>
            <w:r w:rsidRPr="003B49DB">
              <w:rPr>
                <w:rFonts w:ascii="Tahoma" w:hAnsi="Tahoma" w:cs="Tahoma"/>
                <w:b/>
                <w:bCs/>
                <w:i/>
                <w:iCs/>
                <w:sz w:val="20"/>
                <w:szCs w:val="20"/>
                <w:lang w:val="en-US" w:eastAsia="en-US" w:bidi="ar-SA"/>
              </w:rPr>
              <w:t>Общий</w:t>
            </w:r>
          </w:p>
        </w:tc>
        <w:tc>
          <w:tcPr>
            <w:tcW w:w="911" w:type="dxa"/>
            <w:tcBorders>
              <w:top w:val="nil"/>
              <w:left w:val="nil"/>
              <w:bottom w:val="single" w:sz="4" w:space="0" w:color="auto"/>
              <w:right w:val="single" w:sz="4" w:space="0" w:color="auto"/>
            </w:tcBorders>
            <w:shd w:val="clear" w:color="auto" w:fill="auto"/>
            <w:noWrap/>
            <w:vAlign w:val="center"/>
            <w:hideMark/>
          </w:tcPr>
          <w:p w14:paraId="321B331E" w14:textId="77777777" w:rsidR="003B49DB" w:rsidRPr="003B49DB" w:rsidRDefault="003B49DB" w:rsidP="003B49DB">
            <w:pPr>
              <w:jc w:val="center"/>
              <w:rPr>
                <w:rFonts w:ascii="Tahoma" w:hAnsi="Tahoma" w:cs="Tahoma"/>
                <w:sz w:val="20"/>
                <w:szCs w:val="20"/>
                <w:lang w:val="en-US" w:eastAsia="en-US" w:bidi="ar-SA"/>
              </w:rPr>
            </w:pPr>
            <w:r w:rsidRPr="003B49DB">
              <w:rPr>
                <w:rFonts w:ascii="Tahoma" w:hAnsi="Tahoma" w:cs="Tahoma"/>
                <w:sz w:val="20"/>
                <w:szCs w:val="20"/>
                <w:lang w:val="en-US" w:eastAsia="en-US"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5884E043" w14:textId="77777777" w:rsidR="003B49DB" w:rsidRPr="003B49DB" w:rsidRDefault="003B49DB" w:rsidP="003B49DB">
            <w:pPr>
              <w:jc w:val="center"/>
              <w:rPr>
                <w:rFonts w:ascii="Tahoma" w:hAnsi="Tahoma" w:cs="Tahoma"/>
                <w:sz w:val="20"/>
                <w:szCs w:val="20"/>
                <w:lang w:val="en-US" w:eastAsia="en-US" w:bidi="ar-SA"/>
              </w:rPr>
            </w:pPr>
            <w:r w:rsidRPr="003B49DB">
              <w:rPr>
                <w:rFonts w:ascii="Tahoma" w:hAnsi="Tahoma" w:cs="Tahoma"/>
                <w:sz w:val="20"/>
                <w:szCs w:val="20"/>
                <w:lang w:val="en-US" w:eastAsia="en-US" w:bidi="ar-SA"/>
              </w:rPr>
              <w:t> </w:t>
            </w:r>
          </w:p>
        </w:tc>
        <w:tc>
          <w:tcPr>
            <w:tcW w:w="1031" w:type="dxa"/>
            <w:tcBorders>
              <w:top w:val="nil"/>
              <w:left w:val="nil"/>
              <w:bottom w:val="single" w:sz="4" w:space="0" w:color="auto"/>
              <w:right w:val="single" w:sz="4" w:space="0" w:color="auto"/>
            </w:tcBorders>
            <w:shd w:val="clear" w:color="auto" w:fill="auto"/>
            <w:noWrap/>
            <w:vAlign w:val="center"/>
            <w:hideMark/>
          </w:tcPr>
          <w:p w14:paraId="7C9C466C" w14:textId="77777777" w:rsidR="003B49DB" w:rsidRPr="003B49DB" w:rsidRDefault="003B49DB" w:rsidP="003B49DB">
            <w:pPr>
              <w:jc w:val="center"/>
              <w:rPr>
                <w:rFonts w:ascii="Tahoma" w:hAnsi="Tahoma" w:cs="Tahoma"/>
                <w:sz w:val="16"/>
                <w:szCs w:val="16"/>
                <w:lang w:val="en-US" w:eastAsia="en-US" w:bidi="ar-SA"/>
              </w:rPr>
            </w:pPr>
            <w:r w:rsidRPr="003B49DB">
              <w:rPr>
                <w:rFonts w:ascii="Tahoma" w:hAnsi="Tahoma" w:cs="Tahoma"/>
                <w:sz w:val="16"/>
                <w:szCs w:val="16"/>
                <w:lang w:val="en-US" w:eastAsia="en-US" w:bidi="ar-SA"/>
              </w:rPr>
              <w:t>14319.6727</w:t>
            </w:r>
          </w:p>
        </w:tc>
        <w:tc>
          <w:tcPr>
            <w:tcW w:w="1198" w:type="dxa"/>
            <w:tcBorders>
              <w:top w:val="nil"/>
              <w:left w:val="nil"/>
              <w:bottom w:val="single" w:sz="4" w:space="0" w:color="auto"/>
              <w:right w:val="single" w:sz="4" w:space="0" w:color="auto"/>
            </w:tcBorders>
            <w:shd w:val="clear" w:color="000000" w:fill="FFFFFF"/>
            <w:noWrap/>
            <w:vAlign w:val="bottom"/>
            <w:hideMark/>
          </w:tcPr>
          <w:p w14:paraId="1246A682" w14:textId="77777777" w:rsidR="003B49DB" w:rsidRPr="003B49DB" w:rsidRDefault="003B49DB" w:rsidP="003B49DB">
            <w:pPr>
              <w:rPr>
                <w:rFonts w:ascii="Tahoma" w:hAnsi="Tahoma" w:cs="Tahoma"/>
                <w:sz w:val="20"/>
                <w:szCs w:val="20"/>
                <w:lang w:val="en-US" w:eastAsia="en-US" w:bidi="ar-SA"/>
              </w:rPr>
            </w:pPr>
            <w:r w:rsidRPr="003B49DB">
              <w:rPr>
                <w:rFonts w:ascii="Tahoma" w:hAnsi="Tahoma" w:cs="Tahoma"/>
                <w:sz w:val="20"/>
                <w:szCs w:val="20"/>
                <w:lang w:val="en-US" w:eastAsia="en-US" w:bidi="ar-SA"/>
              </w:rPr>
              <w:t> </w:t>
            </w:r>
          </w:p>
        </w:tc>
      </w:tr>
    </w:tbl>
    <w:p w14:paraId="77F744E9" w14:textId="77777777" w:rsidR="00B21937" w:rsidRDefault="00B21937" w:rsidP="000C5D59">
      <w:pPr>
        <w:ind w:right="-421"/>
        <w:jc w:val="center"/>
        <w:rPr>
          <w:rFonts w:ascii="GHEA Grapalat" w:hAnsi="GHEA Grapalat"/>
          <w:b/>
          <w:bCs/>
          <w:lang w:val="hy-AM"/>
        </w:rPr>
      </w:pPr>
    </w:p>
    <w:p w14:paraId="47FFD919" w14:textId="39832A37" w:rsidR="00645CA8" w:rsidRDefault="00F61C90" w:rsidP="000C5D59">
      <w:pPr>
        <w:ind w:right="-421"/>
        <w:jc w:val="center"/>
        <w:rPr>
          <w:rFonts w:ascii="GHEA Grapalat" w:hAnsi="GHEA Grapalat"/>
          <w:lang w:val="hy-AM"/>
        </w:rPr>
      </w:pPr>
      <w:r w:rsidRPr="00F61C90">
        <w:rPr>
          <w:rFonts w:ascii="GHEA Grapalat" w:hAnsi="GHEA Grapalat"/>
          <w:b/>
          <w:bCs/>
          <w:lang w:val="hy-AM"/>
        </w:rPr>
        <w:t xml:space="preserve">                                                                                      </w:t>
      </w:r>
    </w:p>
    <w:p w14:paraId="022395DC" w14:textId="744096E6" w:rsidR="00C1789F" w:rsidRDefault="00C1789F" w:rsidP="000C5D59">
      <w:pPr>
        <w:ind w:right="-421"/>
        <w:jc w:val="center"/>
        <w:rPr>
          <w:rFonts w:ascii="GHEA Grapalat" w:hAnsi="GHEA Grapalat"/>
          <w:lang w:val="hy-AM"/>
        </w:rPr>
      </w:pPr>
    </w:p>
    <w:p w14:paraId="0008638A" w14:textId="77777777" w:rsidR="00F61C90" w:rsidRPr="00B21937" w:rsidRDefault="00F61C90" w:rsidP="00E45EE8">
      <w:pPr>
        <w:jc w:val="right"/>
        <w:rPr>
          <w:rFonts w:ascii="Tahoma" w:hAnsi="Tahoma" w:cs="Tahoma"/>
          <w:b/>
          <w:bCs/>
          <w:i/>
          <w:iCs/>
          <w:sz w:val="20"/>
          <w:szCs w:val="20"/>
          <w:lang w:eastAsia="en-US" w:bidi="ar-SA"/>
        </w:rPr>
      </w:pPr>
    </w:p>
    <w:p w14:paraId="0F3CC241" w14:textId="617B7AEB" w:rsidR="00B94744" w:rsidRPr="00B94744" w:rsidRDefault="00B94744" w:rsidP="00B94744">
      <w:pPr>
        <w:tabs>
          <w:tab w:val="left" w:pos="4034"/>
        </w:tabs>
        <w:jc w:val="both"/>
        <w:rPr>
          <w:rFonts w:ascii="GHEA Grapalat" w:hAnsi="GHEA Grapalat"/>
        </w:rPr>
      </w:pPr>
      <w:r w:rsidRPr="00B94744">
        <w:rPr>
          <w:rFonts w:ascii="GHEA Grapalat" w:hAnsi="GHEA Grapalat"/>
        </w:rPr>
        <w:t>*Ставки оцениваются по максимальной цене за единицу в процентах от общей суммы в столбце.</w:t>
      </w:r>
    </w:p>
    <w:p w14:paraId="28F502B1" w14:textId="77777777" w:rsidR="00B94744" w:rsidRPr="00B94744" w:rsidRDefault="00B94744" w:rsidP="00B94744">
      <w:pPr>
        <w:tabs>
          <w:tab w:val="left" w:pos="4034"/>
        </w:tabs>
        <w:rPr>
          <w:rFonts w:ascii="GHEA Grapalat" w:hAnsi="GHEA Grapalat"/>
        </w:rPr>
      </w:pPr>
      <w:r w:rsidRPr="00B94744">
        <w:rPr>
          <w:rFonts w:ascii="GHEA Grapalat" w:hAnsi="GHEA Grapalat"/>
        </w:rPr>
        <w:t>*Заказчик может запросить выполнение всех вышеперечисленных работ на сумму до 197 000 000 драмов.</w:t>
      </w:r>
    </w:p>
    <w:p w14:paraId="5A751A4A" w14:textId="77777777" w:rsidR="00B94744" w:rsidRPr="00B94744" w:rsidRDefault="00B94744" w:rsidP="00B94744">
      <w:pPr>
        <w:tabs>
          <w:tab w:val="left" w:pos="4034"/>
        </w:tabs>
        <w:rPr>
          <w:rFonts w:ascii="GHEA Grapalat" w:hAnsi="GHEA Grapalat"/>
        </w:rPr>
      </w:pPr>
      <w:r w:rsidRPr="00B94744">
        <w:rPr>
          <w:rFonts w:ascii="GHEA Grapalat" w:hAnsi="GHEA Grapalat"/>
        </w:rPr>
        <w:t>* Подрядчик обязан сдать работу в течение 24 часов с момента уведомления заказчика. Невыполнение вышеуказанного условия является основанием для расторжения договора.</w:t>
      </w:r>
    </w:p>
    <w:p w14:paraId="2B0CDC8F" w14:textId="68DDA3BE" w:rsidR="00B94744" w:rsidRDefault="00B94744" w:rsidP="00B94744">
      <w:pPr>
        <w:tabs>
          <w:tab w:val="left" w:pos="4034"/>
        </w:tabs>
        <w:rPr>
          <w:rFonts w:ascii="GHEA Grapalat" w:hAnsi="GHEA Grapalat"/>
        </w:rPr>
      </w:pPr>
      <w:r w:rsidRPr="00B94744">
        <w:rPr>
          <w:rFonts w:ascii="GHEA Grapalat" w:hAnsi="GHEA Grapalat"/>
        </w:rPr>
        <w:t>* Срок сдачи работ — 2</w:t>
      </w:r>
      <w:r w:rsidR="00C422EA">
        <w:rPr>
          <w:rFonts w:ascii="GHEA Grapalat" w:hAnsi="GHEA Grapalat"/>
          <w:lang w:val="hy-AM"/>
        </w:rPr>
        <w:t>4</w:t>
      </w:r>
      <w:r w:rsidRPr="00B94744">
        <w:rPr>
          <w:rFonts w:ascii="GHEA Grapalat" w:hAnsi="GHEA Grapalat"/>
        </w:rPr>
        <w:t>0-й календарный день с даты вступления в силу договора включительно, но не позднее 20 декабря 202</w:t>
      </w:r>
      <w:r w:rsidR="003B49DB">
        <w:rPr>
          <w:rFonts w:ascii="GHEA Grapalat" w:hAnsi="GHEA Grapalat"/>
          <w:lang w:val="hy-AM"/>
        </w:rPr>
        <w:t>6</w:t>
      </w:r>
      <w:r w:rsidRPr="00B94744">
        <w:rPr>
          <w:rFonts w:ascii="GHEA Grapalat" w:hAnsi="GHEA Grapalat"/>
        </w:rPr>
        <w:t xml:space="preserve"> года включительно на основании заказов, размещенных заказчиком.</w:t>
      </w:r>
    </w:p>
    <w:p w14:paraId="34693431" w14:textId="77777777" w:rsidR="00032907" w:rsidRPr="00B94744" w:rsidRDefault="00032907" w:rsidP="00B94744">
      <w:pPr>
        <w:tabs>
          <w:tab w:val="left" w:pos="4034"/>
        </w:tabs>
        <w:rPr>
          <w:rFonts w:ascii="GHEA Grapalat" w:hAnsi="GHEA Grapalat"/>
        </w:rPr>
      </w:pPr>
    </w:p>
    <w:p w14:paraId="06C5B6D5" w14:textId="43040801" w:rsidR="00032907" w:rsidRPr="00032907" w:rsidRDefault="00032907" w:rsidP="00032907">
      <w:pPr>
        <w:tabs>
          <w:tab w:val="left" w:pos="4034"/>
        </w:tabs>
        <w:rPr>
          <w:rFonts w:ascii="GHEA Grapalat" w:hAnsi="GHEA Grapalat"/>
        </w:rPr>
      </w:pPr>
      <w:r w:rsidRPr="00032907">
        <w:rPr>
          <w:rFonts w:ascii="GHEA Grapalat" w:hAnsi="GHEA Grapalat"/>
        </w:rPr>
        <w:t>ДРУГИЕ УСЛОВИЯ И ПОЛОЖЕНИЯ, ИЗЛОЖЕННЫЕ</w:t>
      </w:r>
    </w:p>
    <w:p w14:paraId="6A03CF82" w14:textId="77777777" w:rsidR="00032907" w:rsidRPr="00032907" w:rsidRDefault="00032907" w:rsidP="00032907">
      <w:pPr>
        <w:tabs>
          <w:tab w:val="left" w:pos="4034"/>
        </w:tabs>
        <w:rPr>
          <w:rFonts w:ascii="GHEA Grapalat" w:hAnsi="GHEA Grapalat"/>
        </w:rPr>
      </w:pPr>
    </w:p>
    <w:p w14:paraId="2F3CAF08" w14:textId="77777777" w:rsidR="00032907" w:rsidRPr="00032907" w:rsidRDefault="00032907" w:rsidP="0003290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4"/>
        </w:tabs>
        <w:rPr>
          <w:rFonts w:ascii="GHEA Grapalat" w:hAnsi="GHEA Grapalat"/>
        </w:rPr>
      </w:pPr>
      <w:r w:rsidRPr="00032907">
        <w:rPr>
          <w:rFonts w:ascii="GHEA Grapalat" w:hAnsi="GHEA Grapalat"/>
        </w:rPr>
        <w:t>Условие предоплаты Не требуется</w:t>
      </w:r>
    </w:p>
    <w:p w14:paraId="46138299" w14:textId="77777777" w:rsidR="00032907" w:rsidRPr="00032907" w:rsidRDefault="00032907" w:rsidP="0003290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4"/>
        </w:tabs>
        <w:rPr>
          <w:rFonts w:ascii="GHEA Grapalat" w:hAnsi="GHEA Grapalat"/>
        </w:rPr>
      </w:pPr>
      <w:r w:rsidRPr="00032907">
        <w:rPr>
          <w:rFonts w:ascii="GHEA Grapalat" w:hAnsi="GHEA Grapalat"/>
        </w:rPr>
        <w:t>Срок предоставления участнику подписанного акта приема-передачи в течение 15 рабочих дней.</w:t>
      </w:r>
    </w:p>
    <w:p w14:paraId="7586065D" w14:textId="77777777" w:rsidR="00032907" w:rsidRPr="00032907" w:rsidRDefault="00032907" w:rsidP="0003290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4"/>
        </w:tabs>
        <w:rPr>
          <w:rFonts w:ascii="GHEA Grapalat" w:hAnsi="GHEA Grapalat"/>
        </w:rPr>
      </w:pPr>
      <w:r w:rsidRPr="00032907">
        <w:rPr>
          <w:rFonts w:ascii="GHEA Grapalat" w:hAnsi="GHEA Grapalat"/>
        </w:rPr>
        <w:t>Выполнить не менее 70 процентов объема работ лично, в порядке и сроки, предусмотренные договором, своими силами, инструментами, механизмами, а также необходимыми материалами и надлежащего качества, в соответствии с проектом и сметой.</w:t>
      </w:r>
    </w:p>
    <w:p w14:paraId="02D27387" w14:textId="77777777" w:rsidR="00C422EA" w:rsidRPr="00C422EA" w:rsidRDefault="00C422EA" w:rsidP="00C422EA">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4"/>
        </w:tabs>
        <w:rPr>
          <w:rFonts w:ascii="GHEA Grapalat" w:hAnsi="GHEA Grapalat"/>
        </w:rPr>
      </w:pPr>
      <w:r w:rsidRPr="00C422EA">
        <w:rPr>
          <w:rFonts w:ascii="GHEA Grapalat" w:hAnsi="GHEA Grapalat"/>
        </w:rPr>
        <w:t>*Участник должен иметь лицензию на осуществление строительной деятельности 3-го класса в следующих областях градостроительства:</w:t>
      </w:r>
    </w:p>
    <w:p w14:paraId="5EA6BB49" w14:textId="77777777" w:rsidR="00C422EA" w:rsidRPr="00C422EA" w:rsidRDefault="00C422EA" w:rsidP="00C422EA">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4"/>
        </w:tabs>
        <w:rPr>
          <w:rFonts w:ascii="GHEA Grapalat" w:hAnsi="GHEA Grapalat"/>
        </w:rPr>
      </w:pPr>
      <w:r w:rsidRPr="00C422EA">
        <w:rPr>
          <w:rFonts w:ascii="GHEA Grapalat" w:hAnsi="GHEA Grapalat"/>
        </w:rPr>
        <w:t>1) жилые, общественные и промышленные</w:t>
      </w:r>
    </w:p>
    <w:p w14:paraId="3D6BD708" w14:textId="77777777" w:rsidR="00C422EA" w:rsidRPr="00C422EA" w:rsidRDefault="00C422EA" w:rsidP="00C422EA">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4"/>
        </w:tabs>
        <w:rPr>
          <w:rFonts w:ascii="GHEA Grapalat" w:hAnsi="GHEA Grapalat"/>
        </w:rPr>
      </w:pPr>
      <w:r w:rsidRPr="00C422EA">
        <w:rPr>
          <w:rFonts w:ascii="GHEA Grapalat" w:hAnsi="GHEA Grapalat"/>
        </w:rPr>
        <w:t>2) водоснабжение и водоотведение</w:t>
      </w:r>
    </w:p>
    <w:p w14:paraId="6D2533E2" w14:textId="77777777" w:rsidR="00C422EA" w:rsidRPr="00C422EA" w:rsidRDefault="00C422EA" w:rsidP="00C422EA">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4"/>
        </w:tabs>
        <w:rPr>
          <w:rFonts w:ascii="GHEA Grapalat" w:hAnsi="GHEA Grapalat"/>
        </w:rPr>
      </w:pPr>
      <w:r w:rsidRPr="00C422EA">
        <w:rPr>
          <w:rFonts w:ascii="GHEA Grapalat" w:hAnsi="GHEA Grapalat"/>
        </w:rPr>
        <w:t>3) отопление и газоснабжение</w:t>
      </w:r>
    </w:p>
    <w:p w14:paraId="4744471C" w14:textId="77777777" w:rsidR="00C422EA" w:rsidRPr="00C422EA" w:rsidRDefault="00C422EA" w:rsidP="00C422EA">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4"/>
        </w:tabs>
        <w:rPr>
          <w:rFonts w:ascii="GHEA Grapalat" w:hAnsi="GHEA Grapalat"/>
        </w:rPr>
      </w:pPr>
      <w:r w:rsidRPr="00C422EA">
        <w:rPr>
          <w:rFonts w:ascii="GHEA Grapalat" w:hAnsi="GHEA Grapalat"/>
        </w:rPr>
        <w:t>4) блок питания</w:t>
      </w:r>
    </w:p>
    <w:p w14:paraId="24D3B375" w14:textId="2168C721" w:rsidR="00032907" w:rsidRPr="00032907" w:rsidRDefault="00C422EA" w:rsidP="00C422EA">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4"/>
        </w:tabs>
        <w:rPr>
          <w:rFonts w:ascii="GHEA Grapalat" w:hAnsi="GHEA Grapalat"/>
        </w:rPr>
      </w:pPr>
      <w:r w:rsidRPr="00C422EA">
        <w:rPr>
          <w:rFonts w:ascii="GHEA Grapalat" w:hAnsi="GHEA Grapalat"/>
        </w:rPr>
        <w:t>Отношения по лицензированию строительной деятельности регулируются законами Республики Армения «О лицензировании», «О градостроительстве», настоящим Порядком и иными правовыми актами.</w:t>
      </w:r>
      <w:r w:rsidR="00032907" w:rsidRPr="00032907">
        <w:rPr>
          <w:rFonts w:ascii="GHEA Grapalat" w:hAnsi="GHEA Grapalat"/>
        </w:rPr>
        <w:t>1) жилые, общественные и промышленные</w:t>
      </w:r>
    </w:p>
    <w:p w14:paraId="0878CBD9" w14:textId="77777777" w:rsidR="00B94744" w:rsidRDefault="00032907" w:rsidP="0003290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4"/>
        </w:tabs>
        <w:rPr>
          <w:rFonts w:ascii="GHEA Grapalat" w:hAnsi="GHEA Grapalat"/>
        </w:rPr>
      </w:pPr>
      <w:r w:rsidRPr="00032907">
        <w:rPr>
          <w:rFonts w:ascii="GHEA Grapalat" w:hAnsi="GHEA Grapalat"/>
        </w:rPr>
        <w:t>Наличие логотипа строительной организации на униформе строителей</w:t>
      </w:r>
    </w:p>
    <w:p w14:paraId="7802C098" w14:textId="77777777" w:rsidR="00414F4A" w:rsidRPr="00414F4A" w:rsidRDefault="00414F4A" w:rsidP="00414F4A">
      <w:pPr>
        <w:rPr>
          <w:rFonts w:ascii="GHEA Grapalat" w:hAnsi="GHEA Grapalat"/>
        </w:rPr>
      </w:pPr>
    </w:p>
    <w:p w14:paraId="4A15FA64" w14:textId="77777777" w:rsidR="00414F4A" w:rsidRPr="00414F4A" w:rsidRDefault="00414F4A" w:rsidP="00414F4A">
      <w:pPr>
        <w:rPr>
          <w:rFonts w:ascii="GHEA Grapalat" w:hAnsi="GHEA Grapalat"/>
        </w:rPr>
      </w:pPr>
    </w:p>
    <w:p w14:paraId="0400462E" w14:textId="77777777" w:rsidR="00414F4A" w:rsidRPr="00414F4A" w:rsidRDefault="00414F4A" w:rsidP="00414F4A">
      <w:pPr>
        <w:rPr>
          <w:rFonts w:ascii="GHEA Grapalat" w:hAnsi="GHEA Grapalat"/>
        </w:rPr>
      </w:pPr>
    </w:p>
    <w:p w14:paraId="6C9006A2" w14:textId="77777777" w:rsidR="00414F4A" w:rsidRPr="00414F4A" w:rsidRDefault="00414F4A" w:rsidP="00414F4A">
      <w:pPr>
        <w:rPr>
          <w:rFonts w:ascii="GHEA Grapalat" w:hAnsi="GHEA Grapalat"/>
        </w:rPr>
      </w:pPr>
    </w:p>
    <w:p w14:paraId="078D3B1E" w14:textId="77777777" w:rsidR="00414F4A" w:rsidRPr="00414F4A" w:rsidRDefault="00414F4A" w:rsidP="00414F4A">
      <w:pPr>
        <w:rPr>
          <w:rFonts w:ascii="GHEA Grapalat" w:hAnsi="GHEA Grapalat"/>
        </w:rPr>
      </w:pPr>
    </w:p>
    <w:p w14:paraId="32B4CE84" w14:textId="77777777" w:rsidR="00414F4A" w:rsidRDefault="00414F4A" w:rsidP="00414F4A">
      <w:pPr>
        <w:rPr>
          <w:rFonts w:ascii="GHEA Grapalat" w:hAnsi="GHEA Grapalat"/>
        </w:rPr>
      </w:pPr>
    </w:p>
    <w:p w14:paraId="2FC7BB95" w14:textId="77777777" w:rsidR="00414F4A" w:rsidRDefault="00414F4A" w:rsidP="00414F4A">
      <w:pPr>
        <w:tabs>
          <w:tab w:val="left" w:pos="2566"/>
        </w:tabs>
        <w:rPr>
          <w:rFonts w:ascii="GHEA Grapalat" w:hAnsi="GHEA Grapalat"/>
        </w:rPr>
      </w:pPr>
      <w:r>
        <w:rPr>
          <w:rFonts w:ascii="GHEA Grapalat" w:hAnsi="GHEA Grapalat"/>
        </w:rPr>
        <w:tab/>
      </w:r>
    </w:p>
    <w:tbl>
      <w:tblPr>
        <w:tblW w:w="9639" w:type="dxa"/>
        <w:jc w:val="center"/>
        <w:tblLayout w:type="fixed"/>
        <w:tblLook w:val="0000" w:firstRow="0" w:lastRow="0" w:firstColumn="0" w:lastColumn="0" w:noHBand="0" w:noVBand="0"/>
      </w:tblPr>
      <w:tblGrid>
        <w:gridCol w:w="4536"/>
        <w:gridCol w:w="760"/>
        <w:gridCol w:w="4343"/>
      </w:tblGrid>
      <w:tr w:rsidR="00414F4A" w:rsidRPr="009F3DC7" w14:paraId="26F92958" w14:textId="77777777" w:rsidTr="00925B16">
        <w:trPr>
          <w:jc w:val="center"/>
        </w:trPr>
        <w:tc>
          <w:tcPr>
            <w:tcW w:w="4536" w:type="dxa"/>
          </w:tcPr>
          <w:p w14:paraId="1C740F09" w14:textId="77777777" w:rsidR="00414F4A" w:rsidRPr="009F3DC7" w:rsidRDefault="00414F4A" w:rsidP="00925B16">
            <w:pPr>
              <w:widowControl w:val="0"/>
              <w:spacing w:after="160" w:line="360" w:lineRule="auto"/>
              <w:jc w:val="center"/>
              <w:rPr>
                <w:rFonts w:ascii="GHEA Grapalat" w:hAnsi="GHEA Grapalat" w:cs="Sylfaen"/>
                <w:b/>
                <w:bCs/>
              </w:rPr>
            </w:pPr>
            <w:r w:rsidRPr="009F3DC7">
              <w:rPr>
                <w:rFonts w:ascii="GHEA Grapalat" w:hAnsi="GHEA Grapalat"/>
                <w:b/>
              </w:rPr>
              <w:lastRenderedPageBreak/>
              <w:t>ЗАКАЗЧИК</w:t>
            </w:r>
          </w:p>
          <w:p w14:paraId="2B717FD2" w14:textId="77777777" w:rsidR="00414F4A" w:rsidRPr="00862ABD" w:rsidRDefault="00414F4A" w:rsidP="00925B16">
            <w:pPr>
              <w:widowControl w:val="0"/>
              <w:jc w:val="center"/>
              <w:rPr>
                <w:rFonts w:ascii="GHEA Grapalat" w:hAnsi="GHEA Grapalat"/>
                <w:lang w:val="en-US"/>
              </w:rPr>
            </w:pPr>
            <w:r>
              <w:rPr>
                <w:rFonts w:ascii="GHEA Grapalat" w:hAnsi="GHEA Grapalat"/>
                <w:lang w:val="en-US"/>
              </w:rPr>
              <w:t>______________________</w:t>
            </w:r>
          </w:p>
          <w:p w14:paraId="3C4173EE" w14:textId="77777777" w:rsidR="00414F4A" w:rsidRPr="00EF2876" w:rsidRDefault="00414F4A" w:rsidP="00925B1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60946BB" w14:textId="77777777" w:rsidR="00414F4A" w:rsidRPr="009F3DC7" w:rsidRDefault="00414F4A" w:rsidP="00925B1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1CEB4289" w14:textId="77777777" w:rsidR="00414F4A" w:rsidRPr="009F3DC7" w:rsidRDefault="00414F4A" w:rsidP="00925B16">
            <w:pPr>
              <w:widowControl w:val="0"/>
              <w:spacing w:after="160" w:line="360" w:lineRule="auto"/>
              <w:jc w:val="center"/>
              <w:rPr>
                <w:rFonts w:ascii="GHEA Grapalat" w:hAnsi="GHEA Grapalat"/>
              </w:rPr>
            </w:pPr>
          </w:p>
        </w:tc>
        <w:tc>
          <w:tcPr>
            <w:tcW w:w="4343" w:type="dxa"/>
          </w:tcPr>
          <w:p w14:paraId="08644A01" w14:textId="77777777" w:rsidR="00414F4A" w:rsidRPr="009F3DC7" w:rsidRDefault="00414F4A" w:rsidP="00925B1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0A77BFBD" w14:textId="77777777" w:rsidR="00414F4A" w:rsidRPr="00862ABD" w:rsidRDefault="00414F4A" w:rsidP="00925B16">
            <w:pPr>
              <w:widowControl w:val="0"/>
              <w:jc w:val="center"/>
              <w:rPr>
                <w:rFonts w:ascii="GHEA Grapalat" w:hAnsi="GHEA Grapalat"/>
                <w:lang w:val="en-US"/>
              </w:rPr>
            </w:pPr>
            <w:r>
              <w:rPr>
                <w:rFonts w:ascii="GHEA Grapalat" w:hAnsi="GHEA Grapalat"/>
                <w:lang w:val="en-US"/>
              </w:rPr>
              <w:t>___________________</w:t>
            </w:r>
          </w:p>
          <w:p w14:paraId="2F03720E" w14:textId="77777777" w:rsidR="00414F4A" w:rsidRPr="00EF2876" w:rsidRDefault="00414F4A" w:rsidP="00925B1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23B4600" w14:textId="77777777" w:rsidR="00414F4A" w:rsidRPr="009F3DC7" w:rsidRDefault="00414F4A" w:rsidP="00925B16">
            <w:pPr>
              <w:widowControl w:val="0"/>
              <w:spacing w:after="160" w:line="360" w:lineRule="auto"/>
              <w:jc w:val="center"/>
              <w:rPr>
                <w:rFonts w:ascii="GHEA Grapalat" w:hAnsi="GHEA Grapalat"/>
              </w:rPr>
            </w:pPr>
            <w:r w:rsidRPr="009F3DC7">
              <w:rPr>
                <w:rFonts w:ascii="GHEA Grapalat" w:hAnsi="GHEA Grapalat"/>
              </w:rPr>
              <w:t>М. П.</w:t>
            </w:r>
          </w:p>
        </w:tc>
      </w:tr>
    </w:tbl>
    <w:p w14:paraId="4C42350E" w14:textId="76F1A805" w:rsidR="00414F4A" w:rsidRDefault="00414F4A" w:rsidP="00414F4A">
      <w:pPr>
        <w:tabs>
          <w:tab w:val="left" w:pos="2566"/>
        </w:tabs>
        <w:rPr>
          <w:rFonts w:ascii="GHEA Grapalat" w:hAnsi="GHEA Grapalat"/>
        </w:rPr>
      </w:pPr>
    </w:p>
    <w:p w14:paraId="0C210F1A" w14:textId="22FA3B6B" w:rsidR="00414F4A" w:rsidRPr="00414F4A" w:rsidRDefault="00414F4A" w:rsidP="00414F4A">
      <w:pPr>
        <w:tabs>
          <w:tab w:val="left" w:pos="2566"/>
        </w:tabs>
        <w:rPr>
          <w:rFonts w:ascii="GHEA Grapalat" w:hAnsi="GHEA Grapalat"/>
        </w:rPr>
        <w:sectPr w:rsidR="00414F4A" w:rsidRPr="00414F4A" w:rsidSect="00265B31">
          <w:footnotePr>
            <w:pos w:val="beneathText"/>
          </w:footnotePr>
          <w:type w:val="nextColumn"/>
          <w:pgSz w:w="11907" w:h="16840" w:code="9"/>
          <w:pgMar w:top="540" w:right="1411" w:bottom="1411" w:left="1411" w:header="562" w:footer="562" w:gutter="0"/>
          <w:cols w:space="720"/>
          <w:docGrid w:linePitch="326"/>
        </w:sectPr>
      </w:pPr>
      <w:r>
        <w:rPr>
          <w:rFonts w:ascii="GHEA Grapalat" w:hAnsi="GHEA Grapalat"/>
        </w:rPr>
        <w:tab/>
      </w:r>
    </w:p>
    <w:p w14:paraId="10729A07" w14:textId="478D0B12" w:rsidR="00BB28C8" w:rsidRPr="009F3DC7" w:rsidRDefault="00BB28C8" w:rsidP="0006746F">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06746F">
      <w:pPr>
        <w:widowControl w:val="0"/>
        <w:spacing w:after="16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3EA8D046" w14:textId="77777777" w:rsidR="0006746F" w:rsidRDefault="0006746F" w:rsidP="00BB28C8">
      <w:pPr>
        <w:widowControl w:val="0"/>
        <w:spacing w:after="160" w:line="360" w:lineRule="auto"/>
        <w:ind w:firstLine="567"/>
        <w:jc w:val="center"/>
        <w:rPr>
          <w:rFonts w:ascii="GHEA Grapalat" w:hAnsi="GHEA Grapalat"/>
          <w:b/>
        </w:rPr>
      </w:pPr>
    </w:p>
    <w:p w14:paraId="54238E4F" w14:textId="2D5F5E13"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73174F14" w14:textId="0BF2C812" w:rsidR="00BB28C8" w:rsidRDefault="00BB28C8" w:rsidP="0006746F">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9E63DD">
        <w:rPr>
          <w:rFonts w:ascii="GHEA Grapalat" w:eastAsia="MS Mincho" w:hAnsi="GHEA Grapalat"/>
          <w:b/>
          <w:i/>
          <w:iCs/>
          <w:sz w:val="22"/>
          <w:szCs w:val="20"/>
          <w:lang w:eastAsia="ja-JP"/>
        </w:rPr>
        <w:t>Срочные строительные работы в детских садах в 12 административных районах Еревана</w:t>
      </w:r>
      <w:r w:rsidRPr="009F3DC7">
        <w:rPr>
          <w:rFonts w:ascii="GHEA Grapalat" w:hAnsi="GHEA Grapalat"/>
        </w:rPr>
        <w:t>"</w:t>
      </w:r>
    </w:p>
    <w:p w14:paraId="209D31DF" w14:textId="77777777" w:rsidR="0006746F" w:rsidRPr="009F3DC7" w:rsidRDefault="0006746F" w:rsidP="0006746F">
      <w:pPr>
        <w:widowControl w:val="0"/>
        <w:ind w:firstLine="567"/>
        <w:jc w:val="center"/>
        <w:rPr>
          <w:rFonts w:ascii="GHEA Grapalat" w:hAnsi="GHEA Grapalat"/>
          <w:b/>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86"/>
        <w:gridCol w:w="3060"/>
        <w:gridCol w:w="2374"/>
      </w:tblGrid>
      <w:tr w:rsidR="00BB28C8" w:rsidRPr="009F3DC7" w14:paraId="3B0B6619" w14:textId="77777777" w:rsidTr="0006746F">
        <w:trPr>
          <w:cantSplit/>
          <w:jc w:val="center"/>
        </w:trPr>
        <w:tc>
          <w:tcPr>
            <w:tcW w:w="816" w:type="dxa"/>
            <w:vMerge w:val="restart"/>
            <w:vAlign w:val="center"/>
          </w:tcPr>
          <w:p w14:paraId="60419F0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186" w:type="dxa"/>
            <w:vMerge w:val="restart"/>
            <w:vAlign w:val="center"/>
          </w:tcPr>
          <w:p w14:paraId="507FF8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434" w:type="dxa"/>
            <w:gridSpan w:val="2"/>
            <w:vAlign w:val="center"/>
          </w:tcPr>
          <w:p w14:paraId="6D96536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0"/>
              <w:t>**</w:t>
            </w:r>
          </w:p>
        </w:tc>
      </w:tr>
      <w:tr w:rsidR="00BB28C8" w:rsidRPr="009F3DC7" w14:paraId="25F1DA24" w14:textId="77777777" w:rsidTr="0006746F">
        <w:trPr>
          <w:cantSplit/>
          <w:trHeight w:val="586"/>
          <w:jc w:val="center"/>
        </w:trPr>
        <w:tc>
          <w:tcPr>
            <w:tcW w:w="816" w:type="dxa"/>
            <w:vMerge/>
            <w:vAlign w:val="center"/>
          </w:tcPr>
          <w:p w14:paraId="3F589D55" w14:textId="77777777" w:rsidR="00BB28C8" w:rsidRPr="00517562" w:rsidRDefault="00BB28C8" w:rsidP="003D2146">
            <w:pPr>
              <w:widowControl w:val="0"/>
              <w:spacing w:after="120"/>
              <w:jc w:val="both"/>
              <w:rPr>
                <w:rFonts w:ascii="GHEA Grapalat" w:hAnsi="GHEA Grapalat"/>
                <w:sz w:val="20"/>
                <w:szCs w:val="20"/>
              </w:rPr>
            </w:pPr>
          </w:p>
        </w:tc>
        <w:tc>
          <w:tcPr>
            <w:tcW w:w="3186" w:type="dxa"/>
            <w:vMerge/>
          </w:tcPr>
          <w:p w14:paraId="45988DF6" w14:textId="77777777" w:rsidR="00BB28C8" w:rsidRPr="00517562" w:rsidRDefault="00BB28C8" w:rsidP="003D2146">
            <w:pPr>
              <w:widowControl w:val="0"/>
              <w:spacing w:after="120"/>
              <w:rPr>
                <w:rFonts w:ascii="GHEA Grapalat" w:hAnsi="GHEA Grapalat"/>
                <w:sz w:val="20"/>
                <w:szCs w:val="20"/>
              </w:rPr>
            </w:pPr>
          </w:p>
        </w:tc>
        <w:tc>
          <w:tcPr>
            <w:tcW w:w="3060" w:type="dxa"/>
            <w:vAlign w:val="center"/>
          </w:tcPr>
          <w:p w14:paraId="088AE6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374" w:type="dxa"/>
            <w:vAlign w:val="center"/>
          </w:tcPr>
          <w:p w14:paraId="53ACC44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14:paraId="3AC1B90F" w14:textId="77777777" w:rsidTr="0006746F">
        <w:trPr>
          <w:trHeight w:val="586"/>
          <w:jc w:val="center"/>
        </w:trPr>
        <w:tc>
          <w:tcPr>
            <w:tcW w:w="816" w:type="dxa"/>
            <w:vAlign w:val="center"/>
          </w:tcPr>
          <w:p w14:paraId="4A4A5977"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186" w:type="dxa"/>
            <w:vAlign w:val="center"/>
          </w:tcPr>
          <w:p w14:paraId="21570186" w14:textId="6D7B8B11" w:rsidR="00BB28C8" w:rsidRPr="00517BD5" w:rsidRDefault="00517BD5" w:rsidP="003D2146">
            <w:pPr>
              <w:widowControl w:val="0"/>
              <w:spacing w:after="120"/>
              <w:rPr>
                <w:rFonts w:ascii="GHEA Grapalat" w:hAnsi="GHEA Grapalat"/>
                <w:bCs/>
                <w:sz w:val="20"/>
                <w:szCs w:val="18"/>
              </w:rPr>
            </w:pPr>
            <w:r w:rsidRPr="00517BD5">
              <w:rPr>
                <w:rFonts w:ascii="GHEA Grapalat" w:eastAsia="MS Mincho" w:hAnsi="GHEA Grapalat"/>
                <w:bCs/>
                <w:sz w:val="20"/>
                <w:szCs w:val="18"/>
                <w:lang w:eastAsia="ja-JP"/>
              </w:rPr>
              <w:t>Срочные строительные работы в детских садах в 12 административных районах Еревана</w:t>
            </w:r>
          </w:p>
        </w:tc>
        <w:tc>
          <w:tcPr>
            <w:tcW w:w="3060" w:type="dxa"/>
            <w:vAlign w:val="center"/>
          </w:tcPr>
          <w:p w14:paraId="13ACDACD" w14:textId="77777777" w:rsidR="00A17A9E" w:rsidRPr="00A17A9E" w:rsidRDefault="00A17A9E" w:rsidP="00A17A9E">
            <w:pPr>
              <w:jc w:val="center"/>
              <w:rPr>
                <w:rFonts w:ascii="GHEA Grapalat" w:eastAsia="Calibri" w:hAnsi="GHEA Grapalat" w:cs="Calibri"/>
                <w:sz w:val="20"/>
                <w:szCs w:val="20"/>
              </w:rPr>
            </w:pPr>
            <w:r w:rsidRPr="00A17A9E">
              <w:rPr>
                <w:rFonts w:ascii="GHEA Grapalat" w:eastAsia="Calibri" w:hAnsi="GHEA Grapalat" w:cs="Calibri"/>
                <w:sz w:val="20"/>
                <w:szCs w:val="20"/>
              </w:rPr>
              <w:t>Контракт</w:t>
            </w:r>
          </w:p>
          <w:p w14:paraId="21E23C9C" w14:textId="499B5777" w:rsidR="00BB28C8" w:rsidRPr="00517562" w:rsidRDefault="00A17A9E" w:rsidP="00A17A9E">
            <w:pPr>
              <w:widowControl w:val="0"/>
              <w:spacing w:after="120"/>
              <w:jc w:val="center"/>
              <w:rPr>
                <w:rFonts w:ascii="GHEA Grapalat" w:hAnsi="GHEA Grapalat"/>
                <w:sz w:val="20"/>
                <w:szCs w:val="20"/>
              </w:rPr>
            </w:pPr>
            <w:r w:rsidRPr="00A17A9E">
              <w:rPr>
                <w:rFonts w:ascii="GHEA Grapalat" w:eastAsia="Calibri" w:hAnsi="GHEA Grapalat" w:cs="Calibri"/>
                <w:sz w:val="20"/>
                <w:szCs w:val="20"/>
              </w:rPr>
              <w:t>вступает в силу в день вступления в силу договора о техническом контроле.</w:t>
            </w:r>
          </w:p>
        </w:tc>
        <w:tc>
          <w:tcPr>
            <w:tcW w:w="2374" w:type="dxa"/>
            <w:vAlign w:val="center"/>
          </w:tcPr>
          <w:p w14:paraId="7F3BF8B8" w14:textId="5921B2CC" w:rsidR="00BB28C8" w:rsidRPr="00517562" w:rsidRDefault="00414F4A" w:rsidP="003D2146">
            <w:pPr>
              <w:widowControl w:val="0"/>
              <w:spacing w:after="120"/>
              <w:rPr>
                <w:rFonts w:ascii="GHEA Grapalat" w:hAnsi="GHEA Grapalat"/>
                <w:sz w:val="20"/>
                <w:szCs w:val="20"/>
              </w:rPr>
            </w:pPr>
            <w:r w:rsidRPr="00414F4A">
              <w:rPr>
                <w:rFonts w:ascii="GHEA Grapalat" w:eastAsia="MS Mincho" w:hAnsi="GHEA Grapalat"/>
                <w:sz w:val="16"/>
                <w:szCs w:val="16"/>
                <w:lang w:eastAsia="ja-JP"/>
              </w:rPr>
              <w:t>Не позднее 2</w:t>
            </w:r>
            <w:r w:rsidR="00C422EA">
              <w:rPr>
                <w:rFonts w:ascii="GHEA Grapalat" w:eastAsia="MS Mincho" w:hAnsi="GHEA Grapalat"/>
                <w:sz w:val="16"/>
                <w:szCs w:val="16"/>
                <w:lang w:val="hy-AM" w:eastAsia="ja-JP"/>
              </w:rPr>
              <w:t>4</w:t>
            </w:r>
            <w:r w:rsidRPr="00414F4A">
              <w:rPr>
                <w:rFonts w:ascii="GHEA Grapalat" w:eastAsia="MS Mincho" w:hAnsi="GHEA Grapalat"/>
                <w:sz w:val="16"/>
                <w:szCs w:val="16"/>
                <w:lang w:eastAsia="ja-JP"/>
              </w:rPr>
              <w:t>0-го календарного дня, но не позднее 20 декабря 202</w:t>
            </w:r>
            <w:r w:rsidR="00D03687">
              <w:rPr>
                <w:rFonts w:ascii="GHEA Grapalat" w:eastAsia="MS Mincho" w:hAnsi="GHEA Grapalat"/>
                <w:sz w:val="16"/>
                <w:szCs w:val="16"/>
                <w:lang w:val="hy-AM" w:eastAsia="ja-JP"/>
              </w:rPr>
              <w:t>6</w:t>
            </w:r>
            <w:r w:rsidRPr="00414F4A">
              <w:rPr>
                <w:rFonts w:ascii="GHEA Grapalat" w:eastAsia="MS Mincho" w:hAnsi="GHEA Grapalat"/>
                <w:sz w:val="16"/>
                <w:szCs w:val="16"/>
                <w:lang w:eastAsia="ja-JP"/>
              </w:rPr>
              <w:t xml:space="preserve"> года.</w:t>
            </w:r>
          </w:p>
        </w:tc>
      </w:tr>
      <w:tr w:rsidR="00BB28C8" w:rsidRPr="009F3DC7" w14:paraId="66490128" w14:textId="77777777" w:rsidTr="0006746F">
        <w:trPr>
          <w:cantSplit/>
          <w:trHeight w:val="586"/>
          <w:jc w:val="center"/>
        </w:trPr>
        <w:tc>
          <w:tcPr>
            <w:tcW w:w="4002" w:type="dxa"/>
            <w:gridSpan w:val="2"/>
            <w:vAlign w:val="center"/>
          </w:tcPr>
          <w:p w14:paraId="5585B913" w14:textId="77777777"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BB28C8" w:rsidRPr="00517562" w:rsidRDefault="00BB28C8" w:rsidP="003D2146">
            <w:pPr>
              <w:widowControl w:val="0"/>
              <w:spacing w:after="120"/>
              <w:jc w:val="center"/>
              <w:rPr>
                <w:rFonts w:ascii="GHEA Grapalat" w:hAnsi="GHEA Grapalat"/>
                <w:b/>
                <w:sz w:val="20"/>
                <w:szCs w:val="20"/>
              </w:rPr>
            </w:pPr>
          </w:p>
        </w:tc>
        <w:tc>
          <w:tcPr>
            <w:tcW w:w="2374" w:type="dxa"/>
            <w:vAlign w:val="center"/>
          </w:tcPr>
          <w:p w14:paraId="2E574D9B" w14:textId="77777777" w:rsidR="00BB28C8" w:rsidRPr="00517562" w:rsidRDefault="00BB28C8" w:rsidP="003D2146">
            <w:pPr>
              <w:widowControl w:val="0"/>
              <w:spacing w:after="120"/>
              <w:jc w:val="center"/>
              <w:rPr>
                <w:rFonts w:ascii="GHEA Grapalat" w:hAnsi="GHEA Grapalat"/>
                <w:b/>
                <w:sz w:val="20"/>
                <w:szCs w:val="20"/>
              </w:rPr>
            </w:pPr>
          </w:p>
        </w:tc>
      </w:tr>
    </w:tbl>
    <w:p w14:paraId="19BE512C"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67751B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8D5AC74"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4845AE8A" w14:textId="77777777"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14:paraId="3445BA27" w14:textId="77777777" w:rsidR="00BB28C8" w:rsidRPr="009F3DC7" w:rsidRDefault="00BB28C8" w:rsidP="0006746F">
      <w:pPr>
        <w:widowControl w:val="0"/>
        <w:ind w:firstLine="567"/>
        <w:jc w:val="right"/>
        <w:rPr>
          <w:rFonts w:ascii="GHEA Grapalat" w:hAnsi="GHEA Grapalat" w:cs="Sylfaen"/>
          <w:i/>
        </w:rPr>
      </w:pPr>
      <w:r w:rsidRPr="009F3DC7">
        <w:rPr>
          <w:rFonts w:ascii="GHEA Grapalat" w:hAnsi="GHEA Grapalat"/>
          <w:i/>
        </w:rPr>
        <w:lastRenderedPageBreak/>
        <w:t>Приложение № 3</w:t>
      </w:r>
    </w:p>
    <w:p w14:paraId="720331B9" w14:textId="77777777" w:rsidR="00BB28C8" w:rsidRPr="009F3DC7" w:rsidRDefault="00BB28C8" w:rsidP="0006746F">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6FFB7F45"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1"/>
        <w:t>*</w:t>
      </w:r>
    </w:p>
    <w:p w14:paraId="1E4E6DFC"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1420"/>
        <w:gridCol w:w="1530"/>
        <w:gridCol w:w="550"/>
        <w:gridCol w:w="551"/>
        <w:gridCol w:w="551"/>
        <w:gridCol w:w="551"/>
        <w:gridCol w:w="550"/>
        <w:gridCol w:w="551"/>
        <w:gridCol w:w="551"/>
        <w:gridCol w:w="551"/>
        <w:gridCol w:w="550"/>
        <w:gridCol w:w="551"/>
        <w:gridCol w:w="551"/>
        <w:gridCol w:w="551"/>
        <w:gridCol w:w="551"/>
      </w:tblGrid>
      <w:tr w:rsidR="00793255" w:rsidRPr="00A03401" w14:paraId="72CBEC36" w14:textId="77777777" w:rsidTr="0006746F">
        <w:trPr>
          <w:trHeight w:val="74"/>
          <w:jc w:val="center"/>
        </w:trPr>
        <w:tc>
          <w:tcPr>
            <w:tcW w:w="11037" w:type="dxa"/>
            <w:gridSpan w:val="16"/>
            <w:vAlign w:val="center"/>
          </w:tcPr>
          <w:p w14:paraId="1417DED2" w14:textId="77777777" w:rsidR="00793255" w:rsidRPr="00A03401" w:rsidRDefault="00793255" w:rsidP="007513AF">
            <w:pPr>
              <w:widowControl w:val="0"/>
              <w:spacing w:after="120"/>
              <w:jc w:val="center"/>
              <w:rPr>
                <w:rFonts w:ascii="GHEA Grapalat" w:eastAsia="Calibri" w:hAnsi="GHEA Grapalat" w:cs="Calibri"/>
                <w:sz w:val="16"/>
                <w:szCs w:val="16"/>
              </w:rPr>
            </w:pPr>
            <w:r w:rsidRPr="00A03401">
              <w:rPr>
                <w:rFonts w:ascii="GHEA Grapalat" w:eastAsia="Calibri" w:hAnsi="GHEA Grapalat" w:cs="Calibri"/>
                <w:sz w:val="16"/>
                <w:szCs w:val="16"/>
              </w:rPr>
              <w:t>Работа</w:t>
            </w:r>
          </w:p>
        </w:tc>
      </w:tr>
      <w:tr w:rsidR="00793255" w:rsidRPr="00F140E5" w14:paraId="019FA9B7" w14:textId="77777777" w:rsidTr="0006746F">
        <w:trPr>
          <w:trHeight w:val="407"/>
          <w:jc w:val="center"/>
        </w:trPr>
        <w:tc>
          <w:tcPr>
            <w:tcW w:w="927" w:type="dxa"/>
            <w:vAlign w:val="center"/>
          </w:tcPr>
          <w:p w14:paraId="1431D03A" w14:textId="77777777" w:rsidR="00793255" w:rsidRPr="00A03401" w:rsidRDefault="00793255" w:rsidP="007513AF">
            <w:pPr>
              <w:widowControl w:val="0"/>
              <w:spacing w:after="120"/>
              <w:ind w:left="-43"/>
              <w:jc w:val="center"/>
              <w:rPr>
                <w:rFonts w:ascii="GHEA Grapalat" w:eastAsia="Calibri" w:hAnsi="GHEA Grapalat" w:cs="Calibri"/>
                <w:sz w:val="16"/>
                <w:szCs w:val="16"/>
              </w:rPr>
            </w:pPr>
            <w:r w:rsidRPr="00A03401">
              <w:rPr>
                <w:rFonts w:ascii="GHEA Grapalat" w:eastAsia="Calibri" w:hAnsi="GHEA Grapalat" w:cs="Calibri"/>
                <w:sz w:val="16"/>
                <w:szCs w:val="16"/>
              </w:rPr>
              <w:t>номер предусмотренного приглашением лота</w:t>
            </w:r>
          </w:p>
        </w:tc>
        <w:tc>
          <w:tcPr>
            <w:tcW w:w="1420" w:type="dxa"/>
            <w:vAlign w:val="center"/>
          </w:tcPr>
          <w:p w14:paraId="560DF73E" w14:textId="77777777" w:rsidR="00793255" w:rsidRPr="00A03401" w:rsidRDefault="00793255" w:rsidP="007513AF">
            <w:pPr>
              <w:widowControl w:val="0"/>
              <w:spacing w:after="120"/>
              <w:ind w:left="-54" w:right="-108"/>
              <w:jc w:val="center"/>
              <w:rPr>
                <w:rFonts w:ascii="GHEA Grapalat" w:eastAsia="Calibri" w:hAnsi="GHEA Grapalat" w:cs="Calibri"/>
                <w:sz w:val="16"/>
                <w:szCs w:val="16"/>
              </w:rPr>
            </w:pPr>
            <w:r w:rsidRPr="00A03401">
              <w:rPr>
                <w:rFonts w:ascii="GHEA Grapalat" w:eastAsia="Calibri" w:hAnsi="GHEA Grapalat" w:cs="Calibri"/>
                <w:sz w:val="16"/>
                <w:szCs w:val="16"/>
              </w:rPr>
              <w:t>промежуточный код, предусмотренный планом закупок по классификации ЕЗК (CPV)</w:t>
            </w:r>
          </w:p>
        </w:tc>
        <w:tc>
          <w:tcPr>
            <w:tcW w:w="1530" w:type="dxa"/>
            <w:vAlign w:val="center"/>
          </w:tcPr>
          <w:p w14:paraId="70D2EBDF" w14:textId="77777777" w:rsidR="00793255" w:rsidRPr="00A03401" w:rsidRDefault="00793255" w:rsidP="007513AF">
            <w:pPr>
              <w:widowControl w:val="0"/>
              <w:spacing w:after="120"/>
              <w:ind w:left="-108" w:right="-94"/>
              <w:jc w:val="center"/>
              <w:rPr>
                <w:rFonts w:ascii="GHEA Grapalat" w:eastAsia="Calibri" w:hAnsi="GHEA Grapalat" w:cs="Calibri"/>
                <w:sz w:val="16"/>
                <w:szCs w:val="16"/>
              </w:rPr>
            </w:pPr>
            <w:r w:rsidRPr="00A03401">
              <w:rPr>
                <w:rFonts w:ascii="GHEA Grapalat" w:eastAsia="Calibri" w:hAnsi="GHEA Grapalat" w:cs="Calibri"/>
                <w:sz w:val="16"/>
                <w:szCs w:val="16"/>
              </w:rPr>
              <w:t>наименование</w:t>
            </w:r>
          </w:p>
        </w:tc>
        <w:tc>
          <w:tcPr>
            <w:tcW w:w="7160" w:type="dxa"/>
            <w:gridSpan w:val="13"/>
            <w:vAlign w:val="center"/>
          </w:tcPr>
          <w:p w14:paraId="66AFCEDC" w14:textId="5BEB3894" w:rsidR="00793255" w:rsidRPr="00A03401" w:rsidRDefault="00793255" w:rsidP="007513AF">
            <w:pPr>
              <w:widowControl w:val="0"/>
              <w:spacing w:after="120"/>
              <w:ind w:left="-43"/>
              <w:jc w:val="center"/>
              <w:rPr>
                <w:rFonts w:ascii="GHEA Grapalat" w:eastAsia="Calibri" w:hAnsi="GHEA Grapalat" w:cs="Calibri"/>
                <w:sz w:val="16"/>
                <w:szCs w:val="16"/>
              </w:rPr>
            </w:pPr>
            <w:r w:rsidRPr="00A03401">
              <w:rPr>
                <w:rFonts w:ascii="GHEA Grapalat" w:eastAsia="Calibri" w:hAnsi="GHEA Grapalat" w:cs="Calibri"/>
                <w:sz w:val="16"/>
                <w:szCs w:val="16"/>
              </w:rPr>
              <w:t>Оплату работы предусматривается произвести в 20</w:t>
            </w:r>
            <w:r w:rsidRPr="00A03401">
              <w:rPr>
                <w:rFonts w:ascii="GHEA Grapalat" w:eastAsia="Calibri" w:hAnsi="GHEA Grapalat" w:cs="Calibri"/>
                <w:sz w:val="16"/>
                <w:szCs w:val="16"/>
                <w:lang w:val="hy-AM"/>
              </w:rPr>
              <w:t>2</w:t>
            </w:r>
            <w:r w:rsidR="003B49DB">
              <w:rPr>
                <w:rFonts w:ascii="GHEA Grapalat" w:eastAsia="Calibri" w:hAnsi="GHEA Grapalat" w:cs="Calibri"/>
                <w:sz w:val="16"/>
                <w:szCs w:val="16"/>
                <w:lang w:val="hy-AM"/>
              </w:rPr>
              <w:t>6</w:t>
            </w:r>
            <w:r w:rsidRPr="00A03401">
              <w:rPr>
                <w:rFonts w:ascii="GHEA Grapalat" w:eastAsia="Calibri" w:hAnsi="GHEA Grapalat" w:cs="Calibri"/>
                <w:sz w:val="16"/>
                <w:szCs w:val="16"/>
              </w:rPr>
              <w:t xml:space="preserve"> г., по месяцам, в том числе</w:t>
            </w:r>
          </w:p>
        </w:tc>
      </w:tr>
      <w:tr w:rsidR="0006746F" w:rsidRPr="00A03401" w14:paraId="69C64CE8" w14:textId="77777777" w:rsidTr="0006746F">
        <w:trPr>
          <w:cantSplit/>
          <w:trHeight w:val="969"/>
          <w:jc w:val="center"/>
        </w:trPr>
        <w:tc>
          <w:tcPr>
            <w:tcW w:w="927" w:type="dxa"/>
            <w:vAlign w:val="center"/>
          </w:tcPr>
          <w:p w14:paraId="653E7226" w14:textId="77777777" w:rsidR="00793255" w:rsidRPr="00A03401" w:rsidRDefault="00793255" w:rsidP="007513AF">
            <w:pPr>
              <w:widowControl w:val="0"/>
              <w:spacing w:after="120"/>
              <w:ind w:left="-43"/>
              <w:jc w:val="center"/>
              <w:rPr>
                <w:rFonts w:ascii="GHEA Grapalat" w:eastAsia="Calibri" w:hAnsi="GHEA Grapalat" w:cs="Calibri"/>
                <w:sz w:val="16"/>
                <w:szCs w:val="16"/>
              </w:rPr>
            </w:pPr>
          </w:p>
        </w:tc>
        <w:tc>
          <w:tcPr>
            <w:tcW w:w="1420" w:type="dxa"/>
            <w:vAlign w:val="center"/>
          </w:tcPr>
          <w:p w14:paraId="27ADFD24" w14:textId="77777777" w:rsidR="00793255" w:rsidRPr="00A03401" w:rsidRDefault="00793255" w:rsidP="007513AF">
            <w:pPr>
              <w:widowControl w:val="0"/>
              <w:spacing w:after="120"/>
              <w:ind w:left="-43"/>
              <w:jc w:val="center"/>
              <w:rPr>
                <w:rFonts w:ascii="GHEA Grapalat" w:eastAsia="Calibri" w:hAnsi="GHEA Grapalat" w:cs="Calibri"/>
                <w:sz w:val="16"/>
                <w:szCs w:val="16"/>
              </w:rPr>
            </w:pPr>
          </w:p>
        </w:tc>
        <w:tc>
          <w:tcPr>
            <w:tcW w:w="1530" w:type="dxa"/>
            <w:vAlign w:val="center"/>
          </w:tcPr>
          <w:p w14:paraId="58D50B25" w14:textId="77777777" w:rsidR="00793255" w:rsidRPr="00A03401" w:rsidRDefault="00793255" w:rsidP="007513AF">
            <w:pPr>
              <w:widowControl w:val="0"/>
              <w:spacing w:after="120"/>
              <w:ind w:left="-43"/>
              <w:jc w:val="center"/>
              <w:rPr>
                <w:rFonts w:ascii="GHEA Grapalat" w:eastAsia="Calibri" w:hAnsi="GHEA Grapalat" w:cs="Calibri"/>
                <w:sz w:val="16"/>
                <w:szCs w:val="16"/>
              </w:rPr>
            </w:pPr>
          </w:p>
        </w:tc>
        <w:tc>
          <w:tcPr>
            <w:tcW w:w="550" w:type="dxa"/>
            <w:textDirection w:val="btLr"/>
            <w:vAlign w:val="center"/>
          </w:tcPr>
          <w:p w14:paraId="001965B5"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январь</w:t>
            </w:r>
          </w:p>
        </w:tc>
        <w:tc>
          <w:tcPr>
            <w:tcW w:w="551" w:type="dxa"/>
            <w:textDirection w:val="btLr"/>
            <w:vAlign w:val="center"/>
          </w:tcPr>
          <w:p w14:paraId="695F8D5E" w14:textId="77777777" w:rsidR="00793255" w:rsidRPr="00A03401" w:rsidRDefault="00793255" w:rsidP="0006746F">
            <w:pPr>
              <w:widowControl w:val="0"/>
              <w:spacing w:after="120"/>
              <w:ind w:left="-108" w:right="-136"/>
              <w:jc w:val="center"/>
              <w:rPr>
                <w:rFonts w:ascii="GHEA Grapalat" w:eastAsia="Calibri" w:hAnsi="GHEA Grapalat" w:cs="Sylfaen"/>
                <w:sz w:val="16"/>
                <w:szCs w:val="16"/>
              </w:rPr>
            </w:pPr>
            <w:r w:rsidRPr="00A03401">
              <w:rPr>
                <w:rFonts w:ascii="GHEA Grapalat" w:eastAsia="Calibri" w:hAnsi="GHEA Grapalat" w:cs="Calibri"/>
                <w:sz w:val="16"/>
                <w:szCs w:val="16"/>
              </w:rPr>
              <w:t>февраль</w:t>
            </w:r>
          </w:p>
        </w:tc>
        <w:tc>
          <w:tcPr>
            <w:tcW w:w="551" w:type="dxa"/>
            <w:textDirection w:val="btLr"/>
            <w:vAlign w:val="center"/>
          </w:tcPr>
          <w:p w14:paraId="11BF4D55"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март</w:t>
            </w:r>
          </w:p>
        </w:tc>
        <w:tc>
          <w:tcPr>
            <w:tcW w:w="551" w:type="dxa"/>
            <w:textDirection w:val="btLr"/>
            <w:vAlign w:val="center"/>
          </w:tcPr>
          <w:p w14:paraId="7306727E" w14:textId="77777777" w:rsidR="00793255" w:rsidRPr="00A03401" w:rsidRDefault="00793255" w:rsidP="0006746F">
            <w:pPr>
              <w:widowControl w:val="0"/>
              <w:spacing w:after="120"/>
              <w:ind w:left="-108" w:right="-136"/>
              <w:jc w:val="center"/>
              <w:rPr>
                <w:rFonts w:ascii="GHEA Grapalat" w:eastAsia="Calibri" w:hAnsi="GHEA Grapalat" w:cs="Sylfaen"/>
                <w:sz w:val="16"/>
                <w:szCs w:val="16"/>
              </w:rPr>
            </w:pPr>
            <w:r w:rsidRPr="00A03401">
              <w:rPr>
                <w:rFonts w:ascii="GHEA Grapalat" w:eastAsia="Calibri" w:hAnsi="GHEA Grapalat" w:cs="Calibri"/>
                <w:sz w:val="16"/>
                <w:szCs w:val="16"/>
              </w:rPr>
              <w:t>апрель</w:t>
            </w:r>
          </w:p>
        </w:tc>
        <w:tc>
          <w:tcPr>
            <w:tcW w:w="550" w:type="dxa"/>
            <w:textDirection w:val="btLr"/>
            <w:vAlign w:val="center"/>
          </w:tcPr>
          <w:p w14:paraId="596349F4"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май</w:t>
            </w:r>
          </w:p>
        </w:tc>
        <w:tc>
          <w:tcPr>
            <w:tcW w:w="551" w:type="dxa"/>
            <w:textDirection w:val="btLr"/>
            <w:vAlign w:val="center"/>
          </w:tcPr>
          <w:p w14:paraId="5118EAFC"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июнь</w:t>
            </w:r>
          </w:p>
        </w:tc>
        <w:tc>
          <w:tcPr>
            <w:tcW w:w="551" w:type="dxa"/>
            <w:textDirection w:val="btLr"/>
            <w:vAlign w:val="center"/>
          </w:tcPr>
          <w:p w14:paraId="43FB9B1D" w14:textId="1E2462AF"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июль</w:t>
            </w:r>
          </w:p>
        </w:tc>
        <w:tc>
          <w:tcPr>
            <w:tcW w:w="551" w:type="dxa"/>
            <w:textDirection w:val="btLr"/>
            <w:vAlign w:val="center"/>
          </w:tcPr>
          <w:p w14:paraId="267A9203"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август</w:t>
            </w:r>
          </w:p>
        </w:tc>
        <w:tc>
          <w:tcPr>
            <w:tcW w:w="550" w:type="dxa"/>
            <w:textDirection w:val="btLr"/>
            <w:vAlign w:val="center"/>
          </w:tcPr>
          <w:p w14:paraId="474034D6" w14:textId="74EAA4B8"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сентябрь</w:t>
            </w:r>
          </w:p>
        </w:tc>
        <w:tc>
          <w:tcPr>
            <w:tcW w:w="551" w:type="dxa"/>
            <w:textDirection w:val="btLr"/>
            <w:vAlign w:val="center"/>
          </w:tcPr>
          <w:p w14:paraId="0537D4FB"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октябрь</w:t>
            </w:r>
          </w:p>
        </w:tc>
        <w:tc>
          <w:tcPr>
            <w:tcW w:w="551" w:type="dxa"/>
            <w:textDirection w:val="btLr"/>
            <w:vAlign w:val="center"/>
          </w:tcPr>
          <w:p w14:paraId="49F24F7D"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ноябрь</w:t>
            </w:r>
          </w:p>
        </w:tc>
        <w:tc>
          <w:tcPr>
            <w:tcW w:w="551" w:type="dxa"/>
            <w:textDirection w:val="btLr"/>
            <w:vAlign w:val="center"/>
          </w:tcPr>
          <w:p w14:paraId="6FE051FD"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декабрь</w:t>
            </w:r>
          </w:p>
        </w:tc>
        <w:tc>
          <w:tcPr>
            <w:tcW w:w="551" w:type="dxa"/>
            <w:vAlign w:val="center"/>
          </w:tcPr>
          <w:p w14:paraId="0BB6401D"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Всего</w:t>
            </w:r>
          </w:p>
        </w:tc>
      </w:tr>
      <w:tr w:rsidR="003B49DB" w:rsidRPr="00A03401" w14:paraId="3B66A8BC" w14:textId="77777777" w:rsidTr="005D5462">
        <w:trPr>
          <w:cantSplit/>
          <w:trHeight w:val="969"/>
          <w:jc w:val="center"/>
        </w:trPr>
        <w:tc>
          <w:tcPr>
            <w:tcW w:w="927" w:type="dxa"/>
            <w:vAlign w:val="center"/>
          </w:tcPr>
          <w:p w14:paraId="77815F35" w14:textId="06F5DB77" w:rsidR="003B49DB" w:rsidRPr="00A03401" w:rsidRDefault="003B49DB" w:rsidP="003B49DB">
            <w:pPr>
              <w:widowControl w:val="0"/>
              <w:spacing w:after="120"/>
              <w:ind w:left="-43"/>
              <w:jc w:val="center"/>
              <w:rPr>
                <w:rFonts w:ascii="GHEA Grapalat" w:eastAsia="Calibri" w:hAnsi="GHEA Grapalat" w:cs="Calibri"/>
                <w:sz w:val="16"/>
                <w:szCs w:val="16"/>
                <w:lang w:val="hy-AM"/>
              </w:rPr>
            </w:pPr>
            <w:r w:rsidRPr="00A03401">
              <w:rPr>
                <w:rFonts w:ascii="GHEA Grapalat" w:eastAsia="Calibri" w:hAnsi="GHEA Grapalat" w:cs="Calibri"/>
                <w:sz w:val="16"/>
                <w:szCs w:val="16"/>
                <w:lang w:val="hy-AM"/>
              </w:rPr>
              <w:t>1</w:t>
            </w:r>
          </w:p>
        </w:tc>
        <w:tc>
          <w:tcPr>
            <w:tcW w:w="1420" w:type="dxa"/>
            <w:vAlign w:val="center"/>
          </w:tcPr>
          <w:p w14:paraId="392E68EB" w14:textId="0A35630D" w:rsidR="003B49DB" w:rsidRPr="0006746F" w:rsidRDefault="003B49DB" w:rsidP="003B49DB">
            <w:pPr>
              <w:jc w:val="center"/>
              <w:rPr>
                <w:rFonts w:ascii="GHEA Grapalat" w:hAnsi="GHEA Grapalat" w:cs="Arial"/>
                <w:sz w:val="20"/>
                <w:szCs w:val="20"/>
              </w:rPr>
            </w:pPr>
            <w:r w:rsidRPr="00517BD5">
              <w:rPr>
                <w:rFonts w:ascii="GHEA Grapalat" w:eastAsia="Calibri" w:hAnsi="GHEA Grapalat" w:cs="Calibri"/>
                <w:sz w:val="18"/>
                <w:lang w:val="hy-AM"/>
              </w:rPr>
              <w:t>45221142/</w:t>
            </w:r>
            <w:r>
              <w:rPr>
                <w:rFonts w:ascii="GHEA Grapalat" w:eastAsia="Calibri" w:hAnsi="GHEA Grapalat" w:cs="Calibri"/>
                <w:sz w:val="18"/>
                <w:lang w:val="hy-AM"/>
              </w:rPr>
              <w:t>614</w:t>
            </w:r>
          </w:p>
        </w:tc>
        <w:tc>
          <w:tcPr>
            <w:tcW w:w="1530" w:type="dxa"/>
            <w:shd w:val="clear" w:color="auto" w:fill="auto"/>
            <w:vAlign w:val="center"/>
          </w:tcPr>
          <w:p w14:paraId="447BD22B" w14:textId="12F61FC3" w:rsidR="003B49DB" w:rsidRPr="00040658" w:rsidRDefault="003B49DB" w:rsidP="003B49DB">
            <w:pPr>
              <w:jc w:val="center"/>
              <w:rPr>
                <w:rFonts w:ascii="GHEA Grapalat" w:eastAsia="Calibri" w:hAnsi="GHEA Grapalat" w:cs="Calibri"/>
                <w:bCs/>
                <w:sz w:val="20"/>
                <w:szCs w:val="20"/>
              </w:rPr>
            </w:pPr>
            <w:r>
              <w:rPr>
                <w:rFonts w:ascii="GHEA Grapalat" w:eastAsia="Calibri" w:hAnsi="GHEA Grapalat" w:cs="Calibri"/>
                <w:sz w:val="18"/>
                <w:lang w:val="hy-AM"/>
              </w:rPr>
              <w:t>Срочные строительные работы в детских садах в 12 административных районах Еревана</w:t>
            </w:r>
          </w:p>
        </w:tc>
        <w:tc>
          <w:tcPr>
            <w:tcW w:w="550" w:type="dxa"/>
            <w:shd w:val="clear" w:color="auto" w:fill="auto"/>
            <w:vAlign w:val="center"/>
          </w:tcPr>
          <w:p w14:paraId="5D3A8A72" w14:textId="1F8CF372" w:rsidR="003B49DB" w:rsidRPr="00A03401" w:rsidRDefault="003B49DB" w:rsidP="003B49DB">
            <w:pPr>
              <w:jc w:val="center"/>
              <w:rPr>
                <w:rFonts w:ascii="GHEA Grapalat" w:eastAsia="Calibri" w:hAnsi="GHEA Grapalat" w:cs="Calibri"/>
                <w:lang w:val="hy-AM"/>
              </w:rPr>
            </w:pPr>
            <w:r w:rsidRPr="00A03401">
              <w:rPr>
                <w:rFonts w:ascii="GHEA Grapalat" w:eastAsia="Calibri" w:hAnsi="GHEA Grapalat" w:cs="Calibri"/>
              </w:rPr>
              <w:t xml:space="preserve">… </w:t>
            </w:r>
          </w:p>
        </w:tc>
        <w:tc>
          <w:tcPr>
            <w:tcW w:w="551" w:type="dxa"/>
            <w:shd w:val="clear" w:color="auto" w:fill="auto"/>
            <w:vAlign w:val="center"/>
          </w:tcPr>
          <w:p w14:paraId="29DE148D" w14:textId="60B1C986" w:rsidR="003B49DB" w:rsidRPr="00A03401" w:rsidRDefault="003B49DB" w:rsidP="003B49DB">
            <w:pPr>
              <w:jc w:val="center"/>
              <w:rPr>
                <w:rFonts w:ascii="GHEA Grapalat" w:eastAsia="Calibri" w:hAnsi="GHEA Grapalat" w:cs="Calibri"/>
                <w:lang w:val="hy-AM"/>
              </w:rPr>
            </w:pPr>
            <w:r w:rsidRPr="00A03401">
              <w:rPr>
                <w:rFonts w:ascii="GHEA Grapalat" w:eastAsia="Calibri" w:hAnsi="GHEA Grapalat" w:cs="Calibri"/>
              </w:rPr>
              <w:t xml:space="preserve">… </w:t>
            </w:r>
          </w:p>
        </w:tc>
        <w:tc>
          <w:tcPr>
            <w:tcW w:w="551" w:type="dxa"/>
            <w:shd w:val="clear" w:color="auto" w:fill="auto"/>
            <w:textDirection w:val="btLr"/>
            <w:vAlign w:val="center"/>
          </w:tcPr>
          <w:p w14:paraId="47C73698" w14:textId="3F600890" w:rsidR="003B49DB" w:rsidRPr="00A03401" w:rsidRDefault="003B49DB" w:rsidP="003B49DB">
            <w:pPr>
              <w:ind w:left="113" w:right="113"/>
              <w:jc w:val="center"/>
              <w:rPr>
                <w:rFonts w:ascii="GHEA Grapalat" w:eastAsia="Calibri" w:hAnsi="GHEA Grapalat" w:cs="Calibri"/>
                <w:lang w:val="hy-AM"/>
              </w:rPr>
            </w:pPr>
            <w:r w:rsidRPr="00A03401">
              <w:rPr>
                <w:rFonts w:ascii="GHEA Grapalat" w:eastAsia="Calibri" w:hAnsi="GHEA Grapalat" w:cs="Calibri"/>
              </w:rPr>
              <w:t>…</w:t>
            </w:r>
          </w:p>
        </w:tc>
        <w:tc>
          <w:tcPr>
            <w:tcW w:w="551" w:type="dxa"/>
            <w:shd w:val="clear" w:color="auto" w:fill="auto"/>
            <w:vAlign w:val="center"/>
          </w:tcPr>
          <w:p w14:paraId="40864919" w14:textId="5A01B84E" w:rsidR="003B49DB" w:rsidRPr="00A03401" w:rsidRDefault="003B49DB" w:rsidP="003B49DB">
            <w:pPr>
              <w:jc w:val="center"/>
              <w:rPr>
                <w:rFonts w:ascii="GHEA Grapalat" w:eastAsia="Calibri" w:hAnsi="GHEA Grapalat" w:cs="Calibri"/>
              </w:rPr>
            </w:pPr>
            <w:r w:rsidRPr="00A03401">
              <w:rPr>
                <w:rFonts w:ascii="GHEA Grapalat" w:eastAsia="Calibri" w:hAnsi="GHEA Grapalat" w:cs="Calibri"/>
              </w:rPr>
              <w:t xml:space="preserve">… </w:t>
            </w:r>
          </w:p>
        </w:tc>
        <w:tc>
          <w:tcPr>
            <w:tcW w:w="550" w:type="dxa"/>
            <w:shd w:val="clear" w:color="auto" w:fill="auto"/>
            <w:vAlign w:val="center"/>
          </w:tcPr>
          <w:p w14:paraId="7AAF22CA" w14:textId="51BC1239" w:rsidR="003B49DB" w:rsidRPr="000054AC" w:rsidRDefault="003B49DB" w:rsidP="003B49DB">
            <w:pPr>
              <w:ind w:left="113" w:right="113"/>
              <w:jc w:val="center"/>
              <w:rPr>
                <w:rFonts w:ascii="GHEA Grapalat" w:eastAsia="Calibri" w:hAnsi="GHEA Grapalat" w:cs="Calibri"/>
                <w:sz w:val="36"/>
                <w:szCs w:val="36"/>
              </w:rPr>
            </w:pPr>
            <w:r w:rsidRPr="00A03401">
              <w:rPr>
                <w:rFonts w:ascii="GHEA Grapalat" w:eastAsia="Calibri" w:hAnsi="GHEA Grapalat" w:cs="Calibri"/>
              </w:rPr>
              <w:t xml:space="preserve">… </w:t>
            </w:r>
          </w:p>
        </w:tc>
        <w:tc>
          <w:tcPr>
            <w:tcW w:w="551" w:type="dxa"/>
            <w:shd w:val="clear" w:color="auto" w:fill="auto"/>
            <w:vAlign w:val="center"/>
          </w:tcPr>
          <w:p w14:paraId="2BD69000" w14:textId="13FAF3CB" w:rsidR="003B49DB" w:rsidRPr="000054AC" w:rsidRDefault="003B49DB" w:rsidP="003B49DB">
            <w:pPr>
              <w:ind w:left="113" w:right="113"/>
              <w:jc w:val="center"/>
              <w:rPr>
                <w:rFonts w:ascii="GHEA Grapalat" w:eastAsia="Calibri" w:hAnsi="GHEA Grapalat" w:cs="Calibri"/>
                <w:sz w:val="36"/>
                <w:szCs w:val="36"/>
              </w:rPr>
            </w:pPr>
            <w:r w:rsidRPr="00A03401">
              <w:rPr>
                <w:rFonts w:ascii="GHEA Grapalat" w:eastAsia="Calibri" w:hAnsi="GHEA Grapalat" w:cs="Calibri"/>
              </w:rPr>
              <w:t xml:space="preserve">… </w:t>
            </w:r>
          </w:p>
        </w:tc>
        <w:tc>
          <w:tcPr>
            <w:tcW w:w="551" w:type="dxa"/>
            <w:shd w:val="clear" w:color="auto" w:fill="auto"/>
            <w:vAlign w:val="center"/>
          </w:tcPr>
          <w:p w14:paraId="615F2A23" w14:textId="214DFB74" w:rsidR="003B49DB" w:rsidRPr="005E3F81" w:rsidRDefault="003B49DB" w:rsidP="003B49DB">
            <w:pPr>
              <w:ind w:left="113" w:right="113"/>
              <w:jc w:val="center"/>
              <w:rPr>
                <w:rFonts w:ascii="GHEA Grapalat" w:eastAsia="Calibri" w:hAnsi="GHEA Grapalat" w:cs="Calibri"/>
                <w:sz w:val="32"/>
                <w:szCs w:val="32"/>
                <w:lang w:val="hy-AM"/>
              </w:rPr>
            </w:pPr>
            <w:r w:rsidRPr="00A03401">
              <w:rPr>
                <w:rFonts w:ascii="GHEA Grapalat" w:eastAsia="Calibri" w:hAnsi="GHEA Grapalat" w:cs="Calibri"/>
              </w:rPr>
              <w:t xml:space="preserve">… </w:t>
            </w:r>
          </w:p>
        </w:tc>
        <w:tc>
          <w:tcPr>
            <w:tcW w:w="551" w:type="dxa"/>
            <w:shd w:val="clear" w:color="auto" w:fill="auto"/>
            <w:vAlign w:val="center"/>
          </w:tcPr>
          <w:p w14:paraId="1AE06E43" w14:textId="6AB067F2" w:rsidR="003B49DB" w:rsidRPr="005E3F81" w:rsidRDefault="003B49DB" w:rsidP="003B49DB">
            <w:pPr>
              <w:ind w:left="113" w:right="113"/>
              <w:jc w:val="center"/>
              <w:rPr>
                <w:rFonts w:ascii="GHEA Grapalat" w:eastAsia="Calibri" w:hAnsi="GHEA Grapalat" w:cs="Calibri"/>
                <w:sz w:val="32"/>
                <w:szCs w:val="32"/>
                <w:lang w:val="hy-AM"/>
              </w:rPr>
            </w:pPr>
            <w:r w:rsidRPr="00A03401">
              <w:rPr>
                <w:rFonts w:ascii="GHEA Grapalat" w:eastAsia="Calibri" w:hAnsi="GHEA Grapalat" w:cs="Calibri"/>
              </w:rPr>
              <w:t xml:space="preserve">… </w:t>
            </w:r>
          </w:p>
        </w:tc>
        <w:tc>
          <w:tcPr>
            <w:tcW w:w="550" w:type="dxa"/>
            <w:shd w:val="clear" w:color="auto" w:fill="auto"/>
            <w:vAlign w:val="center"/>
          </w:tcPr>
          <w:p w14:paraId="2EF2C93F" w14:textId="242AF420" w:rsidR="003B49DB" w:rsidRPr="005E3F81" w:rsidRDefault="003B49DB" w:rsidP="003B49DB">
            <w:pPr>
              <w:ind w:left="113" w:right="113"/>
              <w:jc w:val="center"/>
              <w:rPr>
                <w:rFonts w:ascii="GHEA Grapalat" w:eastAsia="Calibri" w:hAnsi="GHEA Grapalat" w:cs="Calibri"/>
                <w:sz w:val="32"/>
                <w:szCs w:val="32"/>
              </w:rPr>
            </w:pPr>
            <w:r w:rsidRPr="00A03401">
              <w:rPr>
                <w:rFonts w:ascii="GHEA Grapalat" w:eastAsia="Calibri" w:hAnsi="GHEA Grapalat" w:cs="Calibri"/>
              </w:rPr>
              <w:t xml:space="preserve">… </w:t>
            </w:r>
          </w:p>
        </w:tc>
        <w:tc>
          <w:tcPr>
            <w:tcW w:w="551" w:type="dxa"/>
            <w:shd w:val="clear" w:color="auto" w:fill="auto"/>
            <w:vAlign w:val="center"/>
          </w:tcPr>
          <w:p w14:paraId="331F459D" w14:textId="3561FD3C" w:rsidR="003B49DB" w:rsidRPr="005E3F81" w:rsidRDefault="003B49DB" w:rsidP="003B49DB">
            <w:pPr>
              <w:ind w:left="113" w:right="113"/>
              <w:jc w:val="center"/>
              <w:rPr>
                <w:rFonts w:ascii="GHEA Grapalat" w:eastAsia="Calibri" w:hAnsi="GHEA Grapalat" w:cs="Calibri"/>
                <w:sz w:val="32"/>
                <w:szCs w:val="32"/>
              </w:rPr>
            </w:pPr>
            <w:r w:rsidRPr="00A03401">
              <w:rPr>
                <w:rFonts w:ascii="GHEA Grapalat" w:eastAsia="Calibri" w:hAnsi="GHEA Grapalat" w:cs="Calibri"/>
              </w:rPr>
              <w:t xml:space="preserve">… </w:t>
            </w:r>
          </w:p>
        </w:tc>
        <w:tc>
          <w:tcPr>
            <w:tcW w:w="551" w:type="dxa"/>
            <w:shd w:val="clear" w:color="auto" w:fill="auto"/>
            <w:vAlign w:val="center"/>
          </w:tcPr>
          <w:p w14:paraId="51BE55B3" w14:textId="312AA7C1" w:rsidR="003B49DB" w:rsidRPr="005E3F81" w:rsidRDefault="003B49DB" w:rsidP="003B49DB">
            <w:pPr>
              <w:ind w:left="113" w:right="113"/>
              <w:jc w:val="center"/>
              <w:rPr>
                <w:rFonts w:ascii="GHEA Grapalat" w:eastAsia="Calibri" w:hAnsi="GHEA Grapalat" w:cs="Calibri"/>
                <w:sz w:val="32"/>
                <w:szCs w:val="32"/>
              </w:rPr>
            </w:pPr>
            <w:r w:rsidRPr="00A03401">
              <w:rPr>
                <w:rFonts w:ascii="GHEA Grapalat" w:eastAsia="Calibri" w:hAnsi="GHEA Grapalat" w:cs="Calibri"/>
              </w:rPr>
              <w:t xml:space="preserve">… </w:t>
            </w:r>
          </w:p>
        </w:tc>
        <w:tc>
          <w:tcPr>
            <w:tcW w:w="551" w:type="dxa"/>
            <w:shd w:val="clear" w:color="auto" w:fill="auto"/>
            <w:vAlign w:val="center"/>
          </w:tcPr>
          <w:p w14:paraId="0DEAA0AD" w14:textId="5D0256B5" w:rsidR="003B49DB" w:rsidRPr="005E3F81" w:rsidRDefault="003B49DB" w:rsidP="003B49DB">
            <w:pPr>
              <w:ind w:left="113" w:right="113"/>
              <w:jc w:val="center"/>
              <w:rPr>
                <w:rFonts w:ascii="GHEA Grapalat" w:eastAsia="Calibri" w:hAnsi="GHEA Grapalat" w:cs="Calibri"/>
                <w:sz w:val="32"/>
                <w:szCs w:val="32"/>
              </w:rPr>
            </w:pPr>
            <w:r w:rsidRPr="00A03401">
              <w:rPr>
                <w:rFonts w:ascii="GHEA Grapalat" w:eastAsia="Calibri" w:hAnsi="GHEA Grapalat" w:cs="Calibri"/>
              </w:rPr>
              <w:t xml:space="preserve">… </w:t>
            </w:r>
          </w:p>
        </w:tc>
        <w:tc>
          <w:tcPr>
            <w:tcW w:w="551" w:type="dxa"/>
            <w:shd w:val="clear" w:color="auto" w:fill="auto"/>
            <w:vAlign w:val="center"/>
          </w:tcPr>
          <w:p w14:paraId="7D22CEDB" w14:textId="55A16979" w:rsidR="003B49DB" w:rsidRPr="005E3F81" w:rsidRDefault="003B49DB" w:rsidP="003B49DB">
            <w:pPr>
              <w:ind w:left="113" w:right="113"/>
              <w:jc w:val="center"/>
              <w:rPr>
                <w:rFonts w:ascii="GHEA Grapalat" w:eastAsia="Calibri" w:hAnsi="GHEA Grapalat" w:cs="Calibri"/>
                <w:sz w:val="32"/>
                <w:szCs w:val="32"/>
              </w:rPr>
            </w:pPr>
            <w:r w:rsidRPr="00A03401">
              <w:rPr>
                <w:rFonts w:ascii="GHEA Grapalat" w:eastAsia="Calibri" w:hAnsi="GHEA Grapalat" w:cs="Calibri"/>
              </w:rPr>
              <w:t xml:space="preserve">… </w:t>
            </w:r>
          </w:p>
        </w:tc>
      </w:tr>
    </w:tbl>
    <w:p w14:paraId="52DD6A5D" w14:textId="77777777"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0D63271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F31A7A">
          <w:footnotePr>
            <w:pos w:val="beneathText"/>
          </w:footnotePr>
          <w:pgSz w:w="11907" w:h="16840" w:code="9"/>
          <w:pgMar w:top="270" w:right="927" w:bottom="1418" w:left="1418" w:header="561" w:footer="561" w:gutter="0"/>
          <w:cols w:space="720"/>
          <w:docGrid w:linePitch="326"/>
        </w:sectPr>
      </w:pPr>
    </w:p>
    <w:p w14:paraId="57759454" w14:textId="77777777" w:rsidR="00BB28C8" w:rsidRPr="009F3DC7" w:rsidRDefault="00BB28C8" w:rsidP="0006746F">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06746F">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06746F">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06746F">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06746F">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06746F">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5704245A" w14:textId="77777777" w:rsidR="00BB28C8" w:rsidRPr="009F3DC7" w:rsidRDefault="00BB28C8" w:rsidP="0006746F">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06746F">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06746F">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06746F">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06746F">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06746F">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06746F">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06746F">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06746F">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06746F">
      <w:pPr>
        <w:widowControl w:val="0"/>
        <w:spacing w:after="16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06746F">
            <w:pPr>
              <w:pStyle w:val="NormalWeb"/>
              <w:widowControl w:val="0"/>
              <w:spacing w:before="0" w:beforeAutospacing="0" w:after="16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067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06746F">
            <w:pPr>
              <w:pStyle w:val="NormalWeb"/>
              <w:widowControl w:val="0"/>
              <w:spacing w:before="0" w:beforeAutospacing="0" w:after="16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06746F">
            <w:pPr>
              <w:pStyle w:val="NormalWeb"/>
              <w:widowControl w:val="0"/>
              <w:spacing w:before="0" w:beforeAutospacing="0" w:after="16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06746F">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06746F">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06746F">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06746F">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06746F">
            <w:pPr>
              <w:pStyle w:val="NormalWeb"/>
              <w:widowControl w:val="0"/>
              <w:spacing w:before="0" w:beforeAutospacing="0" w:after="16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06746F">
            <w:pPr>
              <w:pStyle w:val="NormalWeb"/>
              <w:widowControl w:val="0"/>
              <w:spacing w:before="0" w:beforeAutospacing="0" w:after="16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r>
    </w:tbl>
    <w:p w14:paraId="7A607FF4" w14:textId="77777777" w:rsidR="00BB28C8" w:rsidRPr="009F3DC7" w:rsidRDefault="00BB28C8" w:rsidP="0006746F">
      <w:pPr>
        <w:widowControl w:val="0"/>
        <w:spacing w:after="16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06746F">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06746F">
            <w:pPr>
              <w:widowControl w:val="0"/>
              <w:spacing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06746F">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06746F">
            <w:pPr>
              <w:widowControl w:val="0"/>
              <w:spacing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06746F">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06746F">
            <w:pPr>
              <w:widowControl w:val="0"/>
              <w:spacing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06746F">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06746F">
            <w:pPr>
              <w:widowControl w:val="0"/>
              <w:spacing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456D361" w14:textId="77777777" w:rsidR="00BB28C8" w:rsidRDefault="00BB28C8" w:rsidP="00BB28C8">
      <w:pPr>
        <w:rPr>
          <w:rFonts w:ascii="GHEA Grapalat" w:hAnsi="GHEA Grapalat" w:cs="Sylfaen"/>
          <w:b/>
        </w:rPr>
      </w:pPr>
      <w:r>
        <w:rPr>
          <w:rFonts w:ascii="GHEA Grapalat" w:hAnsi="GHEA Grapalat" w:cs="Sylfaen"/>
          <w:b/>
        </w:rPr>
        <w:br w:type="page"/>
      </w:r>
    </w:p>
    <w:p w14:paraId="71F80ECC" w14:textId="77777777" w:rsidR="00BB28C8" w:rsidRPr="009F3DC7" w:rsidRDefault="00BB28C8" w:rsidP="0006746F">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06746F">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662BAAA2"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06746F">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06746F">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06746F">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06746F">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06746F">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06746F">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06746F">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06746F">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06746F">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D2146">
            <w:pPr>
              <w:widowControl w:val="0"/>
              <w:spacing w:after="120"/>
              <w:rPr>
                <w:rFonts w:ascii="GHEA Grapalat" w:hAnsi="GHEA Grapalat" w:cs="Sylfaen"/>
                <w:sz w:val="16"/>
                <w:szCs w:val="16"/>
              </w:rPr>
            </w:pPr>
          </w:p>
        </w:tc>
      </w:tr>
    </w:tbl>
    <w:p w14:paraId="44B0D5BF" w14:textId="77777777" w:rsidR="00BB28C8" w:rsidRDefault="00BB28C8" w:rsidP="0006746F">
      <w:pPr>
        <w:widowControl w:val="0"/>
        <w:tabs>
          <w:tab w:val="left" w:pos="360"/>
          <w:tab w:val="left" w:pos="540"/>
        </w:tabs>
        <w:spacing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55BADDFC" w14:textId="77777777" w:rsidR="0006746F" w:rsidRPr="009F3DC7" w:rsidRDefault="0006746F" w:rsidP="0006746F">
      <w:pPr>
        <w:widowControl w:val="0"/>
        <w:spacing w:line="360" w:lineRule="auto"/>
        <w:jc w:val="center"/>
        <w:rPr>
          <w:rFonts w:ascii="GHEA Grapalat" w:hAnsi="GHEA Grapalat" w:cs="Sylfaen"/>
        </w:rPr>
      </w:pPr>
      <w:r w:rsidRPr="009F3DC7">
        <w:rPr>
          <w:rFonts w:ascii="GHEA Grapalat" w:hAnsi="GHEA Grapalat"/>
        </w:rPr>
        <w:t>СТОРОНЫ</w:t>
      </w:r>
    </w:p>
    <w:p w14:paraId="7CE2F9F0" w14:textId="77777777" w:rsidR="0006746F" w:rsidRPr="009F3DC7" w:rsidRDefault="0006746F" w:rsidP="0006746F">
      <w:pPr>
        <w:widowControl w:val="0"/>
        <w:tabs>
          <w:tab w:val="left" w:pos="360"/>
          <w:tab w:val="left" w:pos="540"/>
        </w:tabs>
        <w:spacing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06746F" w:rsidRPr="009F3DC7" w14:paraId="6F02B853" w14:textId="77777777" w:rsidTr="007513AF">
        <w:tc>
          <w:tcPr>
            <w:tcW w:w="4785" w:type="dxa"/>
          </w:tcPr>
          <w:p w14:paraId="2A9B73E2" w14:textId="77777777" w:rsidR="0006746F" w:rsidRPr="009F3DC7" w:rsidRDefault="0006746F" w:rsidP="007513AF">
            <w:pPr>
              <w:widowControl w:val="0"/>
              <w:tabs>
                <w:tab w:val="left" w:pos="360"/>
                <w:tab w:val="left" w:pos="540"/>
              </w:tabs>
              <w:spacing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28B97D25" w14:textId="77777777" w:rsidR="0006746F" w:rsidRPr="009F3DC7" w:rsidRDefault="0006746F" w:rsidP="007513AF">
            <w:pPr>
              <w:widowControl w:val="0"/>
              <w:tabs>
                <w:tab w:val="left" w:pos="360"/>
                <w:tab w:val="left" w:pos="540"/>
              </w:tabs>
              <w:spacing w:line="360" w:lineRule="auto"/>
              <w:jc w:val="center"/>
              <w:rPr>
                <w:rFonts w:ascii="GHEA Grapalat" w:hAnsi="GHEA Grapalat" w:cs="Sylfaen"/>
                <w:b/>
                <w:bCs/>
              </w:rPr>
            </w:pPr>
            <w:r w:rsidRPr="009F3DC7">
              <w:rPr>
                <w:rFonts w:ascii="GHEA Grapalat" w:hAnsi="GHEA Grapalat"/>
                <w:b/>
              </w:rPr>
              <w:t>Принял</w:t>
            </w:r>
          </w:p>
        </w:tc>
      </w:tr>
    </w:tbl>
    <w:p w14:paraId="566637B8" w14:textId="77777777" w:rsidR="0006746F" w:rsidRPr="009F3DC7" w:rsidRDefault="0006746F" w:rsidP="0006746F">
      <w:pPr>
        <w:widowControl w:val="0"/>
        <w:tabs>
          <w:tab w:val="left" w:pos="360"/>
          <w:tab w:val="left" w:pos="540"/>
        </w:tabs>
        <w:spacing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2A747984" w14:textId="77777777" w:rsidR="0006746F" w:rsidRPr="009F3DC7" w:rsidRDefault="0006746F" w:rsidP="0006746F">
      <w:pPr>
        <w:widowControl w:val="0"/>
        <w:spacing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06746F" w:rsidRPr="009F3DC7" w14:paraId="5E48A9BF" w14:textId="77777777" w:rsidTr="007513AF">
        <w:trPr>
          <w:tblCellSpacing w:w="7" w:type="dxa"/>
          <w:jc w:val="center"/>
        </w:trPr>
        <w:tc>
          <w:tcPr>
            <w:tcW w:w="0" w:type="auto"/>
            <w:vAlign w:val="center"/>
          </w:tcPr>
          <w:p w14:paraId="51669777" w14:textId="77777777" w:rsidR="0006746F" w:rsidRPr="009F3DC7" w:rsidRDefault="0006746F" w:rsidP="007513AF">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67CD9A40" w14:textId="77777777" w:rsidR="0006746F" w:rsidRPr="00C8328C" w:rsidRDefault="0006746F" w:rsidP="007513AF">
            <w:pPr>
              <w:widowControl w:val="0"/>
              <w:spacing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55A38A47" w14:textId="77777777" w:rsidR="0006746F" w:rsidRPr="009F3DC7" w:rsidRDefault="0006746F" w:rsidP="007513AF">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7DFC9763" w14:textId="77777777" w:rsidR="0006746F" w:rsidRPr="00C8328C" w:rsidRDefault="0006746F" w:rsidP="007513AF">
            <w:pPr>
              <w:widowControl w:val="0"/>
              <w:spacing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06746F" w:rsidRPr="009F3DC7" w14:paraId="5F71AE13" w14:textId="77777777" w:rsidTr="007513AF">
        <w:trPr>
          <w:tblCellSpacing w:w="7" w:type="dxa"/>
          <w:jc w:val="center"/>
        </w:trPr>
        <w:tc>
          <w:tcPr>
            <w:tcW w:w="0" w:type="auto"/>
            <w:vAlign w:val="center"/>
          </w:tcPr>
          <w:p w14:paraId="24A4FD19" w14:textId="77777777" w:rsidR="0006746F" w:rsidRPr="0006766C" w:rsidRDefault="0006746F" w:rsidP="007513AF">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688E7375" w14:textId="77777777" w:rsidR="0006746F" w:rsidRPr="0006766C" w:rsidRDefault="0006746F" w:rsidP="007513AF">
            <w:pPr>
              <w:widowControl w:val="0"/>
              <w:spacing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3BF0455E" w14:textId="77777777" w:rsidR="0006746F" w:rsidRPr="0006766C" w:rsidRDefault="0006746F" w:rsidP="007513AF">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0BA1F647" w14:textId="77777777" w:rsidR="0006746F" w:rsidRPr="00C8328C" w:rsidRDefault="0006746F" w:rsidP="007513AF">
            <w:pPr>
              <w:widowControl w:val="0"/>
              <w:spacing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272FF628" w14:textId="77777777" w:rsidR="0006746F" w:rsidRDefault="0006746F" w:rsidP="0006746F">
      <w:pPr>
        <w:rPr>
          <w:rFonts w:ascii="GHEA Grapalat" w:hAnsi="GHEA Grapalat"/>
        </w:rPr>
      </w:pPr>
    </w:p>
    <w:p w14:paraId="76031B8B" w14:textId="77777777" w:rsidR="0006746F" w:rsidRPr="009F3DC7" w:rsidRDefault="0006746F" w:rsidP="0006746F">
      <w:pPr>
        <w:widowControl w:val="0"/>
        <w:tabs>
          <w:tab w:val="left" w:pos="360"/>
          <w:tab w:val="left" w:pos="540"/>
        </w:tabs>
        <w:spacing w:line="360" w:lineRule="auto"/>
        <w:jc w:val="center"/>
        <w:rPr>
          <w:rFonts w:ascii="GHEA Grapalat" w:hAnsi="GHEA Grapalat" w:cs="Sylfaen"/>
          <w:b/>
          <w:bCs/>
        </w:rPr>
      </w:pPr>
    </w:p>
    <w:p w14:paraId="4640CA82" w14:textId="518A8193" w:rsidR="00BB28C8" w:rsidRPr="009F3DC7" w:rsidRDefault="00BB28C8" w:rsidP="0006746F">
      <w:pPr>
        <w:widowControl w:val="0"/>
        <w:spacing w:line="360" w:lineRule="auto"/>
        <w:jc w:val="center"/>
        <w:rPr>
          <w:rFonts w:ascii="GHEA Grapalat" w:hAnsi="GHEA Grapalat" w:cs="Sylfaen"/>
          <w:b/>
          <w:bCs/>
        </w:rPr>
      </w:pPr>
    </w:p>
    <w:p w14:paraId="3EA5AEC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752DC733" w14:textId="6D4F59FE" w:rsidR="008D352C" w:rsidRDefault="008D352C" w:rsidP="00BB28C8">
      <w:pPr>
        <w:widowControl w:val="0"/>
        <w:spacing w:after="160"/>
        <w:ind w:left="-142" w:firstLine="142"/>
        <w:jc w:val="both"/>
        <w:rPr>
          <w:rFonts w:ascii="GHEA Grapalat" w:hAnsi="GHEA Grapalat"/>
          <w:i/>
        </w:rPr>
      </w:pPr>
    </w:p>
    <w:p w14:paraId="183C494E" w14:textId="5BD4FBB1" w:rsidR="00E44FCE" w:rsidRDefault="00E44FCE" w:rsidP="00BB28C8">
      <w:pPr>
        <w:widowControl w:val="0"/>
        <w:spacing w:after="160"/>
        <w:ind w:left="-142" w:firstLine="142"/>
        <w:jc w:val="both"/>
        <w:rPr>
          <w:rFonts w:ascii="GHEA Grapalat" w:hAnsi="GHEA Grapalat"/>
          <w:i/>
        </w:rPr>
      </w:pPr>
    </w:p>
    <w:p w14:paraId="14C8A4A6" w14:textId="706124A1" w:rsidR="00E44FCE" w:rsidRDefault="00E44FCE" w:rsidP="00BB28C8">
      <w:pPr>
        <w:widowControl w:val="0"/>
        <w:spacing w:after="160"/>
        <w:ind w:left="-142" w:firstLine="142"/>
        <w:jc w:val="both"/>
        <w:rPr>
          <w:rFonts w:ascii="GHEA Grapalat" w:hAnsi="GHEA Grapalat"/>
          <w:i/>
        </w:rPr>
      </w:pPr>
    </w:p>
    <w:p w14:paraId="59C73AC2" w14:textId="4B26117F" w:rsidR="00E44FCE" w:rsidRDefault="00E44FCE" w:rsidP="00BB28C8">
      <w:pPr>
        <w:widowControl w:val="0"/>
        <w:spacing w:after="160"/>
        <w:ind w:left="-142" w:firstLine="142"/>
        <w:jc w:val="both"/>
        <w:rPr>
          <w:rFonts w:ascii="GHEA Grapalat" w:hAnsi="GHEA Grapalat"/>
          <w:i/>
        </w:rPr>
      </w:pPr>
    </w:p>
    <w:p w14:paraId="0E7A19FE" w14:textId="7D43EB7A" w:rsidR="00E44FCE" w:rsidRDefault="00E44FCE" w:rsidP="00BB28C8">
      <w:pPr>
        <w:widowControl w:val="0"/>
        <w:spacing w:after="160"/>
        <w:ind w:left="-142" w:firstLine="142"/>
        <w:jc w:val="both"/>
        <w:rPr>
          <w:rFonts w:ascii="GHEA Grapalat" w:hAnsi="GHEA Grapalat"/>
          <w:i/>
        </w:rPr>
      </w:pPr>
    </w:p>
    <w:p w14:paraId="49925BD9" w14:textId="77777777" w:rsidR="00E44FCE" w:rsidRPr="008A662A" w:rsidRDefault="00E44FCE" w:rsidP="00E44FCE">
      <w:pPr>
        <w:widowControl w:val="0"/>
        <w:jc w:val="right"/>
        <w:rPr>
          <w:rFonts w:ascii="GHEA Grapalat" w:hAnsi="GHEA Grapalat" w:cs="Sylfaen"/>
          <w:i/>
        </w:rPr>
      </w:pPr>
      <w:r w:rsidRPr="008A662A">
        <w:rPr>
          <w:rFonts w:ascii="GHEA Grapalat" w:hAnsi="GHEA Grapalat"/>
          <w:i/>
        </w:rPr>
        <w:t>Приложение № 5</w:t>
      </w:r>
    </w:p>
    <w:p w14:paraId="0EDA740B" w14:textId="77777777" w:rsidR="00E44FCE" w:rsidRPr="008A662A" w:rsidRDefault="00E44FCE" w:rsidP="00E44FCE">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6DA28629" w14:textId="77777777" w:rsidR="00E44FCE" w:rsidRPr="008A662A" w:rsidRDefault="00E44FCE" w:rsidP="00E44FCE">
      <w:pPr>
        <w:jc w:val="center"/>
        <w:rPr>
          <w:rFonts w:ascii="GHEA Grapalat" w:hAnsi="GHEA Grapalat" w:cs="GHEA Grapalat"/>
        </w:rPr>
      </w:pPr>
    </w:p>
    <w:p w14:paraId="0F01CDA1" w14:textId="77777777" w:rsidR="00E44FCE" w:rsidRPr="008A662A" w:rsidRDefault="00E44FCE" w:rsidP="00E44FCE">
      <w:pPr>
        <w:jc w:val="center"/>
        <w:rPr>
          <w:rFonts w:ascii="GHEA Grapalat" w:hAnsi="GHEA Grapalat" w:cs="GHEA Grapalat"/>
        </w:rPr>
      </w:pPr>
      <w:r w:rsidRPr="008A662A">
        <w:rPr>
          <w:rFonts w:ascii="GHEA Grapalat" w:hAnsi="GHEA Grapalat" w:cs="GHEA Grapalat"/>
        </w:rPr>
        <w:t>УВЕДОМЛЕНИЕ</w:t>
      </w:r>
    </w:p>
    <w:p w14:paraId="533A6158" w14:textId="77777777" w:rsidR="00E44FCE" w:rsidRPr="00487F5A" w:rsidRDefault="00E44FCE" w:rsidP="00E44FCE">
      <w:pPr>
        <w:jc w:val="center"/>
        <w:rPr>
          <w:rFonts w:ascii="GHEA Grapalat" w:hAnsi="GHEA Grapalat" w:cs="GHEA Grapalat"/>
          <w:lang w:val="hy-AM"/>
        </w:rPr>
      </w:pPr>
    </w:p>
    <w:p w14:paraId="01B54E3B" w14:textId="77777777" w:rsidR="00E44FCE" w:rsidRPr="00487F5A" w:rsidRDefault="00E44FCE" w:rsidP="00E44FCE">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2386D812" w14:textId="77777777" w:rsidR="00E44FCE" w:rsidRPr="00487F5A" w:rsidRDefault="00E44FCE" w:rsidP="00E44FCE">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финансового агента</w:t>
      </w:r>
    </w:p>
    <w:p w14:paraId="071BEB95" w14:textId="77777777" w:rsidR="00E44FCE" w:rsidRPr="00487F5A" w:rsidRDefault="00E44FCE" w:rsidP="00E44FCE">
      <w:pPr>
        <w:rPr>
          <w:rFonts w:ascii="GHEA Grapalat" w:hAnsi="GHEA Grapalat"/>
          <w:vertAlign w:val="superscript"/>
          <w:lang w:val="es-ES"/>
        </w:rPr>
      </w:pPr>
    </w:p>
    <w:p w14:paraId="552970B8" w14:textId="77777777" w:rsidR="00E44FCE" w:rsidRPr="00487F5A" w:rsidRDefault="00E44FCE" w:rsidP="00E44FCE">
      <w:pPr>
        <w:pStyle w:val="ListParagraph"/>
        <w:numPr>
          <w:ilvl w:val="0"/>
          <w:numId w:val="49"/>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31D62886" w14:textId="77777777" w:rsidR="00E44FCE" w:rsidRPr="008A662A" w:rsidRDefault="00E44FCE" w:rsidP="00E44FCE">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7FDD62CF" w14:textId="77777777" w:rsidR="00E44FCE" w:rsidRPr="008A662A" w:rsidRDefault="00E44FCE" w:rsidP="00E44FCE">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6B24A000" w14:textId="77777777" w:rsidR="00E44FCE" w:rsidRPr="00487F5A" w:rsidRDefault="00E44FCE" w:rsidP="00E44FCE">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71B0321" w14:textId="77777777" w:rsidR="00E44FCE" w:rsidRPr="00487F5A" w:rsidRDefault="00E44FCE" w:rsidP="00E44FCE">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112B37">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112B37">
        <w:rPr>
          <w:rFonts w:ascii="GHEA Grapalat" w:hAnsi="GHEA Grapalat"/>
          <w:sz w:val="20"/>
          <w:szCs w:val="20"/>
        </w:rPr>
        <w:t>заключен</w:t>
      </w:r>
      <w:r w:rsidRPr="00487F5A">
        <w:rPr>
          <w:rFonts w:ascii="GHEA Grapalat" w:hAnsi="GHEA Grapalat" w:cs="Sylfaen"/>
          <w:sz w:val="20"/>
          <w:szCs w:val="20"/>
          <w:lang w:val="es-ES"/>
        </w:rPr>
        <w:t xml:space="preserve"> </w:t>
      </w:r>
      <w:r w:rsidRPr="00112B37">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112B37">
        <w:rPr>
          <w:rFonts w:ascii="GHEA Grapalat" w:hAnsi="GHEA Grapalat"/>
        </w:rPr>
        <w:t>.</w:t>
      </w:r>
      <w:r w:rsidRPr="00487F5A">
        <w:rPr>
          <w:rFonts w:ascii="GHEA Grapalat" w:hAnsi="GHEA Grapalat" w:cs="Sylfaen"/>
          <w:sz w:val="20"/>
          <w:szCs w:val="20"/>
          <w:lang w:val="es-ES"/>
        </w:rPr>
        <w:t xml:space="preserve"> </w:t>
      </w:r>
    </w:p>
    <w:p w14:paraId="6253EED0" w14:textId="77777777" w:rsidR="00E44FCE" w:rsidRPr="00487F5A" w:rsidRDefault="00E44FCE" w:rsidP="00E44FCE">
      <w:pPr>
        <w:rPr>
          <w:rFonts w:ascii="GHEA Grapalat" w:hAnsi="GHEA Grapalat" w:cs="Sylfaen"/>
          <w:sz w:val="20"/>
          <w:szCs w:val="20"/>
          <w:lang w:val="es-ES"/>
        </w:rPr>
      </w:pPr>
    </w:p>
    <w:p w14:paraId="48FD9C12" w14:textId="77777777" w:rsidR="00E44FCE" w:rsidRPr="008A662A" w:rsidRDefault="00E44FCE" w:rsidP="00E44FCE">
      <w:pPr>
        <w:pStyle w:val="ListParagraph"/>
        <w:numPr>
          <w:ilvl w:val="0"/>
          <w:numId w:val="49"/>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445937B4" w14:textId="77777777" w:rsidR="00E44FCE" w:rsidRPr="00487F5A" w:rsidRDefault="00E44FCE" w:rsidP="00E44FCE">
      <w:pPr>
        <w:jc w:val="center"/>
        <w:rPr>
          <w:rFonts w:ascii="GHEA Grapalat" w:hAnsi="GHEA Grapalat" w:cs="GHEA Grapalat"/>
          <w:lang w:val="es-ES"/>
        </w:rPr>
      </w:pPr>
    </w:p>
    <w:p w14:paraId="2DBAD413" w14:textId="77777777" w:rsidR="00E44FCE" w:rsidRPr="00487F5A" w:rsidRDefault="00E44FCE" w:rsidP="00E44FCE">
      <w:pPr>
        <w:jc w:val="center"/>
        <w:rPr>
          <w:rFonts w:ascii="GHEA Grapalat" w:hAnsi="GHEA Grapalat" w:cs="Sylfaen"/>
          <w:b/>
          <w:lang w:val="es-ES"/>
        </w:rPr>
      </w:pPr>
    </w:p>
    <w:p w14:paraId="7366B504" w14:textId="77777777" w:rsidR="00E44FCE" w:rsidRPr="00487F5A" w:rsidRDefault="00E44FCE" w:rsidP="00E44FCE">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63B4BAB" w14:textId="77777777" w:rsidR="00E44FCE" w:rsidRPr="00487F5A" w:rsidRDefault="00E44FCE" w:rsidP="00E44FCE">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6BD2CAA4" w14:textId="77777777" w:rsidR="00E44FCE" w:rsidRPr="00487F5A" w:rsidRDefault="00E44FCE" w:rsidP="00E44FCE">
      <w:pPr>
        <w:jc w:val="right"/>
        <w:rPr>
          <w:rFonts w:ascii="GHEA Grapalat" w:hAnsi="GHEA Grapalat"/>
          <w:sz w:val="20"/>
          <w:lang w:val="hy-AM"/>
        </w:rPr>
      </w:pPr>
      <w:r w:rsidRPr="00487F5A">
        <w:rPr>
          <w:rFonts w:ascii="GHEA Grapalat" w:hAnsi="GHEA Grapalat"/>
          <w:sz w:val="20"/>
          <w:lang w:val="hy-AM"/>
        </w:rPr>
        <w:t xml:space="preserve">    </w:t>
      </w:r>
    </w:p>
    <w:p w14:paraId="10B4E885" w14:textId="77777777" w:rsidR="00E44FCE" w:rsidRPr="00487F5A" w:rsidRDefault="00E44FCE" w:rsidP="00E44FCE">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0749025F" w14:textId="77777777" w:rsidR="00E44FCE" w:rsidRPr="00487F5A" w:rsidRDefault="00E44FCE" w:rsidP="00E44FCE">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16ECB800" w14:textId="77777777" w:rsidR="00E44FCE" w:rsidRPr="00487F5A" w:rsidRDefault="00E44FCE" w:rsidP="00E44FCE">
      <w:pPr>
        <w:jc w:val="center"/>
        <w:rPr>
          <w:rFonts w:ascii="GHEA Grapalat" w:hAnsi="GHEA Grapalat" w:cs="Sylfaen"/>
          <w:sz w:val="16"/>
          <w:szCs w:val="16"/>
          <w:lang w:val="es-ES"/>
        </w:rPr>
      </w:pPr>
    </w:p>
    <w:p w14:paraId="125BA867" w14:textId="77777777" w:rsidR="00E44FCE" w:rsidRPr="00487F5A" w:rsidRDefault="00E44FCE" w:rsidP="00E44FCE">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31ADAF17" w14:textId="77777777" w:rsidR="00E44FCE" w:rsidRPr="00B138F3" w:rsidRDefault="00E44FCE" w:rsidP="00BB28C8">
      <w:pPr>
        <w:widowControl w:val="0"/>
        <w:spacing w:after="160"/>
        <w:ind w:left="-142" w:firstLine="142"/>
        <w:jc w:val="both"/>
        <w:rPr>
          <w:rFonts w:ascii="GHEA Grapalat" w:hAnsi="GHEA Grapalat"/>
          <w:i/>
        </w:rPr>
      </w:pPr>
    </w:p>
    <w:sectPr w:rsidR="00E44FCE" w:rsidRPr="00B138F3" w:rsidSect="0006746F">
      <w:footnotePr>
        <w:pos w:val="beneathText"/>
      </w:footnotePr>
      <w:pgSz w:w="11906" w:h="16838" w:code="9"/>
      <w:pgMar w:top="450"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9C14E" w14:textId="77777777" w:rsidR="000530B7" w:rsidRDefault="000530B7">
      <w:r>
        <w:separator/>
      </w:r>
    </w:p>
  </w:endnote>
  <w:endnote w:type="continuationSeparator" w:id="0">
    <w:p w14:paraId="72A3A2C7" w14:textId="77777777" w:rsidR="000530B7" w:rsidRDefault="00053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Aramian Condensed">
    <w:altName w:val="Cambria"/>
    <w:panose1 w:val="00000000000000000000"/>
    <w:charset w:val="00"/>
    <w:family w:val="roman"/>
    <w:notTrueType/>
    <w:pitch w:val="default"/>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gg_Helv4">
    <w:altName w:val="Times New Roman"/>
    <w:panose1 w:val="00000000000000000000"/>
    <w:charset w:val="00"/>
    <w:family w:val="roman"/>
    <w:notTrueType/>
    <w:pitch w:val="default"/>
  </w:font>
  <w:font w:name="Aramian Norma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7513AF" w:rsidRPr="003E450C" w:rsidRDefault="007513AF">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D6E08">
          <w:rPr>
            <w:rFonts w:ascii="GHEA Grapalat" w:hAnsi="GHEA Grapalat"/>
            <w:noProof/>
            <w:sz w:val="24"/>
            <w:szCs w:val="24"/>
          </w:rPr>
          <w:t>105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8806A" w14:textId="77777777" w:rsidR="000530B7" w:rsidRDefault="000530B7">
      <w:r>
        <w:separator/>
      </w:r>
    </w:p>
  </w:footnote>
  <w:footnote w:type="continuationSeparator" w:id="0">
    <w:p w14:paraId="6C689286" w14:textId="77777777" w:rsidR="000530B7" w:rsidRDefault="000530B7">
      <w:r>
        <w:continuationSeparator/>
      </w:r>
    </w:p>
  </w:footnote>
  <w:footnote w:id="1">
    <w:p w14:paraId="33B4C7EE" w14:textId="48073F59" w:rsidR="007513AF" w:rsidRPr="00793343" w:rsidRDefault="007513AF"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7513AF" w:rsidRPr="008842CE" w:rsidRDefault="007513AF"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7513AF" w:rsidRPr="00541313" w:rsidRDefault="007513A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7513AF" w:rsidRDefault="007513AF"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7513AF" w:rsidRDefault="007513AF"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7513AF" w:rsidRDefault="007513AF"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7513AF" w:rsidRPr="00D3436F" w:rsidRDefault="007513A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7513AF" w:rsidRPr="008842CE" w:rsidRDefault="007513AF" w:rsidP="001831C4">
      <w:pPr>
        <w:pStyle w:val="FootnoteText"/>
        <w:widowControl w:val="0"/>
        <w:jc w:val="both"/>
        <w:rPr>
          <w:rFonts w:ascii="GHEA Grapalat" w:hAnsi="GHEA Grapalat"/>
          <w:lang w:val="af-ZA"/>
        </w:rPr>
      </w:pPr>
    </w:p>
    <w:p w14:paraId="426F9AF5" w14:textId="77777777" w:rsidR="007513AF" w:rsidRPr="008842CE" w:rsidRDefault="007513AF" w:rsidP="008842CE">
      <w:pPr>
        <w:pStyle w:val="FootnoteText"/>
        <w:widowControl w:val="0"/>
        <w:jc w:val="both"/>
        <w:rPr>
          <w:rFonts w:ascii="GHEA Grapalat" w:hAnsi="GHEA Grapalat"/>
          <w:lang w:val="af-ZA"/>
        </w:rPr>
      </w:pPr>
    </w:p>
  </w:footnote>
  <w:footnote w:id="4">
    <w:p w14:paraId="4E986EC3" w14:textId="77777777" w:rsidR="007513AF" w:rsidRPr="00CD6B60" w:rsidRDefault="007513A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7513AF" w:rsidRPr="00CD6B60" w:rsidRDefault="007513A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7513AF" w:rsidRPr="00CD6B60" w:rsidRDefault="007513A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7513AF" w:rsidRPr="00CD6B60" w:rsidRDefault="007513A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7513AF" w:rsidRDefault="007513AF"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7513AF" w:rsidRDefault="007513A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7513AF" w:rsidRPr="009E2596" w:rsidRDefault="007513AF"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774A239D" w14:textId="77777777" w:rsidR="007513AF" w:rsidRPr="0087711E" w:rsidRDefault="007513AF"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7513AF" w:rsidRPr="0087711E" w:rsidRDefault="007513AF"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7513AF" w:rsidRPr="002A3375" w:rsidRDefault="007513AF"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закупаемых в рамках данной процедуры работ 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7">
    <w:p w14:paraId="483D8C1F" w14:textId="77777777" w:rsidR="007513AF" w:rsidRDefault="007513AF"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8">
    <w:p w14:paraId="7D80B0AE" w14:textId="77777777" w:rsidR="007513AF" w:rsidRPr="008842CE" w:rsidRDefault="007513AF" w:rsidP="0093610F">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D06F16E" w14:textId="77777777" w:rsidR="007513AF" w:rsidRPr="000811C1" w:rsidRDefault="007513AF">
      <w:pPr>
        <w:pStyle w:val="FootnoteText"/>
        <w:rPr>
          <w:lang w:val="af-ZA"/>
        </w:rPr>
      </w:pPr>
    </w:p>
  </w:footnote>
  <w:footnote w:id="9">
    <w:p w14:paraId="1E68EA4C" w14:textId="77777777" w:rsidR="007513AF" w:rsidRPr="00BD16E0" w:rsidRDefault="007513AF"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7513AF" w:rsidRPr="000C5D3D" w:rsidRDefault="007513AF"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7513AF" w:rsidRPr="0092041F" w:rsidRDefault="007513AF"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7513AF" w:rsidRPr="0092041F" w:rsidRDefault="007513AF" w:rsidP="00C67FAB">
      <w:pPr>
        <w:pStyle w:val="FootnoteText"/>
        <w:jc w:val="both"/>
        <w:rPr>
          <w:rFonts w:ascii="GHEA Grapalat" w:hAnsi="GHEA Grapalat"/>
          <w:i/>
        </w:rPr>
      </w:pPr>
    </w:p>
  </w:footnote>
  <w:footnote w:id="10">
    <w:p w14:paraId="362A13F6" w14:textId="77777777" w:rsidR="007513AF" w:rsidRPr="00511966" w:rsidRDefault="007513AF"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7513AF" w:rsidRPr="008E4439" w:rsidRDefault="007513A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7513AF" w:rsidRPr="000811C1" w:rsidRDefault="007513AF" w:rsidP="0027573B">
      <w:pPr>
        <w:pStyle w:val="FootnoteText"/>
        <w:rPr>
          <w:rFonts w:ascii="Sylfaen" w:hAnsi="Sylfaen"/>
          <w:sz w:val="18"/>
          <w:szCs w:val="18"/>
        </w:rPr>
      </w:pPr>
    </w:p>
  </w:footnote>
  <w:footnote w:id="12">
    <w:p w14:paraId="44279788" w14:textId="77777777" w:rsidR="007513AF" w:rsidRPr="00A31673" w:rsidRDefault="007513AF">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129FF18A" w14:textId="77777777" w:rsidR="007513AF" w:rsidRPr="00810F23" w:rsidRDefault="007513AF" w:rsidP="00083F7A">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1D01F847" w14:textId="77777777" w:rsidR="007513AF" w:rsidRPr="005F2C25" w:rsidRDefault="007513AF" w:rsidP="00083F7A">
      <w:pPr>
        <w:pStyle w:val="FootnoteText"/>
        <w:rPr>
          <w:rFonts w:ascii="Times New Roman" w:hAnsi="Times New Roman"/>
        </w:rPr>
      </w:pPr>
    </w:p>
  </w:footnote>
  <w:footnote w:id="14">
    <w:p w14:paraId="4D69AA50" w14:textId="77777777" w:rsidR="007513AF" w:rsidRPr="00810F23" w:rsidRDefault="007513AF"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69B7AC88" w14:textId="77777777" w:rsidR="007513AF" w:rsidRPr="005F2C25" w:rsidRDefault="007513AF">
      <w:pPr>
        <w:pStyle w:val="FootnoteText"/>
        <w:rPr>
          <w:rFonts w:ascii="Times New Roman" w:hAnsi="Times New Roman"/>
        </w:rPr>
      </w:pPr>
    </w:p>
  </w:footnote>
  <w:footnote w:id="15">
    <w:p w14:paraId="56478499" w14:textId="77777777" w:rsidR="007513AF" w:rsidRDefault="007513AF" w:rsidP="006B3E56">
      <w:pPr>
        <w:jc w:val="both"/>
      </w:pPr>
    </w:p>
    <w:p w14:paraId="10B6C53D" w14:textId="77777777" w:rsidR="007513AF" w:rsidRDefault="007513AF"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7513AF" w:rsidRPr="00BE1F2C" w:rsidRDefault="007513AF"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7513AF" w:rsidRPr="00BE1F2C" w:rsidRDefault="007513AF"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7513AF" w:rsidRDefault="007513AF" w:rsidP="006B3E56">
      <w:pPr>
        <w:pStyle w:val="FootnoteText"/>
        <w:rPr>
          <w:rFonts w:asciiTheme="minorHAnsi" w:hAnsiTheme="minorHAnsi"/>
          <w:lang w:val="af-ZA"/>
        </w:rPr>
      </w:pPr>
    </w:p>
  </w:footnote>
  <w:footnote w:id="16">
    <w:p w14:paraId="72B9FB35" w14:textId="77777777" w:rsidR="007513AF" w:rsidRDefault="007513AF">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7513AF" w:rsidRPr="00CA073A" w:rsidRDefault="007513AF">
      <w:pPr>
        <w:pStyle w:val="FootnoteText"/>
        <w:rPr>
          <w:rFonts w:ascii="Sylfaen" w:hAnsi="Sylfaen"/>
        </w:rPr>
      </w:pPr>
    </w:p>
  </w:footnote>
  <w:footnote w:id="17">
    <w:p w14:paraId="07CC3E11" w14:textId="56F48E44" w:rsidR="007513AF" w:rsidRPr="007B2377" w:rsidRDefault="007513AF" w:rsidP="007B2377">
      <w:pPr>
        <w:widowControl w:val="0"/>
        <w:spacing w:line="360" w:lineRule="auto"/>
        <w:jc w:val="both"/>
        <w:rPr>
          <w:rFonts w:ascii="GHEA Grapalat" w:hAnsi="GHEA Grapalat"/>
          <w:b/>
          <w:bCs/>
          <w:i/>
          <w:sz w:val="20"/>
          <w:szCs w:val="20"/>
        </w:rPr>
      </w:pPr>
      <w:r w:rsidRPr="007B2377">
        <w:rPr>
          <w:rStyle w:val="FootnoteReference"/>
          <w:rFonts w:ascii="GHEA Grapalat" w:hAnsi="GHEA Grapalat"/>
          <w:b/>
          <w:bCs/>
        </w:rPr>
        <w:t>*</w:t>
      </w:r>
      <w:r w:rsidRPr="007B2377">
        <w:rPr>
          <w:rFonts w:ascii="GHEA Grapalat" w:hAnsi="GHEA Grapalat"/>
          <w:b/>
          <w:bCs/>
        </w:rPr>
        <w:t xml:space="preserve"> </w:t>
      </w:r>
      <w:r w:rsidRPr="007B2377">
        <w:rPr>
          <w:rFonts w:ascii="GHEA Grapalat" w:hAnsi="GHEA Grapalat"/>
          <w:b/>
          <w:bCs/>
          <w:i/>
          <w:sz w:val="20"/>
          <w:szCs w:val="20"/>
        </w:rPr>
        <w:t>Заполняется секретарем Комиссии до опубликования приглашения в бюллетене.</w:t>
      </w:r>
    </w:p>
    <w:p w14:paraId="2DAB8C8C" w14:textId="77777777" w:rsidR="007513AF" w:rsidRPr="007B2377" w:rsidRDefault="007513AF" w:rsidP="002C5D85">
      <w:pPr>
        <w:widowControl w:val="0"/>
        <w:jc w:val="both"/>
        <w:rPr>
          <w:rFonts w:ascii="GHEA Grapalat" w:hAnsi="GHEA Grapalat"/>
          <w:b/>
          <w:bCs/>
        </w:rPr>
      </w:pPr>
      <w:r w:rsidRPr="007B2377">
        <w:rPr>
          <w:rFonts w:ascii="GHEA Grapalat" w:hAnsi="GHEA Grapalat"/>
          <w:b/>
          <w:bCs/>
        </w:rPr>
        <w:t>** ЕСЛИ УЧАСТНИК ЯВЛЯЕТСЯ ПЛАТЕЛЬЩИКОМ НДС, НЕОБХОДИМО ЗАПОЛНИТЬ ОБЩУЮ ЦЕНУ В ПРОЦЕНТАХ ОТ МАКСИМАЛЬНОЙ ЦЕНЫ ЕДИНИЦЫ В КОЛОНКЕ «НДС»</w:t>
      </w:r>
    </w:p>
    <w:p w14:paraId="7F02BA8A" w14:textId="293BA41D" w:rsidR="007513AF" w:rsidRPr="007B2377" w:rsidRDefault="007513AF" w:rsidP="002C5D85">
      <w:pPr>
        <w:widowControl w:val="0"/>
        <w:jc w:val="both"/>
        <w:rPr>
          <w:rFonts w:ascii="GHEA Grapalat" w:hAnsi="GHEA Grapalat"/>
          <w:b/>
          <w:bCs/>
        </w:rPr>
      </w:pPr>
      <w:r w:rsidRPr="007B2377">
        <w:rPr>
          <w:rFonts w:ascii="GHEA Grapalat" w:hAnsi="GHEA Grapalat"/>
          <w:b/>
          <w:bCs/>
        </w:rPr>
        <w:t xml:space="preserve">  ЕСЛИ НЕ БЕЗ "НДС В КОЛОННЕ".</w:t>
      </w:r>
    </w:p>
  </w:footnote>
  <w:footnote w:id="18">
    <w:p w14:paraId="3D85114F" w14:textId="77777777" w:rsidR="007513AF" w:rsidRPr="00416905" w:rsidRDefault="007513AF">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7513AF" w:rsidRPr="00000327" w:rsidRDefault="007513AF"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7513AF" w:rsidRPr="00601148" w:rsidRDefault="007513AF" w:rsidP="00416905">
      <w:pPr>
        <w:pStyle w:val="FootnoteText"/>
        <w:jc w:val="both"/>
      </w:pPr>
    </w:p>
  </w:footnote>
  <w:footnote w:id="19">
    <w:p w14:paraId="4E4171BB" w14:textId="77777777" w:rsidR="007513AF" w:rsidRPr="00217344" w:rsidRDefault="007513AF"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FB503B3" w14:textId="77777777" w:rsidR="007513AF" w:rsidRPr="00217344" w:rsidRDefault="007513AF"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664EB542" w14:textId="77777777" w:rsidR="007513AF" w:rsidRPr="00217344" w:rsidRDefault="007513AF"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202B3AB6" w14:textId="77777777" w:rsidR="007513AF" w:rsidRPr="00124BE9" w:rsidRDefault="007513AF"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7513AF" w:rsidRPr="00124BE9" w:rsidRDefault="007513AF" w:rsidP="00BB28C8">
      <w:pPr>
        <w:pStyle w:val="FootnoteText"/>
        <w:widowControl w:val="0"/>
        <w:jc w:val="both"/>
        <w:rPr>
          <w:rFonts w:ascii="GHEA Grapalat" w:hAnsi="GHEA Grapalat"/>
          <w:lang w:val="hy-AM"/>
        </w:rPr>
      </w:pPr>
    </w:p>
  </w:footnote>
  <w:footnote w:id="23">
    <w:p w14:paraId="5B306311" w14:textId="77777777" w:rsidR="007513AF" w:rsidRPr="00124BE9" w:rsidRDefault="007513AF"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4">
    <w:p w14:paraId="6A55779D" w14:textId="77777777" w:rsidR="007513AF" w:rsidRPr="00A6067F" w:rsidRDefault="007513AF"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7513AF" w:rsidRPr="00A6067F" w:rsidRDefault="007513AF"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5">
    <w:p w14:paraId="7BFC82F4" w14:textId="77777777" w:rsidR="007513AF" w:rsidRPr="000A504A" w:rsidRDefault="007513AF"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7513AF" w:rsidRPr="00124BE9" w:rsidRDefault="007513AF" w:rsidP="00BB28C8">
      <w:pPr>
        <w:pStyle w:val="FootnoteText"/>
        <w:widowControl w:val="0"/>
        <w:jc w:val="both"/>
        <w:rPr>
          <w:rFonts w:ascii="GHEA Grapalat" w:hAnsi="GHEA Grapalat"/>
          <w:lang w:val="hy-AM"/>
        </w:rPr>
      </w:pPr>
    </w:p>
  </w:footnote>
  <w:footnote w:id="26">
    <w:p w14:paraId="1A96D48C" w14:textId="77777777" w:rsidR="007513AF" w:rsidRPr="00EB336B" w:rsidRDefault="007513AF"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7513AF" w:rsidRPr="00F77F4C" w:rsidRDefault="007513AF"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7513AF" w:rsidRPr="00F77F4C" w:rsidRDefault="007513AF"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2C4BFC9B" w14:textId="77777777" w:rsidR="007513AF" w:rsidRPr="004078D0" w:rsidRDefault="007513AF" w:rsidP="00BB28C8">
      <w:pPr>
        <w:pStyle w:val="FootnoteText"/>
        <w:widowControl w:val="0"/>
        <w:jc w:val="both"/>
        <w:rPr>
          <w:rFonts w:ascii="GHEA Grapalat" w:hAnsi="GHEA Grapalat"/>
          <w:sz w:val="2"/>
          <w:szCs w:val="2"/>
          <w:lang w:val="hy-AM"/>
        </w:rPr>
      </w:pPr>
    </w:p>
    <w:p w14:paraId="7A268206" w14:textId="77777777" w:rsidR="007513AF" w:rsidRPr="004078D0" w:rsidRDefault="007513AF" w:rsidP="00BB28C8">
      <w:pPr>
        <w:pStyle w:val="FootnoteText"/>
        <w:widowControl w:val="0"/>
        <w:jc w:val="both"/>
        <w:rPr>
          <w:rFonts w:ascii="GHEA Grapalat" w:hAnsi="GHEA Grapalat"/>
          <w:sz w:val="2"/>
          <w:szCs w:val="2"/>
          <w:lang w:val="hy-AM"/>
        </w:rPr>
      </w:pPr>
    </w:p>
  </w:footnote>
  <w:footnote w:id="27">
    <w:p w14:paraId="32571777" w14:textId="77777777" w:rsidR="007513AF" w:rsidRPr="00124BE9" w:rsidRDefault="007513AF"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14:paraId="522C10AA" w14:textId="77777777" w:rsidR="007513AF" w:rsidRPr="00124BE9" w:rsidRDefault="007513AF"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9">
    <w:p w14:paraId="7F881AD4" w14:textId="77777777" w:rsidR="007513AF" w:rsidRPr="00124BE9" w:rsidRDefault="007513AF"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7513AF" w:rsidRPr="001C4E24" w:rsidRDefault="007513AF" w:rsidP="00BB28C8">
      <w:pPr>
        <w:pStyle w:val="FootnoteText"/>
        <w:rPr>
          <w:lang w:val="hy-AM"/>
        </w:rPr>
      </w:pPr>
    </w:p>
  </w:footnote>
  <w:footnote w:id="30">
    <w:p w14:paraId="032FE955" w14:textId="77777777" w:rsidR="007513AF" w:rsidRPr="00124BE9" w:rsidRDefault="007513AF"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1">
    <w:p w14:paraId="601701CC" w14:textId="7E640717" w:rsidR="007513AF" w:rsidRPr="00124BE9" w:rsidRDefault="007513AF"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12501"/>
    <w:multiLevelType w:val="hybridMultilevel"/>
    <w:tmpl w:val="896C7BB0"/>
    <w:lvl w:ilvl="0" w:tplc="B6044FEA">
      <w:start w:val="1"/>
      <w:numFmt w:val="decimal"/>
      <w:lvlText w:val="%1."/>
      <w:lvlJc w:val="left"/>
      <w:pPr>
        <w:ind w:left="1287" w:hanging="360"/>
      </w:pPr>
      <w:rPr>
        <w:sz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712ADD"/>
    <w:multiLevelType w:val="hybridMultilevel"/>
    <w:tmpl w:val="030AE1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F5E3B2D"/>
    <w:multiLevelType w:val="hybridMultilevel"/>
    <w:tmpl w:val="BAE8E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016242F"/>
    <w:multiLevelType w:val="hybridMultilevel"/>
    <w:tmpl w:val="A65CCA82"/>
    <w:lvl w:ilvl="0" w:tplc="14381E1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E036E7C"/>
    <w:multiLevelType w:val="hybridMultilevel"/>
    <w:tmpl w:val="AC56D474"/>
    <w:lvl w:ilvl="0" w:tplc="0C128A0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411238"/>
    <w:multiLevelType w:val="hybridMultilevel"/>
    <w:tmpl w:val="06B6B7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5A76AC0"/>
    <w:multiLevelType w:val="hybridMultilevel"/>
    <w:tmpl w:val="2CFC29E2"/>
    <w:lvl w:ilvl="0" w:tplc="E2904AA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C74512"/>
    <w:multiLevelType w:val="hybridMultilevel"/>
    <w:tmpl w:val="2AF0B1A8"/>
    <w:lvl w:ilvl="0" w:tplc="68306F4C">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8" w15:restartNumberingAfterBreak="0">
    <w:nsid w:val="4FD026A3"/>
    <w:multiLevelType w:val="hybridMultilevel"/>
    <w:tmpl w:val="C7FA36C2"/>
    <w:lvl w:ilvl="0" w:tplc="217AC6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C10B35"/>
    <w:multiLevelType w:val="hybridMultilevel"/>
    <w:tmpl w:val="52285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30B2E"/>
    <w:multiLevelType w:val="hybridMultilevel"/>
    <w:tmpl w:val="3CBC8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6C572097"/>
    <w:multiLevelType w:val="hybridMultilevel"/>
    <w:tmpl w:val="FD568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78930622">
    <w:abstractNumId w:val="32"/>
  </w:num>
  <w:num w:numId="2" w16cid:durableId="1863199283">
    <w:abstractNumId w:val="14"/>
  </w:num>
  <w:num w:numId="3" w16cid:durableId="1599216696">
    <w:abstractNumId w:val="30"/>
  </w:num>
  <w:num w:numId="4" w16cid:durableId="825974692">
    <w:abstractNumId w:val="21"/>
  </w:num>
  <w:num w:numId="5" w16cid:durableId="1967352751">
    <w:abstractNumId w:val="35"/>
  </w:num>
  <w:num w:numId="6" w16cid:durableId="1223559000">
    <w:abstractNumId w:val="32"/>
    <w:lvlOverride w:ilvl="0">
      <w:startOverride w:val="1"/>
    </w:lvlOverride>
    <w:lvlOverride w:ilvl="1"/>
    <w:lvlOverride w:ilvl="2"/>
    <w:lvlOverride w:ilvl="3"/>
    <w:lvlOverride w:ilvl="4"/>
    <w:lvlOverride w:ilvl="5"/>
    <w:lvlOverride w:ilvl="6"/>
    <w:lvlOverride w:ilvl="7"/>
    <w:lvlOverride w:ilvl="8"/>
  </w:num>
  <w:num w:numId="7" w16cid:durableId="6346789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36473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6110068">
    <w:abstractNumId w:val="25"/>
  </w:num>
  <w:num w:numId="10" w16cid:durableId="967469201">
    <w:abstractNumId w:val="7"/>
  </w:num>
  <w:num w:numId="11" w16cid:durableId="191773663">
    <w:abstractNumId w:val="11"/>
  </w:num>
  <w:num w:numId="12" w16cid:durableId="1239637367">
    <w:abstractNumId w:val="43"/>
  </w:num>
  <w:num w:numId="13" w16cid:durableId="1031537384">
    <w:abstractNumId w:val="39"/>
  </w:num>
  <w:num w:numId="14" w16cid:durableId="286814731">
    <w:abstractNumId w:val="17"/>
  </w:num>
  <w:num w:numId="15" w16cid:durableId="500507662">
    <w:abstractNumId w:val="42"/>
  </w:num>
  <w:num w:numId="16" w16cid:durableId="1032803093">
    <w:abstractNumId w:val="20"/>
  </w:num>
  <w:num w:numId="17" w16cid:durableId="946153373">
    <w:abstractNumId w:val="8"/>
  </w:num>
  <w:num w:numId="18" w16cid:durableId="408239491">
    <w:abstractNumId w:val="1"/>
  </w:num>
  <w:num w:numId="19" w16cid:durableId="1704012122">
    <w:abstractNumId w:val="22"/>
  </w:num>
  <w:num w:numId="20" w16cid:durableId="563151188">
    <w:abstractNumId w:val="22"/>
  </w:num>
  <w:num w:numId="21" w16cid:durableId="1263588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9125687">
    <w:abstractNumId w:val="33"/>
  </w:num>
  <w:num w:numId="23" w16cid:durableId="1144078793">
    <w:abstractNumId w:val="10"/>
  </w:num>
  <w:num w:numId="24" w16cid:durableId="162282690">
    <w:abstractNumId w:val="29"/>
  </w:num>
  <w:num w:numId="25" w16cid:durableId="358288040">
    <w:abstractNumId w:val="31"/>
  </w:num>
  <w:num w:numId="26" w16cid:durableId="2096047362">
    <w:abstractNumId w:val="19"/>
  </w:num>
  <w:num w:numId="27" w16cid:durableId="1333678601">
    <w:abstractNumId w:val="9"/>
  </w:num>
  <w:num w:numId="28" w16cid:durableId="1463377681">
    <w:abstractNumId w:val="15"/>
  </w:num>
  <w:num w:numId="29" w16cid:durableId="2072001442">
    <w:abstractNumId w:val="4"/>
  </w:num>
  <w:num w:numId="30" w16cid:durableId="510295230">
    <w:abstractNumId w:val="2"/>
  </w:num>
  <w:num w:numId="31" w16cid:durableId="1230464495">
    <w:abstractNumId w:val="0"/>
  </w:num>
  <w:num w:numId="32" w16cid:durableId="683021854">
    <w:abstractNumId w:val="12"/>
  </w:num>
  <w:num w:numId="33" w16cid:durableId="46758887">
    <w:abstractNumId w:val="37"/>
  </w:num>
  <w:num w:numId="34" w16cid:durableId="1349714483">
    <w:abstractNumId w:val="34"/>
  </w:num>
  <w:num w:numId="35" w16cid:durableId="864559470">
    <w:abstractNumId w:val="41"/>
  </w:num>
  <w:num w:numId="36" w16cid:durableId="391664041">
    <w:abstractNumId w:val="16"/>
  </w:num>
  <w:num w:numId="37" w16cid:durableId="685057460">
    <w:abstractNumId w:val="13"/>
  </w:num>
  <w:num w:numId="38" w16cid:durableId="1818760396">
    <w:abstractNumId w:val="6"/>
  </w:num>
  <w:num w:numId="39" w16cid:durableId="1241256681">
    <w:abstractNumId w:val="38"/>
  </w:num>
  <w:num w:numId="40" w16cid:durableId="14498550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03144421">
    <w:abstractNumId w:val="40"/>
  </w:num>
  <w:num w:numId="42" w16cid:durableId="545026527">
    <w:abstractNumId w:val="27"/>
  </w:num>
  <w:num w:numId="43" w16cid:durableId="1218322043">
    <w:abstractNumId w:val="23"/>
  </w:num>
  <w:num w:numId="44" w16cid:durableId="1309089574">
    <w:abstractNumId w:val="28"/>
  </w:num>
  <w:num w:numId="45" w16cid:durableId="1528133894">
    <w:abstractNumId w:val="36"/>
  </w:num>
  <w:num w:numId="46" w16cid:durableId="1921790433">
    <w:abstractNumId w:val="3"/>
  </w:num>
  <w:num w:numId="47" w16cid:durableId="229000398">
    <w:abstractNumId w:val="24"/>
  </w:num>
  <w:num w:numId="48" w16cid:durableId="668871611">
    <w:abstractNumId w:val="18"/>
  </w:num>
  <w:num w:numId="49" w16cid:durableId="663970495">
    <w:abstractNumId w:val="2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4AC"/>
    <w:rsid w:val="000058CF"/>
    <w:rsid w:val="00005D30"/>
    <w:rsid w:val="0000622A"/>
    <w:rsid w:val="00006590"/>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2907"/>
    <w:rsid w:val="000330A3"/>
    <w:rsid w:val="00033946"/>
    <w:rsid w:val="00033B20"/>
    <w:rsid w:val="00033C85"/>
    <w:rsid w:val="00033ED4"/>
    <w:rsid w:val="00034CED"/>
    <w:rsid w:val="000361AD"/>
    <w:rsid w:val="00037DDE"/>
    <w:rsid w:val="00040658"/>
    <w:rsid w:val="000408D8"/>
    <w:rsid w:val="00041366"/>
    <w:rsid w:val="000424BA"/>
    <w:rsid w:val="000429FE"/>
    <w:rsid w:val="00042BD4"/>
    <w:rsid w:val="00043225"/>
    <w:rsid w:val="0004387F"/>
    <w:rsid w:val="00046758"/>
    <w:rsid w:val="00046BAC"/>
    <w:rsid w:val="000473EF"/>
    <w:rsid w:val="00051006"/>
    <w:rsid w:val="00051225"/>
    <w:rsid w:val="00051490"/>
    <w:rsid w:val="0005165A"/>
    <w:rsid w:val="00051B7F"/>
    <w:rsid w:val="00051F89"/>
    <w:rsid w:val="00052084"/>
    <w:rsid w:val="0005217C"/>
    <w:rsid w:val="000530B7"/>
    <w:rsid w:val="000537FF"/>
    <w:rsid w:val="00053BFB"/>
    <w:rsid w:val="000540F1"/>
    <w:rsid w:val="000550DA"/>
    <w:rsid w:val="00055129"/>
    <w:rsid w:val="00055195"/>
    <w:rsid w:val="000559E8"/>
    <w:rsid w:val="00055A78"/>
    <w:rsid w:val="00055B1D"/>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6746F"/>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1AE5"/>
    <w:rsid w:val="000820B2"/>
    <w:rsid w:val="000822C1"/>
    <w:rsid w:val="00082679"/>
    <w:rsid w:val="00082ADC"/>
    <w:rsid w:val="00082DE0"/>
    <w:rsid w:val="00083558"/>
    <w:rsid w:val="000836D9"/>
    <w:rsid w:val="00083F7A"/>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B60"/>
    <w:rsid w:val="000A4FC5"/>
    <w:rsid w:val="000A504A"/>
    <w:rsid w:val="000A5316"/>
    <w:rsid w:val="000A5B16"/>
    <w:rsid w:val="000A679A"/>
    <w:rsid w:val="000A6B75"/>
    <w:rsid w:val="000A72AD"/>
    <w:rsid w:val="000A7528"/>
    <w:rsid w:val="000A7CC2"/>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B7CE6"/>
    <w:rsid w:val="000C062F"/>
    <w:rsid w:val="000C0A9D"/>
    <w:rsid w:val="000C165F"/>
    <w:rsid w:val="000C1F01"/>
    <w:rsid w:val="000C264F"/>
    <w:rsid w:val="000C36C6"/>
    <w:rsid w:val="000C37BD"/>
    <w:rsid w:val="000C3BD3"/>
    <w:rsid w:val="000C3F69"/>
    <w:rsid w:val="000C50AF"/>
    <w:rsid w:val="000C5A09"/>
    <w:rsid w:val="000C5CC1"/>
    <w:rsid w:val="000C5D3D"/>
    <w:rsid w:val="000C5D59"/>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6448"/>
    <w:rsid w:val="000E7612"/>
    <w:rsid w:val="000E7936"/>
    <w:rsid w:val="000E79BD"/>
    <w:rsid w:val="000F0687"/>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AFD"/>
    <w:rsid w:val="00132FA8"/>
    <w:rsid w:val="00133A5A"/>
    <w:rsid w:val="00133CE4"/>
    <w:rsid w:val="00134D6E"/>
    <w:rsid w:val="00134DC5"/>
    <w:rsid w:val="00134FE3"/>
    <w:rsid w:val="001355F9"/>
    <w:rsid w:val="00135840"/>
    <w:rsid w:val="00135B30"/>
    <w:rsid w:val="001361B2"/>
    <w:rsid w:val="001369CB"/>
    <w:rsid w:val="001377BA"/>
    <w:rsid w:val="00137A5C"/>
    <w:rsid w:val="0014000D"/>
    <w:rsid w:val="001403AE"/>
    <w:rsid w:val="00140841"/>
    <w:rsid w:val="00140BE8"/>
    <w:rsid w:val="00142496"/>
    <w:rsid w:val="001439BD"/>
    <w:rsid w:val="00143BD7"/>
    <w:rsid w:val="00143E8C"/>
    <w:rsid w:val="00143E9D"/>
    <w:rsid w:val="0014472E"/>
    <w:rsid w:val="001448F8"/>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5F60"/>
    <w:rsid w:val="001662B1"/>
    <w:rsid w:val="00166832"/>
    <w:rsid w:val="001675BD"/>
    <w:rsid w:val="00167898"/>
    <w:rsid w:val="001679A6"/>
    <w:rsid w:val="00171E80"/>
    <w:rsid w:val="00171E97"/>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7FB"/>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ADF"/>
    <w:rsid w:val="00183DD8"/>
    <w:rsid w:val="00183FEA"/>
    <w:rsid w:val="00184D18"/>
    <w:rsid w:val="00184F17"/>
    <w:rsid w:val="00185684"/>
    <w:rsid w:val="00185753"/>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33F"/>
    <w:rsid w:val="00195A47"/>
    <w:rsid w:val="00195F24"/>
    <w:rsid w:val="00196487"/>
    <w:rsid w:val="00196A56"/>
    <w:rsid w:val="00196F14"/>
    <w:rsid w:val="00197051"/>
    <w:rsid w:val="001A070B"/>
    <w:rsid w:val="001A1B0D"/>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60E"/>
    <w:rsid w:val="001B1C67"/>
    <w:rsid w:val="001B1FC4"/>
    <w:rsid w:val="001B32D9"/>
    <w:rsid w:val="001B37D2"/>
    <w:rsid w:val="001B40EF"/>
    <w:rsid w:val="001B45A9"/>
    <w:rsid w:val="001B478E"/>
    <w:rsid w:val="001B6087"/>
    <w:rsid w:val="001B6FCF"/>
    <w:rsid w:val="001B708D"/>
    <w:rsid w:val="001C07C6"/>
    <w:rsid w:val="001C0849"/>
    <w:rsid w:val="001C1570"/>
    <w:rsid w:val="001C1C0C"/>
    <w:rsid w:val="001C235F"/>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3E41"/>
    <w:rsid w:val="001D4FB3"/>
    <w:rsid w:val="001D51D0"/>
    <w:rsid w:val="001D5785"/>
    <w:rsid w:val="001D5EBF"/>
    <w:rsid w:val="001D5FF7"/>
    <w:rsid w:val="001D6531"/>
    <w:rsid w:val="001D6627"/>
    <w:rsid w:val="001D701B"/>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447"/>
    <w:rsid w:val="001E65D1"/>
    <w:rsid w:val="001E7733"/>
    <w:rsid w:val="001E79D9"/>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0DD4"/>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D02"/>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12BF"/>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A15"/>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B1E"/>
    <w:rsid w:val="00252C9C"/>
    <w:rsid w:val="00252E8E"/>
    <w:rsid w:val="002542AE"/>
    <w:rsid w:val="00254A26"/>
    <w:rsid w:val="00254A36"/>
    <w:rsid w:val="002554A3"/>
    <w:rsid w:val="002559B9"/>
    <w:rsid w:val="00256672"/>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B31"/>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87AA4"/>
    <w:rsid w:val="00290087"/>
    <w:rsid w:val="00290FFD"/>
    <w:rsid w:val="00291690"/>
    <w:rsid w:val="00291919"/>
    <w:rsid w:val="00291EFF"/>
    <w:rsid w:val="002920F1"/>
    <w:rsid w:val="002926D4"/>
    <w:rsid w:val="0029293C"/>
    <w:rsid w:val="002931A8"/>
    <w:rsid w:val="00293A25"/>
    <w:rsid w:val="00293A76"/>
    <w:rsid w:val="002941F2"/>
    <w:rsid w:val="00294BD5"/>
    <w:rsid w:val="00294F67"/>
    <w:rsid w:val="00294FFF"/>
    <w:rsid w:val="0029515A"/>
    <w:rsid w:val="002967C5"/>
    <w:rsid w:val="00296D2D"/>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70A"/>
    <w:rsid w:val="002C5B35"/>
    <w:rsid w:val="002C5D85"/>
    <w:rsid w:val="002C605B"/>
    <w:rsid w:val="002C6B3C"/>
    <w:rsid w:val="002C6CF7"/>
    <w:rsid w:val="002C7037"/>
    <w:rsid w:val="002C74A3"/>
    <w:rsid w:val="002D02FE"/>
    <w:rsid w:val="002D0E82"/>
    <w:rsid w:val="002D156F"/>
    <w:rsid w:val="002D15CE"/>
    <w:rsid w:val="002D17E4"/>
    <w:rsid w:val="002D1AAA"/>
    <w:rsid w:val="002D1D46"/>
    <w:rsid w:val="002D207D"/>
    <w:rsid w:val="002D20E8"/>
    <w:rsid w:val="002D236D"/>
    <w:rsid w:val="002D2952"/>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0AB"/>
    <w:rsid w:val="003061CB"/>
    <w:rsid w:val="003064D4"/>
    <w:rsid w:val="003065C4"/>
    <w:rsid w:val="00306C33"/>
    <w:rsid w:val="00307F3C"/>
    <w:rsid w:val="003101E4"/>
    <w:rsid w:val="00310A82"/>
    <w:rsid w:val="00310B6E"/>
    <w:rsid w:val="00310ED2"/>
    <w:rsid w:val="00311076"/>
    <w:rsid w:val="003117FE"/>
    <w:rsid w:val="00311C27"/>
    <w:rsid w:val="00312737"/>
    <w:rsid w:val="00313216"/>
    <w:rsid w:val="003141B6"/>
    <w:rsid w:val="00316381"/>
    <w:rsid w:val="003163A5"/>
    <w:rsid w:val="003169A4"/>
    <w:rsid w:val="00316A13"/>
    <w:rsid w:val="00316F0D"/>
    <w:rsid w:val="003172A5"/>
    <w:rsid w:val="00317BD2"/>
    <w:rsid w:val="0032071C"/>
    <w:rsid w:val="00321A56"/>
    <w:rsid w:val="00321B20"/>
    <w:rsid w:val="003240F7"/>
    <w:rsid w:val="00325043"/>
    <w:rsid w:val="00325546"/>
    <w:rsid w:val="003259C5"/>
    <w:rsid w:val="00325CC0"/>
    <w:rsid w:val="00326507"/>
    <w:rsid w:val="003267C8"/>
    <w:rsid w:val="00327436"/>
    <w:rsid w:val="00330BD3"/>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068D"/>
    <w:rsid w:val="0036230B"/>
    <w:rsid w:val="003629F7"/>
    <w:rsid w:val="00363298"/>
    <w:rsid w:val="00363335"/>
    <w:rsid w:val="00363627"/>
    <w:rsid w:val="00363E98"/>
    <w:rsid w:val="00364E7A"/>
    <w:rsid w:val="003650C5"/>
    <w:rsid w:val="00365152"/>
    <w:rsid w:val="0036520F"/>
    <w:rsid w:val="003653B7"/>
    <w:rsid w:val="0036570F"/>
    <w:rsid w:val="00365AD5"/>
    <w:rsid w:val="0036650F"/>
    <w:rsid w:val="00366C4E"/>
    <w:rsid w:val="00367A9A"/>
    <w:rsid w:val="00367EDA"/>
    <w:rsid w:val="00367F26"/>
    <w:rsid w:val="00370ECD"/>
    <w:rsid w:val="00371681"/>
    <w:rsid w:val="0037177E"/>
    <w:rsid w:val="003717D2"/>
    <w:rsid w:val="00372C2B"/>
    <w:rsid w:val="00372C67"/>
    <w:rsid w:val="00372D7E"/>
    <w:rsid w:val="00372FAD"/>
    <w:rsid w:val="0037329F"/>
    <w:rsid w:val="00373E73"/>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9DB"/>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33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0B88"/>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23"/>
    <w:rsid w:val="00405996"/>
    <w:rsid w:val="00405F21"/>
    <w:rsid w:val="004064BA"/>
    <w:rsid w:val="0040687D"/>
    <w:rsid w:val="004068F5"/>
    <w:rsid w:val="00406DC2"/>
    <w:rsid w:val="004072C8"/>
    <w:rsid w:val="0040761D"/>
    <w:rsid w:val="004101C5"/>
    <w:rsid w:val="0041023E"/>
    <w:rsid w:val="004110AC"/>
    <w:rsid w:val="004116A0"/>
    <w:rsid w:val="00411D9D"/>
    <w:rsid w:val="00412C15"/>
    <w:rsid w:val="00413390"/>
    <w:rsid w:val="00413595"/>
    <w:rsid w:val="00414F4A"/>
    <w:rsid w:val="004153E3"/>
    <w:rsid w:val="00415722"/>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747"/>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589B"/>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8D1"/>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4E"/>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3CEB"/>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1B4"/>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1E7"/>
    <w:rsid w:val="004C248E"/>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CCB"/>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0F4"/>
    <w:rsid w:val="004F6B44"/>
    <w:rsid w:val="004F6DE8"/>
    <w:rsid w:val="004F709A"/>
    <w:rsid w:val="004F78B4"/>
    <w:rsid w:val="004F78EF"/>
    <w:rsid w:val="004F7933"/>
    <w:rsid w:val="00500780"/>
    <w:rsid w:val="00501516"/>
    <w:rsid w:val="0050161D"/>
    <w:rsid w:val="00501892"/>
    <w:rsid w:val="005020A2"/>
    <w:rsid w:val="00502397"/>
    <w:rsid w:val="005024D2"/>
    <w:rsid w:val="00503288"/>
    <w:rsid w:val="00503B5D"/>
    <w:rsid w:val="00503BFB"/>
    <w:rsid w:val="00504133"/>
    <w:rsid w:val="0050520C"/>
    <w:rsid w:val="00505912"/>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8DB"/>
    <w:rsid w:val="00512D1F"/>
    <w:rsid w:val="00512DDB"/>
    <w:rsid w:val="00513C9C"/>
    <w:rsid w:val="005143CD"/>
    <w:rsid w:val="00514466"/>
    <w:rsid w:val="00514B2A"/>
    <w:rsid w:val="0051520A"/>
    <w:rsid w:val="00515285"/>
    <w:rsid w:val="005162B1"/>
    <w:rsid w:val="005167C7"/>
    <w:rsid w:val="005169CF"/>
    <w:rsid w:val="00516DDC"/>
    <w:rsid w:val="005170F3"/>
    <w:rsid w:val="00517BD5"/>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7D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0C1"/>
    <w:rsid w:val="0056625A"/>
    <w:rsid w:val="00567040"/>
    <w:rsid w:val="00567893"/>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546E"/>
    <w:rsid w:val="005960B4"/>
    <w:rsid w:val="0059636E"/>
    <w:rsid w:val="005972CF"/>
    <w:rsid w:val="005A0192"/>
    <w:rsid w:val="005A1236"/>
    <w:rsid w:val="005A159E"/>
    <w:rsid w:val="005A17BE"/>
    <w:rsid w:val="005A2375"/>
    <w:rsid w:val="005A2D0A"/>
    <w:rsid w:val="005A3009"/>
    <w:rsid w:val="005A3362"/>
    <w:rsid w:val="005A3A35"/>
    <w:rsid w:val="005A3D17"/>
    <w:rsid w:val="005A3D72"/>
    <w:rsid w:val="005A3DC6"/>
    <w:rsid w:val="005A3EB8"/>
    <w:rsid w:val="005A3EDC"/>
    <w:rsid w:val="005A405F"/>
    <w:rsid w:val="005A4324"/>
    <w:rsid w:val="005A46E2"/>
    <w:rsid w:val="005A4D48"/>
    <w:rsid w:val="005A57B8"/>
    <w:rsid w:val="005A6435"/>
    <w:rsid w:val="005A6587"/>
    <w:rsid w:val="005A6E91"/>
    <w:rsid w:val="005A79EE"/>
    <w:rsid w:val="005A7A04"/>
    <w:rsid w:val="005A7FD2"/>
    <w:rsid w:val="005B0828"/>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25A9"/>
    <w:rsid w:val="005C42E1"/>
    <w:rsid w:val="005C4C12"/>
    <w:rsid w:val="005C4C37"/>
    <w:rsid w:val="005C6159"/>
    <w:rsid w:val="005C7613"/>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3BA7"/>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43C"/>
    <w:rsid w:val="005E3491"/>
    <w:rsid w:val="005E3501"/>
    <w:rsid w:val="005E3F8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40B2"/>
    <w:rsid w:val="005F53F2"/>
    <w:rsid w:val="005F581A"/>
    <w:rsid w:val="005F6312"/>
    <w:rsid w:val="005F6DED"/>
    <w:rsid w:val="005F732E"/>
    <w:rsid w:val="005F7C1D"/>
    <w:rsid w:val="00601148"/>
    <w:rsid w:val="00601797"/>
    <w:rsid w:val="006018E1"/>
    <w:rsid w:val="00605075"/>
    <w:rsid w:val="0060526C"/>
    <w:rsid w:val="00605382"/>
    <w:rsid w:val="00606328"/>
    <w:rsid w:val="0060652B"/>
    <w:rsid w:val="00606B84"/>
    <w:rsid w:val="00607120"/>
    <w:rsid w:val="00607F7B"/>
    <w:rsid w:val="0061007A"/>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C6F"/>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45CA8"/>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4F85"/>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77F19"/>
    <w:rsid w:val="00681F45"/>
    <w:rsid w:val="0068264F"/>
    <w:rsid w:val="00682E8D"/>
    <w:rsid w:val="00683E0A"/>
    <w:rsid w:val="006844DF"/>
    <w:rsid w:val="006848ED"/>
    <w:rsid w:val="00685962"/>
    <w:rsid w:val="00685A30"/>
    <w:rsid w:val="00685C48"/>
    <w:rsid w:val="00687D28"/>
    <w:rsid w:val="00687E34"/>
    <w:rsid w:val="006906E8"/>
    <w:rsid w:val="00691009"/>
    <w:rsid w:val="006912BB"/>
    <w:rsid w:val="00692C09"/>
    <w:rsid w:val="00692FA3"/>
    <w:rsid w:val="00693101"/>
    <w:rsid w:val="00693A59"/>
    <w:rsid w:val="00693ACD"/>
    <w:rsid w:val="00693C4E"/>
    <w:rsid w:val="006953B6"/>
    <w:rsid w:val="0069574A"/>
    <w:rsid w:val="006968E8"/>
    <w:rsid w:val="00696B96"/>
    <w:rsid w:val="00697031"/>
    <w:rsid w:val="00697C38"/>
    <w:rsid w:val="00697C9B"/>
    <w:rsid w:val="006A0321"/>
    <w:rsid w:val="006A0323"/>
    <w:rsid w:val="006A0D8B"/>
    <w:rsid w:val="006A134C"/>
    <w:rsid w:val="006A13C7"/>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78A"/>
    <w:rsid w:val="006C1D25"/>
    <w:rsid w:val="006C229E"/>
    <w:rsid w:val="006C2B56"/>
    <w:rsid w:val="006C2C13"/>
    <w:rsid w:val="006C2F98"/>
    <w:rsid w:val="006C3068"/>
    <w:rsid w:val="006C3115"/>
    <w:rsid w:val="006C312E"/>
    <w:rsid w:val="006C330D"/>
    <w:rsid w:val="006C47F0"/>
    <w:rsid w:val="006C679A"/>
    <w:rsid w:val="006C7836"/>
    <w:rsid w:val="006C7FD7"/>
    <w:rsid w:val="006D0B02"/>
    <w:rsid w:val="006D0D6F"/>
    <w:rsid w:val="006D0E83"/>
    <w:rsid w:val="006D1196"/>
    <w:rsid w:val="006D1826"/>
    <w:rsid w:val="006D1BA0"/>
    <w:rsid w:val="006D22CA"/>
    <w:rsid w:val="006D2D71"/>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549"/>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4EFF"/>
    <w:rsid w:val="00735365"/>
    <w:rsid w:val="00735A37"/>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3AF"/>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2E9F"/>
    <w:rsid w:val="0076368E"/>
    <w:rsid w:val="0076384C"/>
    <w:rsid w:val="007642C2"/>
    <w:rsid w:val="0076445D"/>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255"/>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377"/>
    <w:rsid w:val="007B29F6"/>
    <w:rsid w:val="007B2EA4"/>
    <w:rsid w:val="007B36E4"/>
    <w:rsid w:val="007B38F0"/>
    <w:rsid w:val="007B3A2A"/>
    <w:rsid w:val="007B3F5F"/>
    <w:rsid w:val="007B6811"/>
    <w:rsid w:val="007B6B4A"/>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9AE"/>
    <w:rsid w:val="007D0C96"/>
    <w:rsid w:val="007D1213"/>
    <w:rsid w:val="007D12B1"/>
    <w:rsid w:val="007D13EE"/>
    <w:rsid w:val="007D1692"/>
    <w:rsid w:val="007D2B56"/>
    <w:rsid w:val="007D2D1D"/>
    <w:rsid w:val="007D3E45"/>
    <w:rsid w:val="007D4017"/>
    <w:rsid w:val="007D4470"/>
    <w:rsid w:val="007D4E09"/>
    <w:rsid w:val="007D52DB"/>
    <w:rsid w:val="007D57BA"/>
    <w:rsid w:val="007D5841"/>
    <w:rsid w:val="007D6227"/>
    <w:rsid w:val="007D6E08"/>
    <w:rsid w:val="007D6F8E"/>
    <w:rsid w:val="007D716A"/>
    <w:rsid w:val="007D7663"/>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6ABD"/>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C9E"/>
    <w:rsid w:val="00840FE0"/>
    <w:rsid w:val="0084142E"/>
    <w:rsid w:val="0084161E"/>
    <w:rsid w:val="00842193"/>
    <w:rsid w:val="00842CDF"/>
    <w:rsid w:val="008435A4"/>
    <w:rsid w:val="008435DB"/>
    <w:rsid w:val="00843892"/>
    <w:rsid w:val="0084421D"/>
    <w:rsid w:val="00844434"/>
    <w:rsid w:val="00845AA5"/>
    <w:rsid w:val="008463FB"/>
    <w:rsid w:val="00847A91"/>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60D5"/>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17E2"/>
    <w:rsid w:val="00892068"/>
    <w:rsid w:val="008920F8"/>
    <w:rsid w:val="00892B95"/>
    <w:rsid w:val="008933B7"/>
    <w:rsid w:val="00893487"/>
    <w:rsid w:val="00893A65"/>
    <w:rsid w:val="00893F09"/>
    <w:rsid w:val="008947B7"/>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4DB1"/>
    <w:rsid w:val="008B4FDA"/>
    <w:rsid w:val="008B56A4"/>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5E6"/>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2CB1"/>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5355"/>
    <w:rsid w:val="00926470"/>
    <w:rsid w:val="00926875"/>
    <w:rsid w:val="0092717E"/>
    <w:rsid w:val="0092742D"/>
    <w:rsid w:val="00927888"/>
    <w:rsid w:val="00927A08"/>
    <w:rsid w:val="00927BE7"/>
    <w:rsid w:val="00930D97"/>
    <w:rsid w:val="00931A1F"/>
    <w:rsid w:val="00932115"/>
    <w:rsid w:val="009321EA"/>
    <w:rsid w:val="00932D67"/>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05E"/>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1D9A"/>
    <w:rsid w:val="00962791"/>
    <w:rsid w:val="009627B3"/>
    <w:rsid w:val="00963403"/>
    <w:rsid w:val="009639DF"/>
    <w:rsid w:val="009639FF"/>
    <w:rsid w:val="00963A26"/>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32D"/>
    <w:rsid w:val="009775DB"/>
    <w:rsid w:val="00981214"/>
    <w:rsid w:val="009813C4"/>
    <w:rsid w:val="00981540"/>
    <w:rsid w:val="0098244A"/>
    <w:rsid w:val="00983A27"/>
    <w:rsid w:val="00983AF5"/>
    <w:rsid w:val="00984456"/>
    <w:rsid w:val="00984BDB"/>
    <w:rsid w:val="00985291"/>
    <w:rsid w:val="009865B0"/>
    <w:rsid w:val="009873F3"/>
    <w:rsid w:val="009874C7"/>
    <w:rsid w:val="00987504"/>
    <w:rsid w:val="00987E76"/>
    <w:rsid w:val="00990375"/>
    <w:rsid w:val="0099052C"/>
    <w:rsid w:val="00990559"/>
    <w:rsid w:val="00990561"/>
    <w:rsid w:val="00990AB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45B"/>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3DD"/>
    <w:rsid w:val="009E68A6"/>
    <w:rsid w:val="009E68F3"/>
    <w:rsid w:val="009E7100"/>
    <w:rsid w:val="009F0660"/>
    <w:rsid w:val="009F06BA"/>
    <w:rsid w:val="009F0A1E"/>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14E"/>
    <w:rsid w:val="00A03791"/>
    <w:rsid w:val="00A03FEC"/>
    <w:rsid w:val="00A04202"/>
    <w:rsid w:val="00A04A90"/>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A16"/>
    <w:rsid w:val="00A14ED9"/>
    <w:rsid w:val="00A150A9"/>
    <w:rsid w:val="00A150D1"/>
    <w:rsid w:val="00A1623D"/>
    <w:rsid w:val="00A17A9E"/>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EA7"/>
    <w:rsid w:val="00A27FAF"/>
    <w:rsid w:val="00A3062D"/>
    <w:rsid w:val="00A3083E"/>
    <w:rsid w:val="00A30B3F"/>
    <w:rsid w:val="00A30BE3"/>
    <w:rsid w:val="00A30E33"/>
    <w:rsid w:val="00A31442"/>
    <w:rsid w:val="00A31673"/>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0F34"/>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5F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2DB"/>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1DCA"/>
    <w:rsid w:val="00AB2618"/>
    <w:rsid w:val="00AB2648"/>
    <w:rsid w:val="00AB2E1E"/>
    <w:rsid w:val="00AB2F8A"/>
    <w:rsid w:val="00AB3267"/>
    <w:rsid w:val="00AB3FFE"/>
    <w:rsid w:val="00AB4EAB"/>
    <w:rsid w:val="00AB54C3"/>
    <w:rsid w:val="00AB5AF2"/>
    <w:rsid w:val="00AB5D5B"/>
    <w:rsid w:val="00AB5E50"/>
    <w:rsid w:val="00AB620C"/>
    <w:rsid w:val="00AB64C0"/>
    <w:rsid w:val="00AB65DB"/>
    <w:rsid w:val="00AB7629"/>
    <w:rsid w:val="00AB77E2"/>
    <w:rsid w:val="00AB7D2E"/>
    <w:rsid w:val="00AC007A"/>
    <w:rsid w:val="00AC0541"/>
    <w:rsid w:val="00AC082E"/>
    <w:rsid w:val="00AC1C96"/>
    <w:rsid w:val="00AC2B65"/>
    <w:rsid w:val="00AC309E"/>
    <w:rsid w:val="00AC30D5"/>
    <w:rsid w:val="00AC3B57"/>
    <w:rsid w:val="00AC3F2F"/>
    <w:rsid w:val="00AC4EAF"/>
    <w:rsid w:val="00AC5807"/>
    <w:rsid w:val="00AC6523"/>
    <w:rsid w:val="00AC73D0"/>
    <w:rsid w:val="00AC743C"/>
    <w:rsid w:val="00AC7A2E"/>
    <w:rsid w:val="00AD0BEB"/>
    <w:rsid w:val="00AD1066"/>
    <w:rsid w:val="00AD1BFE"/>
    <w:rsid w:val="00AD1CBA"/>
    <w:rsid w:val="00AD2081"/>
    <w:rsid w:val="00AD279E"/>
    <w:rsid w:val="00AD305B"/>
    <w:rsid w:val="00AD34C9"/>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175"/>
    <w:rsid w:val="00AF7BE8"/>
    <w:rsid w:val="00B00003"/>
    <w:rsid w:val="00B011DF"/>
    <w:rsid w:val="00B01495"/>
    <w:rsid w:val="00B01568"/>
    <w:rsid w:val="00B025A2"/>
    <w:rsid w:val="00B027B8"/>
    <w:rsid w:val="00B02975"/>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1937"/>
    <w:rsid w:val="00B225D5"/>
    <w:rsid w:val="00B2283B"/>
    <w:rsid w:val="00B22B1B"/>
    <w:rsid w:val="00B237B4"/>
    <w:rsid w:val="00B23DF2"/>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37A6D"/>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BBB"/>
    <w:rsid w:val="00B51D9F"/>
    <w:rsid w:val="00B5219E"/>
    <w:rsid w:val="00B52987"/>
    <w:rsid w:val="00B52C16"/>
    <w:rsid w:val="00B5319F"/>
    <w:rsid w:val="00B5353D"/>
    <w:rsid w:val="00B53B93"/>
    <w:rsid w:val="00B53D73"/>
    <w:rsid w:val="00B53FF9"/>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6FA8"/>
    <w:rsid w:val="00B77FA6"/>
    <w:rsid w:val="00B8038B"/>
    <w:rsid w:val="00B81AD3"/>
    <w:rsid w:val="00B843BE"/>
    <w:rsid w:val="00B846F2"/>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744"/>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2ED"/>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779"/>
    <w:rsid w:val="00BC5D2F"/>
    <w:rsid w:val="00BC654F"/>
    <w:rsid w:val="00BC6807"/>
    <w:rsid w:val="00BC6E1C"/>
    <w:rsid w:val="00BC6EE1"/>
    <w:rsid w:val="00BC6FA9"/>
    <w:rsid w:val="00BC723A"/>
    <w:rsid w:val="00BD0588"/>
    <w:rsid w:val="00BD06B1"/>
    <w:rsid w:val="00BD0D0A"/>
    <w:rsid w:val="00BD1377"/>
    <w:rsid w:val="00BD16E0"/>
    <w:rsid w:val="00BD18AF"/>
    <w:rsid w:val="00BD24F2"/>
    <w:rsid w:val="00BD2920"/>
    <w:rsid w:val="00BD3389"/>
    <w:rsid w:val="00BD3B55"/>
    <w:rsid w:val="00BD3F93"/>
    <w:rsid w:val="00BD438D"/>
    <w:rsid w:val="00BD45F5"/>
    <w:rsid w:val="00BD4817"/>
    <w:rsid w:val="00BD4B37"/>
    <w:rsid w:val="00BD50E7"/>
    <w:rsid w:val="00BD572E"/>
    <w:rsid w:val="00BD5F94"/>
    <w:rsid w:val="00BD65FB"/>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26CF"/>
    <w:rsid w:val="00C132F1"/>
    <w:rsid w:val="00C135B1"/>
    <w:rsid w:val="00C13896"/>
    <w:rsid w:val="00C13B79"/>
    <w:rsid w:val="00C14561"/>
    <w:rsid w:val="00C14A30"/>
    <w:rsid w:val="00C14F1A"/>
    <w:rsid w:val="00C156C3"/>
    <w:rsid w:val="00C15BC3"/>
    <w:rsid w:val="00C15C0B"/>
    <w:rsid w:val="00C16602"/>
    <w:rsid w:val="00C16F3F"/>
    <w:rsid w:val="00C17414"/>
    <w:rsid w:val="00C1789F"/>
    <w:rsid w:val="00C207A1"/>
    <w:rsid w:val="00C21394"/>
    <w:rsid w:val="00C2151D"/>
    <w:rsid w:val="00C22421"/>
    <w:rsid w:val="00C231A0"/>
    <w:rsid w:val="00C232E0"/>
    <w:rsid w:val="00C23B1B"/>
    <w:rsid w:val="00C23D48"/>
    <w:rsid w:val="00C23F1D"/>
    <w:rsid w:val="00C240CD"/>
    <w:rsid w:val="00C24256"/>
    <w:rsid w:val="00C2434E"/>
    <w:rsid w:val="00C24CA6"/>
    <w:rsid w:val="00C26B4D"/>
    <w:rsid w:val="00C26CF7"/>
    <w:rsid w:val="00C2792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2EA"/>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76A1B"/>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3E88"/>
    <w:rsid w:val="00C84419"/>
    <w:rsid w:val="00C85FFA"/>
    <w:rsid w:val="00C861E9"/>
    <w:rsid w:val="00C864DC"/>
    <w:rsid w:val="00C86AB3"/>
    <w:rsid w:val="00C8738E"/>
    <w:rsid w:val="00C90796"/>
    <w:rsid w:val="00C90AA2"/>
    <w:rsid w:val="00C90BCA"/>
    <w:rsid w:val="00C90D3E"/>
    <w:rsid w:val="00C9153B"/>
    <w:rsid w:val="00C91F69"/>
    <w:rsid w:val="00C926E6"/>
    <w:rsid w:val="00C94323"/>
    <w:rsid w:val="00C94AA4"/>
    <w:rsid w:val="00C967F5"/>
    <w:rsid w:val="00C970BB"/>
    <w:rsid w:val="00C978AF"/>
    <w:rsid w:val="00C97ABE"/>
    <w:rsid w:val="00CA0015"/>
    <w:rsid w:val="00CA0668"/>
    <w:rsid w:val="00CA073A"/>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21C"/>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E42"/>
    <w:rsid w:val="00CB5F66"/>
    <w:rsid w:val="00CB68EF"/>
    <w:rsid w:val="00CB7572"/>
    <w:rsid w:val="00CB759C"/>
    <w:rsid w:val="00CB79A4"/>
    <w:rsid w:val="00CC0326"/>
    <w:rsid w:val="00CC041F"/>
    <w:rsid w:val="00CC0A8D"/>
    <w:rsid w:val="00CC19DC"/>
    <w:rsid w:val="00CC28E2"/>
    <w:rsid w:val="00CC3BAC"/>
    <w:rsid w:val="00CC4071"/>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6C23"/>
    <w:rsid w:val="00CD6CDA"/>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343"/>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687"/>
    <w:rsid w:val="00D03E7C"/>
    <w:rsid w:val="00D03F1D"/>
    <w:rsid w:val="00D043C1"/>
    <w:rsid w:val="00D043FA"/>
    <w:rsid w:val="00D04575"/>
    <w:rsid w:val="00D048EE"/>
    <w:rsid w:val="00D04B17"/>
    <w:rsid w:val="00D04BAA"/>
    <w:rsid w:val="00D0526D"/>
    <w:rsid w:val="00D05A4D"/>
    <w:rsid w:val="00D0677B"/>
    <w:rsid w:val="00D06AAC"/>
    <w:rsid w:val="00D07367"/>
    <w:rsid w:val="00D073DC"/>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357"/>
    <w:rsid w:val="00D22464"/>
    <w:rsid w:val="00D22B3B"/>
    <w:rsid w:val="00D22CBB"/>
    <w:rsid w:val="00D23C17"/>
    <w:rsid w:val="00D23E36"/>
    <w:rsid w:val="00D24392"/>
    <w:rsid w:val="00D24CB5"/>
    <w:rsid w:val="00D25A2A"/>
    <w:rsid w:val="00D25FBF"/>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7C6"/>
    <w:rsid w:val="00D32870"/>
    <w:rsid w:val="00D32DD8"/>
    <w:rsid w:val="00D32F51"/>
    <w:rsid w:val="00D3345E"/>
    <w:rsid w:val="00D33481"/>
    <w:rsid w:val="00D334B6"/>
    <w:rsid w:val="00D3423E"/>
    <w:rsid w:val="00D3436F"/>
    <w:rsid w:val="00D350D5"/>
    <w:rsid w:val="00D356C3"/>
    <w:rsid w:val="00D359EB"/>
    <w:rsid w:val="00D35B5A"/>
    <w:rsid w:val="00D362DB"/>
    <w:rsid w:val="00D36D97"/>
    <w:rsid w:val="00D378D5"/>
    <w:rsid w:val="00D411B6"/>
    <w:rsid w:val="00D4164A"/>
    <w:rsid w:val="00D41AE8"/>
    <w:rsid w:val="00D41DE8"/>
    <w:rsid w:val="00D41F7D"/>
    <w:rsid w:val="00D42D33"/>
    <w:rsid w:val="00D42E80"/>
    <w:rsid w:val="00D433D6"/>
    <w:rsid w:val="00D43420"/>
    <w:rsid w:val="00D44829"/>
    <w:rsid w:val="00D4557B"/>
    <w:rsid w:val="00D463EA"/>
    <w:rsid w:val="00D46D5B"/>
    <w:rsid w:val="00D46EC1"/>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A88"/>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24E7"/>
    <w:rsid w:val="00D7354F"/>
    <w:rsid w:val="00D7435F"/>
    <w:rsid w:val="00D7436B"/>
    <w:rsid w:val="00D746A9"/>
    <w:rsid w:val="00D74CCE"/>
    <w:rsid w:val="00D7504A"/>
    <w:rsid w:val="00D758CA"/>
    <w:rsid w:val="00D75F27"/>
    <w:rsid w:val="00D760CA"/>
    <w:rsid w:val="00D76453"/>
    <w:rsid w:val="00D76BBA"/>
    <w:rsid w:val="00D770E9"/>
    <w:rsid w:val="00D7728D"/>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2A8"/>
    <w:rsid w:val="00DA3EA6"/>
    <w:rsid w:val="00DA3F9C"/>
    <w:rsid w:val="00DA41B1"/>
    <w:rsid w:val="00DA4643"/>
    <w:rsid w:val="00DA5930"/>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C7CFF"/>
    <w:rsid w:val="00DD0158"/>
    <w:rsid w:val="00DD0737"/>
    <w:rsid w:val="00DD0FED"/>
    <w:rsid w:val="00DD1087"/>
    <w:rsid w:val="00DD2498"/>
    <w:rsid w:val="00DD27B0"/>
    <w:rsid w:val="00DD322C"/>
    <w:rsid w:val="00DD3E3D"/>
    <w:rsid w:val="00DD41E4"/>
    <w:rsid w:val="00DD4E67"/>
    <w:rsid w:val="00DD4F48"/>
    <w:rsid w:val="00DD51F0"/>
    <w:rsid w:val="00DD559B"/>
    <w:rsid w:val="00DD56AA"/>
    <w:rsid w:val="00DD5CF9"/>
    <w:rsid w:val="00DD66E7"/>
    <w:rsid w:val="00DD6FDA"/>
    <w:rsid w:val="00DE06C5"/>
    <w:rsid w:val="00DE1323"/>
    <w:rsid w:val="00DE134D"/>
    <w:rsid w:val="00DE161C"/>
    <w:rsid w:val="00DE1D22"/>
    <w:rsid w:val="00DE1E3B"/>
    <w:rsid w:val="00DE26E4"/>
    <w:rsid w:val="00DE3538"/>
    <w:rsid w:val="00DE3C28"/>
    <w:rsid w:val="00DE5B89"/>
    <w:rsid w:val="00DE65EA"/>
    <w:rsid w:val="00DE7706"/>
    <w:rsid w:val="00DE7753"/>
    <w:rsid w:val="00DE78BA"/>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B9F"/>
    <w:rsid w:val="00E02F60"/>
    <w:rsid w:val="00E040F0"/>
    <w:rsid w:val="00E04589"/>
    <w:rsid w:val="00E045AE"/>
    <w:rsid w:val="00E046C2"/>
    <w:rsid w:val="00E04FA9"/>
    <w:rsid w:val="00E052F3"/>
    <w:rsid w:val="00E05F32"/>
    <w:rsid w:val="00E05FDF"/>
    <w:rsid w:val="00E06E9D"/>
    <w:rsid w:val="00E070E6"/>
    <w:rsid w:val="00E10031"/>
    <w:rsid w:val="00E10991"/>
    <w:rsid w:val="00E10BB7"/>
    <w:rsid w:val="00E11D9C"/>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A3F"/>
    <w:rsid w:val="00E33E6B"/>
    <w:rsid w:val="00E343E7"/>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4EAB"/>
    <w:rsid w:val="00E44FCE"/>
    <w:rsid w:val="00E45007"/>
    <w:rsid w:val="00E45ACA"/>
    <w:rsid w:val="00E45C7F"/>
    <w:rsid w:val="00E45EE8"/>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77F89"/>
    <w:rsid w:val="00E805B6"/>
    <w:rsid w:val="00E8071D"/>
    <w:rsid w:val="00E81D32"/>
    <w:rsid w:val="00E81D4D"/>
    <w:rsid w:val="00E84171"/>
    <w:rsid w:val="00E8425F"/>
    <w:rsid w:val="00E85A49"/>
    <w:rsid w:val="00E861BF"/>
    <w:rsid w:val="00E8719E"/>
    <w:rsid w:val="00E87574"/>
    <w:rsid w:val="00E90C53"/>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060"/>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126"/>
    <w:rsid w:val="00F01D1E"/>
    <w:rsid w:val="00F02639"/>
    <w:rsid w:val="00F02F00"/>
    <w:rsid w:val="00F04430"/>
    <w:rsid w:val="00F04AA1"/>
    <w:rsid w:val="00F04FC3"/>
    <w:rsid w:val="00F06F30"/>
    <w:rsid w:val="00F0759D"/>
    <w:rsid w:val="00F07C5B"/>
    <w:rsid w:val="00F102AB"/>
    <w:rsid w:val="00F11794"/>
    <w:rsid w:val="00F11AC7"/>
    <w:rsid w:val="00F11D9C"/>
    <w:rsid w:val="00F11E5A"/>
    <w:rsid w:val="00F1221A"/>
    <w:rsid w:val="00F125C4"/>
    <w:rsid w:val="00F12D9A"/>
    <w:rsid w:val="00F12F88"/>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1A7A"/>
    <w:rsid w:val="00F32128"/>
    <w:rsid w:val="00F325A7"/>
    <w:rsid w:val="00F329B2"/>
    <w:rsid w:val="00F331AD"/>
    <w:rsid w:val="00F332DF"/>
    <w:rsid w:val="00F333A9"/>
    <w:rsid w:val="00F33976"/>
    <w:rsid w:val="00F339E3"/>
    <w:rsid w:val="00F34417"/>
    <w:rsid w:val="00F35993"/>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C90"/>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5F1"/>
    <w:rsid w:val="00F70632"/>
    <w:rsid w:val="00F70E55"/>
    <w:rsid w:val="00F71183"/>
    <w:rsid w:val="00F71F29"/>
    <w:rsid w:val="00F724C2"/>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2A8"/>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1A4C"/>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0FA"/>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97B"/>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0DD4"/>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qFormat/>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qForma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qFormat/>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uiPriority w:val="99"/>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uiPriority w:val="99"/>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D46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D46EC1"/>
    <w:rPr>
      <w:rFonts w:ascii="Courier New" w:hAnsi="Courier New" w:cs="Courier New"/>
      <w:lang w:val="en-US" w:eastAsia="en-US" w:bidi="ar-SA"/>
    </w:rPr>
  </w:style>
  <w:style w:type="paragraph" w:customStyle="1" w:styleId="AutoCorrect">
    <w:name w:val="AutoCorrect"/>
    <w:rsid w:val="00493CEB"/>
    <w:rPr>
      <w:sz w:val="24"/>
      <w:szCs w:val="24"/>
      <w:lang w:val="en-US" w:eastAsia="en-US" w:bidi="ar-SA"/>
    </w:rPr>
  </w:style>
  <w:style w:type="paragraph" w:customStyle="1" w:styleId="msonormal0">
    <w:name w:val="msonormal"/>
    <w:basedOn w:val="Normal"/>
    <w:rsid w:val="001E6447"/>
    <w:pPr>
      <w:spacing w:before="100" w:beforeAutospacing="1" w:after="100" w:afterAutospacing="1"/>
    </w:pPr>
    <w:rPr>
      <w:lang w:val="en-US" w:eastAsia="en-US" w:bidi="ar-SA"/>
    </w:rPr>
  </w:style>
  <w:style w:type="paragraph" w:customStyle="1" w:styleId="xl124">
    <w:name w:val="xl124"/>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5">
    <w:name w:val="xl12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26">
    <w:name w:val="xl126"/>
    <w:basedOn w:val="Normal"/>
    <w:rsid w:val="001E6447"/>
    <w:pPr>
      <w:spacing w:before="100" w:beforeAutospacing="1" w:after="100" w:afterAutospacing="1"/>
    </w:pPr>
    <w:rPr>
      <w:sz w:val="18"/>
      <w:szCs w:val="18"/>
      <w:lang w:val="en-US" w:eastAsia="en-US" w:bidi="ar-SA"/>
    </w:rPr>
  </w:style>
  <w:style w:type="paragraph" w:customStyle="1" w:styleId="xl127">
    <w:name w:val="xl12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28">
    <w:name w:val="xl128"/>
    <w:basedOn w:val="Normal"/>
    <w:rsid w:val="001E6447"/>
    <w:pPr>
      <w:spacing w:before="100" w:beforeAutospacing="1" w:after="100" w:afterAutospacing="1"/>
      <w:jc w:val="center"/>
    </w:pPr>
    <w:rPr>
      <w:sz w:val="18"/>
      <w:szCs w:val="18"/>
      <w:lang w:val="en-US" w:eastAsia="en-US" w:bidi="ar-SA"/>
    </w:rPr>
  </w:style>
  <w:style w:type="paragraph" w:customStyle="1" w:styleId="xl129">
    <w:name w:val="xl12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30">
    <w:name w:val="xl130"/>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31">
    <w:name w:val="xl131"/>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2">
    <w:name w:val="xl13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33">
    <w:name w:val="xl133"/>
    <w:basedOn w:val="Normal"/>
    <w:rsid w:val="001E6447"/>
    <w:pPr>
      <w:spacing w:before="100" w:beforeAutospacing="1" w:after="100" w:afterAutospacing="1"/>
      <w:jc w:val="center"/>
      <w:textAlignment w:val="center"/>
    </w:pPr>
    <w:rPr>
      <w:sz w:val="18"/>
      <w:szCs w:val="18"/>
      <w:lang w:val="en-US" w:eastAsia="en-US" w:bidi="ar-SA"/>
    </w:rPr>
  </w:style>
  <w:style w:type="paragraph" w:customStyle="1" w:styleId="xl134">
    <w:name w:val="xl134"/>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35">
    <w:name w:val="xl135"/>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6">
    <w:name w:val="xl136"/>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7">
    <w:name w:val="xl13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US" w:eastAsia="en-US" w:bidi="ar-SA"/>
    </w:rPr>
  </w:style>
  <w:style w:type="paragraph" w:customStyle="1" w:styleId="xl138">
    <w:name w:val="xl138"/>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US" w:eastAsia="en-US" w:bidi="ar-SA"/>
    </w:rPr>
  </w:style>
  <w:style w:type="paragraph" w:customStyle="1" w:styleId="xl139">
    <w:name w:val="xl13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0">
    <w:name w:val="xl14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1">
    <w:name w:val="xl14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2">
    <w:name w:val="xl14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3">
    <w:name w:val="xl143"/>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en-US" w:eastAsia="en-US" w:bidi="ar-SA"/>
    </w:rPr>
  </w:style>
  <w:style w:type="paragraph" w:customStyle="1" w:styleId="xl144">
    <w:name w:val="xl144"/>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45">
    <w:name w:val="xl14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lang w:val="en-US" w:eastAsia="en-US" w:bidi="ar-SA"/>
    </w:rPr>
  </w:style>
  <w:style w:type="paragraph" w:customStyle="1" w:styleId="xl146">
    <w:name w:val="xl14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US" w:eastAsia="en-US" w:bidi="ar-SA"/>
    </w:rPr>
  </w:style>
  <w:style w:type="paragraph" w:customStyle="1" w:styleId="xl147">
    <w:name w:val="xl14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lang w:val="en-US" w:eastAsia="en-US" w:bidi="ar-SA"/>
    </w:rPr>
  </w:style>
  <w:style w:type="paragraph" w:customStyle="1" w:styleId="xl148">
    <w:name w:val="xl14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49">
    <w:name w:val="xl14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lang w:val="en-US" w:eastAsia="en-US" w:bidi="ar-SA"/>
    </w:rPr>
  </w:style>
  <w:style w:type="paragraph" w:customStyle="1" w:styleId="xl150">
    <w:name w:val="xl15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51">
    <w:name w:val="xl15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2">
    <w:name w:val="xl15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53">
    <w:name w:val="xl153"/>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4">
    <w:name w:val="xl154"/>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155">
    <w:name w:val="xl15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56">
    <w:name w:val="xl15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7">
    <w:name w:val="xl15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58">
    <w:name w:val="xl158"/>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59">
    <w:name w:val="xl159"/>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n-US" w:eastAsia="en-US" w:bidi="ar-SA"/>
    </w:rPr>
  </w:style>
  <w:style w:type="paragraph" w:customStyle="1" w:styleId="xl160">
    <w:name w:val="xl16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61">
    <w:name w:val="xl16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62">
    <w:name w:val="xl16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163">
    <w:name w:val="xl163"/>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64">
    <w:name w:val="xl164"/>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165">
    <w:name w:val="xl16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66">
    <w:name w:val="xl16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67">
    <w:name w:val="xl16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68">
    <w:name w:val="xl16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69">
    <w:name w:val="xl16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0">
    <w:name w:val="xl17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1">
    <w:name w:val="xl17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2">
    <w:name w:val="xl17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3">
    <w:name w:val="xl173"/>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174">
    <w:name w:val="xl174"/>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75">
    <w:name w:val="xl17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6">
    <w:name w:val="xl17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7">
    <w:name w:val="xl17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8">
    <w:name w:val="xl17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9">
    <w:name w:val="xl179"/>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amian Condensed" w:hAnsi="Aramian Condensed"/>
      <w:sz w:val="16"/>
      <w:szCs w:val="16"/>
      <w:lang w:val="en-US" w:eastAsia="en-US" w:bidi="ar-SA"/>
    </w:rPr>
  </w:style>
  <w:style w:type="paragraph" w:customStyle="1" w:styleId="xl180">
    <w:name w:val="xl18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amian Condensed" w:hAnsi="Aramian Condensed"/>
      <w:sz w:val="16"/>
      <w:szCs w:val="16"/>
      <w:lang w:val="en-US" w:eastAsia="en-US" w:bidi="ar-SA"/>
    </w:rPr>
  </w:style>
  <w:style w:type="paragraph" w:customStyle="1" w:styleId="xl181">
    <w:name w:val="xl181"/>
    <w:basedOn w:val="Normal"/>
    <w:rsid w:val="001E6447"/>
    <w:pPr>
      <w:spacing w:before="100" w:beforeAutospacing="1" w:after="100" w:afterAutospacing="1"/>
      <w:textAlignment w:val="center"/>
    </w:pPr>
    <w:rPr>
      <w:sz w:val="18"/>
      <w:szCs w:val="18"/>
      <w:lang w:val="en-US" w:eastAsia="en-US" w:bidi="ar-SA"/>
    </w:rPr>
  </w:style>
  <w:style w:type="paragraph" w:customStyle="1" w:styleId="xl182">
    <w:name w:val="xl18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83">
    <w:name w:val="xl183"/>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US" w:eastAsia="en-US" w:bidi="ar-SA"/>
    </w:rPr>
  </w:style>
  <w:style w:type="paragraph" w:customStyle="1" w:styleId="xl184">
    <w:name w:val="xl184"/>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5">
    <w:name w:val="xl18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6">
    <w:name w:val="xl18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87">
    <w:name w:val="xl18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88">
    <w:name w:val="xl18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89">
    <w:name w:val="xl189"/>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0">
    <w:name w:val="xl190"/>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n-US" w:eastAsia="en-US" w:bidi="ar-SA"/>
    </w:rPr>
  </w:style>
  <w:style w:type="paragraph" w:customStyle="1" w:styleId="xl191">
    <w:name w:val="xl191"/>
    <w:basedOn w:val="Normal"/>
    <w:rsid w:val="001E64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2">
    <w:name w:val="xl192"/>
    <w:basedOn w:val="Normal"/>
    <w:rsid w:val="001E6447"/>
    <w:pPr>
      <w:pBdr>
        <w:left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3">
    <w:name w:val="xl193"/>
    <w:basedOn w:val="Normal"/>
    <w:rsid w:val="001E64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4">
    <w:name w:val="xl194"/>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5">
    <w:name w:val="xl195"/>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6">
    <w:name w:val="xl196"/>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7">
    <w:name w:val="xl19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8">
    <w:name w:val="xl19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9">
    <w:name w:val="xl199"/>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0">
    <w:name w:val="xl200"/>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1">
    <w:name w:val="xl201"/>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2">
    <w:name w:val="xl202"/>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3">
    <w:name w:val="xl203"/>
    <w:basedOn w:val="Normal"/>
    <w:rsid w:val="001E6447"/>
    <w:pPr>
      <w:pBdr>
        <w:left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4">
    <w:name w:val="xl204"/>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5">
    <w:name w:val="xl205"/>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6">
    <w:name w:val="xl206"/>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7">
    <w:name w:val="xl207"/>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8">
    <w:name w:val="xl20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9">
    <w:name w:val="xl209"/>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0">
    <w:name w:val="xl210"/>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1">
    <w:name w:val="xl211"/>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2">
    <w:name w:val="xl212"/>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3">
    <w:name w:val="xl213"/>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4">
    <w:name w:val="xl214"/>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5">
    <w:name w:val="xl215"/>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6">
    <w:name w:val="xl216"/>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7">
    <w:name w:val="xl21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18">
    <w:name w:val="xl218"/>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19">
    <w:name w:val="xl219"/>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20">
    <w:name w:val="xl220"/>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21">
    <w:name w:val="xl221"/>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2">
    <w:name w:val="xl222"/>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3">
    <w:name w:val="xl223"/>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4">
    <w:name w:val="xl224"/>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5">
    <w:name w:val="xl225"/>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6">
    <w:name w:val="xl226"/>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7">
    <w:name w:val="xl227"/>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8">
    <w:name w:val="xl228"/>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9">
    <w:name w:val="xl229"/>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30">
    <w:name w:val="xl23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31">
    <w:name w:val="xl231"/>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32">
    <w:name w:val="xl232"/>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33">
    <w:name w:val="xl233"/>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76">
    <w:name w:val="xl76"/>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lang w:val="en-US" w:eastAsia="en-US" w:bidi="ar-SA"/>
    </w:rPr>
  </w:style>
  <w:style w:type="paragraph" w:customStyle="1" w:styleId="xl77">
    <w:name w:val="xl77"/>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78">
    <w:name w:val="xl78"/>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79">
    <w:name w:val="xl79"/>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80">
    <w:name w:val="xl8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81">
    <w:name w:val="xl8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82">
    <w:name w:val="xl8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3">
    <w:name w:val="xl8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84">
    <w:name w:val="xl8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85">
    <w:name w:val="xl85"/>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86">
    <w:name w:val="xl86"/>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87">
    <w:name w:val="xl87"/>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88">
    <w:name w:val="xl88"/>
    <w:basedOn w:val="Normal"/>
    <w:rsid w:val="00132AFD"/>
    <w:pPr>
      <w:spacing w:before="100" w:beforeAutospacing="1" w:after="100" w:afterAutospacing="1"/>
      <w:jc w:val="center"/>
      <w:textAlignment w:val="center"/>
    </w:pPr>
    <w:rPr>
      <w:sz w:val="18"/>
      <w:szCs w:val="18"/>
      <w:lang w:val="en-US" w:eastAsia="en-US" w:bidi="ar-SA"/>
    </w:rPr>
  </w:style>
  <w:style w:type="paragraph" w:customStyle="1" w:styleId="xl89">
    <w:name w:val="xl89"/>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90">
    <w:name w:val="xl9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1">
    <w:name w:val="xl9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2">
    <w:name w:val="xl9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93">
    <w:name w:val="xl9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94">
    <w:name w:val="xl9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5">
    <w:name w:val="xl95"/>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6">
    <w:name w:val="xl96"/>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97">
    <w:name w:val="xl97"/>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98">
    <w:name w:val="xl98"/>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9">
    <w:name w:val="xl99"/>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0">
    <w:name w:val="xl10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1">
    <w:name w:val="xl10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2">
    <w:name w:val="xl10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3">
    <w:name w:val="xl10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4">
    <w:name w:val="xl10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5">
    <w:name w:val="xl105"/>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06">
    <w:name w:val="xl106"/>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07">
    <w:name w:val="xl107"/>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08">
    <w:name w:val="xl108"/>
    <w:basedOn w:val="Normal"/>
    <w:rsid w:val="00132AF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9">
    <w:name w:val="xl109"/>
    <w:basedOn w:val="Normal"/>
    <w:rsid w:val="00132AF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10">
    <w:name w:val="xl11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1">
    <w:name w:val="xl11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2">
    <w:name w:val="xl11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3">
    <w:name w:val="xl11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14">
    <w:name w:val="xl11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5">
    <w:name w:val="xl115"/>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6">
    <w:name w:val="xl116"/>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17">
    <w:name w:val="xl117"/>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18">
    <w:name w:val="xl118"/>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19">
    <w:name w:val="xl119"/>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20">
    <w:name w:val="xl12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21">
    <w:name w:val="xl12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22">
    <w:name w:val="xl12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23">
    <w:name w:val="xl123"/>
    <w:basedOn w:val="Normal"/>
    <w:rsid w:val="00132AFD"/>
    <w:pPr>
      <w:spacing w:before="100" w:beforeAutospacing="1" w:after="100" w:afterAutospacing="1"/>
      <w:textAlignment w:val="center"/>
    </w:pPr>
    <w:rPr>
      <w:sz w:val="18"/>
      <w:szCs w:val="18"/>
      <w:lang w:val="en-US" w:eastAsia="en-US" w:bidi="ar-SA"/>
    </w:rPr>
  </w:style>
  <w:style w:type="paragraph" w:customStyle="1" w:styleId="a">
    <w:name w:val="Заголовок"/>
    <w:basedOn w:val="Normal"/>
    <w:next w:val="BodyText"/>
    <w:qFormat/>
    <w:rsid w:val="00CA521C"/>
    <w:pPr>
      <w:keepNext/>
      <w:suppressAutoHyphens/>
      <w:spacing w:before="240" w:after="120" w:line="259" w:lineRule="auto"/>
    </w:pPr>
    <w:rPr>
      <w:rFonts w:ascii="Liberation Sans" w:eastAsia="Microsoft YaHei" w:hAnsi="Liberation Sans" w:cs="Lucida Sans"/>
      <w:sz w:val="28"/>
      <w:szCs w:val="28"/>
      <w:lang w:val="en-US" w:eastAsia="en-US" w:bidi="ar-SA"/>
    </w:rPr>
  </w:style>
  <w:style w:type="character" w:customStyle="1" w:styleId="BodyTextChar1">
    <w:name w:val="Body Text Char1"/>
    <w:basedOn w:val="DefaultParagraphFont"/>
    <w:semiHidden/>
    <w:rsid w:val="00CA521C"/>
  </w:style>
  <w:style w:type="paragraph" w:styleId="List">
    <w:name w:val="List"/>
    <w:basedOn w:val="BodyText"/>
    <w:rsid w:val="00CA521C"/>
    <w:pPr>
      <w:suppressAutoHyphens/>
      <w:spacing w:after="140" w:line="276" w:lineRule="auto"/>
    </w:pPr>
    <w:rPr>
      <w:rFonts w:asciiTheme="minorHAnsi" w:eastAsiaTheme="minorHAnsi" w:hAnsiTheme="minorHAnsi" w:cs="Lucida Sans"/>
      <w:sz w:val="22"/>
      <w:szCs w:val="22"/>
      <w:lang w:val="en-US" w:eastAsia="en-US" w:bidi="ar-SA"/>
    </w:rPr>
  </w:style>
  <w:style w:type="paragraph" w:styleId="Caption">
    <w:name w:val="caption"/>
    <w:basedOn w:val="Normal"/>
    <w:qFormat/>
    <w:rsid w:val="00CA521C"/>
    <w:pPr>
      <w:suppressLineNumbers/>
      <w:suppressAutoHyphens/>
      <w:spacing w:before="120" w:after="120" w:line="259" w:lineRule="auto"/>
    </w:pPr>
    <w:rPr>
      <w:rFonts w:asciiTheme="minorHAnsi" w:eastAsiaTheme="minorHAnsi" w:hAnsiTheme="minorHAnsi" w:cs="Lucida Sans"/>
      <w:i/>
      <w:iCs/>
      <w:lang w:val="en-US" w:eastAsia="en-US" w:bidi="ar-SA"/>
    </w:rPr>
  </w:style>
  <w:style w:type="paragraph" w:customStyle="1" w:styleId="a0">
    <w:name w:val="Указатель"/>
    <w:basedOn w:val="Normal"/>
    <w:qFormat/>
    <w:rsid w:val="00CA521C"/>
    <w:pPr>
      <w:suppressLineNumbers/>
      <w:suppressAutoHyphens/>
      <w:spacing w:after="160" w:line="259" w:lineRule="auto"/>
    </w:pPr>
    <w:rPr>
      <w:rFonts w:asciiTheme="minorHAnsi" w:eastAsiaTheme="minorHAnsi" w:hAnsiTheme="minorHAnsi" w:cs="Lucida Sans"/>
      <w:sz w:val="22"/>
      <w:szCs w:val="22"/>
      <w:lang w:val="en-US" w:eastAsia="en-US" w:bidi="ar-SA"/>
    </w:rPr>
  </w:style>
  <w:style w:type="paragraph" w:customStyle="1" w:styleId="a1">
    <w:name w:val="Колонтитул"/>
    <w:basedOn w:val="Normal"/>
    <w:qFormat/>
    <w:rsid w:val="00CA521C"/>
    <w:pPr>
      <w:suppressAutoHyphens/>
      <w:spacing w:after="160" w:line="259" w:lineRule="auto"/>
    </w:pPr>
    <w:rPr>
      <w:rFonts w:asciiTheme="minorHAnsi" w:eastAsiaTheme="minorHAnsi" w:hAnsiTheme="minorHAnsi" w:cstheme="minorBidi"/>
      <w:sz w:val="22"/>
      <w:szCs w:val="22"/>
      <w:lang w:val="en-US" w:eastAsia="en-US" w:bidi="ar-SA"/>
    </w:rPr>
  </w:style>
  <w:style w:type="character" w:customStyle="1" w:styleId="HeaderChar1">
    <w:name w:val="Header Char1"/>
    <w:basedOn w:val="DefaultParagraphFont"/>
    <w:uiPriority w:val="99"/>
    <w:semiHidden/>
    <w:rsid w:val="00CA521C"/>
  </w:style>
  <w:style w:type="character" w:customStyle="1" w:styleId="FooterChar1">
    <w:name w:val="Footer Char1"/>
    <w:basedOn w:val="DefaultParagraphFont"/>
    <w:uiPriority w:val="99"/>
    <w:semiHidden/>
    <w:rsid w:val="00CA521C"/>
  </w:style>
  <w:style w:type="paragraph" w:customStyle="1" w:styleId="1">
    <w:name w:val="Обычная таблица1"/>
    <w:qFormat/>
    <w:rsid w:val="00CA521C"/>
    <w:pPr>
      <w:suppressAutoHyphens/>
    </w:pPr>
    <w:rPr>
      <w:rFonts w:asciiTheme="minorHAnsi" w:eastAsiaTheme="minorHAnsi" w:hAnsiTheme="minorHAnsi" w:cs="Calibri"/>
      <w:sz w:val="22"/>
      <w:szCs w:val="22"/>
      <w:lang w:val="en-US" w:eastAsia="en-US" w:bidi="ar-SA"/>
    </w:rPr>
  </w:style>
  <w:style w:type="character" w:customStyle="1" w:styleId="apple-converted-space">
    <w:name w:val="apple-converted-space"/>
    <w:basedOn w:val="DefaultParagraphFont"/>
    <w:rsid w:val="00CA521C"/>
  </w:style>
  <w:style w:type="paragraph" w:customStyle="1" w:styleId="ListParagraph1">
    <w:name w:val="List Paragraph1"/>
    <w:basedOn w:val="Normal"/>
    <w:next w:val="ListParagraph"/>
    <w:uiPriority w:val="34"/>
    <w:qFormat/>
    <w:rsid w:val="00CA521C"/>
    <w:pPr>
      <w:spacing w:after="200" w:line="276" w:lineRule="auto"/>
      <w:ind w:left="720"/>
      <w:contextualSpacing/>
    </w:pPr>
    <w:rPr>
      <w:rFonts w:asciiTheme="minorHAnsi" w:hAnsiTheme="minorHAnsi" w:cstheme="minorBidi"/>
      <w:sz w:val="22"/>
      <w:szCs w:val="22"/>
      <w:lang w:val="en-US" w:eastAsia="en-US" w:bidi="ar-SA"/>
    </w:rPr>
  </w:style>
  <w:style w:type="paragraph" w:customStyle="1" w:styleId="font14">
    <w:name w:val="font14"/>
    <w:basedOn w:val="Normal"/>
    <w:rsid w:val="00CA521C"/>
    <w:pPr>
      <w:spacing w:before="100" w:beforeAutospacing="1" w:after="100" w:afterAutospacing="1"/>
    </w:pPr>
    <w:rPr>
      <w:rFonts w:ascii="Sylfaen" w:hAnsi="Sylfaen"/>
      <w:color w:val="000000"/>
      <w:sz w:val="22"/>
      <w:szCs w:val="22"/>
      <w:lang w:val="en-US" w:eastAsia="en-US" w:bidi="ar-SA"/>
    </w:rPr>
  </w:style>
  <w:style w:type="paragraph" w:customStyle="1" w:styleId="font15">
    <w:name w:val="font15"/>
    <w:basedOn w:val="Normal"/>
    <w:rsid w:val="00CA521C"/>
    <w:pPr>
      <w:spacing w:before="100" w:beforeAutospacing="1" w:after="100" w:afterAutospacing="1"/>
    </w:pPr>
    <w:rPr>
      <w:rFonts w:ascii="Arial Armenian" w:hAnsi="Arial Armenian"/>
      <w:color w:val="000000"/>
      <w:sz w:val="22"/>
      <w:szCs w:val="22"/>
      <w:lang w:val="en-US" w:eastAsia="en-US" w:bidi="ar-SA"/>
    </w:rPr>
  </w:style>
  <w:style w:type="paragraph" w:customStyle="1" w:styleId="font16">
    <w:name w:val="font16"/>
    <w:basedOn w:val="Normal"/>
    <w:rsid w:val="00CA521C"/>
    <w:pPr>
      <w:spacing w:before="100" w:beforeAutospacing="1" w:after="100" w:afterAutospacing="1"/>
    </w:pPr>
    <w:rPr>
      <w:rFonts w:ascii="Sylfaen" w:hAnsi="Sylfaen"/>
      <w:b/>
      <w:bCs/>
      <w:color w:val="000000"/>
      <w:lang w:val="en-US" w:eastAsia="en-US" w:bidi="ar-SA"/>
    </w:rPr>
  </w:style>
  <w:style w:type="paragraph" w:customStyle="1" w:styleId="font17">
    <w:name w:val="font17"/>
    <w:basedOn w:val="Normal"/>
    <w:rsid w:val="00CA521C"/>
    <w:pPr>
      <w:spacing w:before="100" w:beforeAutospacing="1" w:after="100" w:afterAutospacing="1"/>
    </w:pPr>
    <w:rPr>
      <w:rFonts w:ascii="Arial Armenian" w:hAnsi="Arial Armenian"/>
      <w:b/>
      <w:bCs/>
      <w:color w:val="000000"/>
      <w:lang w:val="en-US" w:eastAsia="en-US" w:bidi="ar-SA"/>
    </w:rPr>
  </w:style>
  <w:style w:type="paragraph" w:customStyle="1" w:styleId="font18">
    <w:name w:val="font18"/>
    <w:basedOn w:val="Normal"/>
    <w:rsid w:val="00CA521C"/>
    <w:pPr>
      <w:spacing w:before="100" w:beforeAutospacing="1" w:after="100" w:afterAutospacing="1"/>
    </w:pPr>
    <w:rPr>
      <w:rFonts w:ascii="Arial Armenian" w:hAnsi="Arial Armenian"/>
      <w:color w:val="000000"/>
      <w:sz w:val="22"/>
      <w:szCs w:val="22"/>
      <w:lang w:val="en-US" w:eastAsia="en-US" w:bidi="ar-SA"/>
    </w:rPr>
  </w:style>
  <w:style w:type="paragraph" w:customStyle="1" w:styleId="font19">
    <w:name w:val="font19"/>
    <w:basedOn w:val="Normal"/>
    <w:rsid w:val="00CA521C"/>
    <w:pPr>
      <w:spacing w:before="100" w:beforeAutospacing="1" w:after="100" w:afterAutospacing="1"/>
    </w:pPr>
    <w:rPr>
      <w:rFonts w:ascii="Arial Armenian" w:hAnsi="Arial Armenian"/>
      <w:color w:val="000000"/>
      <w:sz w:val="20"/>
      <w:szCs w:val="20"/>
      <w:lang w:val="en-US" w:eastAsia="en-US" w:bidi="ar-SA"/>
    </w:rPr>
  </w:style>
  <w:style w:type="paragraph" w:customStyle="1" w:styleId="font20">
    <w:name w:val="font20"/>
    <w:basedOn w:val="Normal"/>
    <w:rsid w:val="00CA521C"/>
    <w:pPr>
      <w:spacing w:before="100" w:beforeAutospacing="1" w:after="100" w:afterAutospacing="1"/>
    </w:pPr>
    <w:rPr>
      <w:rFonts w:ascii="Times Armenian" w:hAnsi="Times Armenian"/>
      <w:b/>
      <w:bCs/>
      <w:color w:val="000000"/>
      <w:sz w:val="22"/>
      <w:szCs w:val="22"/>
      <w:lang w:val="en-US" w:eastAsia="en-US" w:bidi="ar-SA"/>
    </w:rPr>
  </w:style>
  <w:style w:type="paragraph" w:customStyle="1" w:styleId="font21">
    <w:name w:val="font21"/>
    <w:basedOn w:val="Normal"/>
    <w:rsid w:val="00CA521C"/>
    <w:pPr>
      <w:spacing w:before="100" w:beforeAutospacing="1" w:after="100" w:afterAutospacing="1"/>
    </w:pPr>
    <w:rPr>
      <w:rFonts w:ascii="Agg_Helv4" w:hAnsi="Agg_Helv4"/>
      <w:color w:val="000000"/>
      <w:sz w:val="20"/>
      <w:szCs w:val="20"/>
      <w:lang w:val="en-US" w:eastAsia="en-US" w:bidi="ar-SA"/>
    </w:rPr>
  </w:style>
  <w:style w:type="paragraph" w:customStyle="1" w:styleId="font22">
    <w:name w:val="font22"/>
    <w:basedOn w:val="Normal"/>
    <w:rsid w:val="00CA521C"/>
    <w:pPr>
      <w:spacing w:before="100" w:beforeAutospacing="1" w:after="100" w:afterAutospacing="1"/>
    </w:pPr>
    <w:rPr>
      <w:rFonts w:ascii="Aramian Normal" w:hAnsi="Aramian Normal"/>
      <w:b/>
      <w:bCs/>
      <w:color w:val="000000"/>
      <w:sz w:val="22"/>
      <w:szCs w:val="22"/>
      <w:lang w:val="en-US" w:eastAsia="en-US" w:bidi="ar-SA"/>
    </w:rPr>
  </w:style>
  <w:style w:type="paragraph" w:customStyle="1" w:styleId="font23">
    <w:name w:val="font23"/>
    <w:basedOn w:val="Normal"/>
    <w:rsid w:val="00CA521C"/>
    <w:pPr>
      <w:spacing w:before="100" w:beforeAutospacing="1" w:after="100" w:afterAutospacing="1"/>
    </w:pPr>
    <w:rPr>
      <w:rFonts w:ascii="Times Armenian" w:hAnsi="Times Armenian"/>
      <w:sz w:val="22"/>
      <w:szCs w:val="22"/>
      <w:u w:val="single"/>
      <w:lang w:val="en-US" w:eastAsia="en-US" w:bidi="ar-SA"/>
    </w:rPr>
  </w:style>
  <w:style w:type="paragraph" w:customStyle="1" w:styleId="font24">
    <w:name w:val="font24"/>
    <w:basedOn w:val="Normal"/>
    <w:rsid w:val="00CA521C"/>
    <w:pPr>
      <w:spacing w:before="100" w:beforeAutospacing="1" w:after="100" w:afterAutospacing="1"/>
    </w:pPr>
    <w:rPr>
      <w:rFonts w:ascii="GHEA Grapalat" w:hAnsi="GHEA Grapalat"/>
      <w:sz w:val="20"/>
      <w:szCs w:val="20"/>
      <w:lang w:val="en-US" w:eastAsia="en-US" w:bidi="ar-SA"/>
    </w:rPr>
  </w:style>
  <w:style w:type="paragraph" w:customStyle="1" w:styleId="font25">
    <w:name w:val="font25"/>
    <w:basedOn w:val="Normal"/>
    <w:rsid w:val="00CA521C"/>
    <w:pPr>
      <w:spacing w:before="100" w:beforeAutospacing="1" w:after="100" w:afterAutospacing="1"/>
    </w:pPr>
    <w:rPr>
      <w:rFonts w:ascii="GHEA Grapalat" w:hAnsi="GHEA Grapalat"/>
      <w:sz w:val="20"/>
      <w:szCs w:val="20"/>
      <w:u w:val="single"/>
      <w:lang w:val="en-US" w:eastAsia="en-US" w:bidi="ar-SA"/>
    </w:rPr>
  </w:style>
  <w:style w:type="character" w:customStyle="1" w:styleId="UnresolvedMention1">
    <w:name w:val="Unresolved Mention1"/>
    <w:basedOn w:val="DefaultParagraphFont"/>
    <w:uiPriority w:val="99"/>
    <w:semiHidden/>
    <w:unhideWhenUsed/>
    <w:rsid w:val="00ED1060"/>
    <w:rPr>
      <w:color w:val="605E5C"/>
      <w:shd w:val="clear" w:color="auto" w:fill="E1DFDD"/>
    </w:rPr>
  </w:style>
  <w:style w:type="character" w:customStyle="1" w:styleId="y2iqfc">
    <w:name w:val="y2iqfc"/>
    <w:basedOn w:val="DefaultParagraphFont"/>
    <w:rsid w:val="00501892"/>
  </w:style>
  <w:style w:type="character" w:customStyle="1" w:styleId="ezkurwreuab5ozgtqnkl">
    <w:name w:val="ezkurwreuab5ozgtqnkl"/>
    <w:basedOn w:val="DefaultParagraphFont"/>
    <w:rsid w:val="00313216"/>
  </w:style>
  <w:style w:type="paragraph" w:customStyle="1" w:styleId="font0">
    <w:name w:val="font0"/>
    <w:basedOn w:val="Normal"/>
    <w:rsid w:val="00927BE7"/>
    <w:pPr>
      <w:spacing w:before="100" w:beforeAutospacing="1" w:after="100" w:afterAutospacing="1"/>
    </w:pPr>
    <w:rPr>
      <w:rFonts w:ascii="Calibri" w:hAnsi="Calibri" w:cs="Calibri"/>
      <w:color w:val="000000"/>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4912699">
      <w:bodyDiv w:val="1"/>
      <w:marLeft w:val="0"/>
      <w:marRight w:val="0"/>
      <w:marTop w:val="0"/>
      <w:marBottom w:val="0"/>
      <w:divBdr>
        <w:top w:val="none" w:sz="0" w:space="0" w:color="auto"/>
        <w:left w:val="none" w:sz="0" w:space="0" w:color="auto"/>
        <w:bottom w:val="none" w:sz="0" w:space="0" w:color="auto"/>
        <w:right w:val="none" w:sz="0" w:space="0" w:color="auto"/>
      </w:divBdr>
    </w:div>
    <w:div w:id="11534378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7198046">
      <w:bodyDiv w:val="1"/>
      <w:marLeft w:val="0"/>
      <w:marRight w:val="0"/>
      <w:marTop w:val="0"/>
      <w:marBottom w:val="0"/>
      <w:divBdr>
        <w:top w:val="none" w:sz="0" w:space="0" w:color="auto"/>
        <w:left w:val="none" w:sz="0" w:space="0" w:color="auto"/>
        <w:bottom w:val="none" w:sz="0" w:space="0" w:color="auto"/>
        <w:right w:val="none" w:sz="0" w:space="0" w:color="auto"/>
      </w:divBdr>
    </w:div>
    <w:div w:id="36117221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925444">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352924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1738853">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99740814">
      <w:bodyDiv w:val="1"/>
      <w:marLeft w:val="0"/>
      <w:marRight w:val="0"/>
      <w:marTop w:val="0"/>
      <w:marBottom w:val="0"/>
      <w:divBdr>
        <w:top w:val="none" w:sz="0" w:space="0" w:color="auto"/>
        <w:left w:val="none" w:sz="0" w:space="0" w:color="auto"/>
        <w:bottom w:val="none" w:sz="0" w:space="0" w:color="auto"/>
        <w:right w:val="none" w:sz="0" w:space="0" w:color="auto"/>
      </w:divBdr>
    </w:div>
    <w:div w:id="702436358">
      <w:bodyDiv w:val="1"/>
      <w:marLeft w:val="0"/>
      <w:marRight w:val="0"/>
      <w:marTop w:val="0"/>
      <w:marBottom w:val="0"/>
      <w:divBdr>
        <w:top w:val="none" w:sz="0" w:space="0" w:color="auto"/>
        <w:left w:val="none" w:sz="0" w:space="0" w:color="auto"/>
        <w:bottom w:val="none" w:sz="0" w:space="0" w:color="auto"/>
        <w:right w:val="none" w:sz="0" w:space="0" w:color="auto"/>
      </w:divBdr>
    </w:div>
    <w:div w:id="794980168">
      <w:bodyDiv w:val="1"/>
      <w:marLeft w:val="0"/>
      <w:marRight w:val="0"/>
      <w:marTop w:val="0"/>
      <w:marBottom w:val="0"/>
      <w:divBdr>
        <w:top w:val="none" w:sz="0" w:space="0" w:color="auto"/>
        <w:left w:val="none" w:sz="0" w:space="0" w:color="auto"/>
        <w:bottom w:val="none" w:sz="0" w:space="0" w:color="auto"/>
        <w:right w:val="none" w:sz="0" w:space="0" w:color="auto"/>
      </w:divBdr>
    </w:div>
    <w:div w:id="8435175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988560770">
      <w:bodyDiv w:val="1"/>
      <w:marLeft w:val="0"/>
      <w:marRight w:val="0"/>
      <w:marTop w:val="0"/>
      <w:marBottom w:val="0"/>
      <w:divBdr>
        <w:top w:val="none" w:sz="0" w:space="0" w:color="auto"/>
        <w:left w:val="none" w:sz="0" w:space="0" w:color="auto"/>
        <w:bottom w:val="none" w:sz="0" w:space="0" w:color="auto"/>
        <w:right w:val="none" w:sz="0" w:space="0" w:color="auto"/>
      </w:divBdr>
    </w:div>
    <w:div w:id="1024093564">
      <w:bodyDiv w:val="1"/>
      <w:marLeft w:val="0"/>
      <w:marRight w:val="0"/>
      <w:marTop w:val="0"/>
      <w:marBottom w:val="0"/>
      <w:divBdr>
        <w:top w:val="none" w:sz="0" w:space="0" w:color="auto"/>
        <w:left w:val="none" w:sz="0" w:space="0" w:color="auto"/>
        <w:bottom w:val="none" w:sz="0" w:space="0" w:color="auto"/>
        <w:right w:val="none" w:sz="0" w:space="0" w:color="auto"/>
      </w:divBdr>
    </w:div>
    <w:div w:id="1029259935">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08881210">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71549624">
      <w:bodyDiv w:val="1"/>
      <w:marLeft w:val="0"/>
      <w:marRight w:val="0"/>
      <w:marTop w:val="0"/>
      <w:marBottom w:val="0"/>
      <w:divBdr>
        <w:top w:val="none" w:sz="0" w:space="0" w:color="auto"/>
        <w:left w:val="none" w:sz="0" w:space="0" w:color="auto"/>
        <w:bottom w:val="none" w:sz="0" w:space="0" w:color="auto"/>
        <w:right w:val="none" w:sz="0" w:space="0" w:color="auto"/>
      </w:divBdr>
    </w:div>
    <w:div w:id="1340617031">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6821576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4827510">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038470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37442686">
      <w:bodyDiv w:val="1"/>
      <w:marLeft w:val="0"/>
      <w:marRight w:val="0"/>
      <w:marTop w:val="0"/>
      <w:marBottom w:val="0"/>
      <w:divBdr>
        <w:top w:val="none" w:sz="0" w:space="0" w:color="auto"/>
        <w:left w:val="none" w:sz="0" w:space="0" w:color="auto"/>
        <w:bottom w:val="none" w:sz="0" w:space="0" w:color="auto"/>
        <w:right w:val="none" w:sz="0" w:space="0" w:color="auto"/>
      </w:divBdr>
    </w:div>
    <w:div w:id="1669357315">
      <w:bodyDiv w:val="1"/>
      <w:marLeft w:val="0"/>
      <w:marRight w:val="0"/>
      <w:marTop w:val="0"/>
      <w:marBottom w:val="0"/>
      <w:divBdr>
        <w:top w:val="none" w:sz="0" w:space="0" w:color="auto"/>
        <w:left w:val="none" w:sz="0" w:space="0" w:color="auto"/>
        <w:bottom w:val="none" w:sz="0" w:space="0" w:color="auto"/>
        <w:right w:val="none" w:sz="0" w:space="0" w:color="auto"/>
      </w:divBdr>
    </w:div>
    <w:div w:id="1732579519">
      <w:bodyDiv w:val="1"/>
      <w:marLeft w:val="0"/>
      <w:marRight w:val="0"/>
      <w:marTop w:val="0"/>
      <w:marBottom w:val="0"/>
      <w:divBdr>
        <w:top w:val="none" w:sz="0" w:space="0" w:color="auto"/>
        <w:left w:val="none" w:sz="0" w:space="0" w:color="auto"/>
        <w:bottom w:val="none" w:sz="0" w:space="0" w:color="auto"/>
        <w:right w:val="none" w:sz="0" w:space="0" w:color="auto"/>
      </w:divBdr>
    </w:div>
    <w:div w:id="1804276572">
      <w:bodyDiv w:val="1"/>
      <w:marLeft w:val="0"/>
      <w:marRight w:val="0"/>
      <w:marTop w:val="0"/>
      <w:marBottom w:val="0"/>
      <w:divBdr>
        <w:top w:val="none" w:sz="0" w:space="0" w:color="auto"/>
        <w:left w:val="none" w:sz="0" w:space="0" w:color="auto"/>
        <w:bottom w:val="none" w:sz="0" w:space="0" w:color="auto"/>
        <w:right w:val="none" w:sz="0" w:space="0" w:color="auto"/>
      </w:divBdr>
    </w:div>
    <w:div w:id="180449812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551729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silva.grigoryan@yerevan.a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silva.grigoryan@yerevan.a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D9213-709B-4EB8-AC20-745F2F6DB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4399</TotalTime>
  <Pages>1</Pages>
  <Words>25240</Words>
  <Characters>143869</Characters>
  <Application>Microsoft Office Word</Application>
  <DocSecurity>0</DocSecurity>
  <Lines>1198</Lines>
  <Paragraphs>337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168772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Vachagan Mejunc</cp:lastModifiedBy>
  <cp:revision>1918</cp:revision>
  <cp:lastPrinted>2018-02-16T07:12:00Z</cp:lastPrinted>
  <dcterms:created xsi:type="dcterms:W3CDTF">2019-10-28T07:04:00Z</dcterms:created>
  <dcterms:modified xsi:type="dcterms:W3CDTF">2025-12-04T08:45:00Z</dcterms:modified>
</cp:coreProperties>
</file>